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5F1B4" w14:textId="551C8F71" w:rsidR="00917083" w:rsidRPr="005C64C6" w:rsidRDefault="007469EB" w:rsidP="007469EB">
      <w:pPr>
        <w:jc w:val="center"/>
        <w:rPr>
          <w:rFonts w:cs="Arial"/>
          <w:b/>
          <w:bCs/>
          <w:sz w:val="56"/>
          <w:szCs w:val="56"/>
          <w:lang w:val="en-US"/>
        </w:rPr>
      </w:pPr>
      <w:r w:rsidRPr="005C64C6">
        <w:rPr>
          <w:rFonts w:cs="Arial"/>
          <w:b/>
          <w:bCs/>
          <w:sz w:val="56"/>
          <w:szCs w:val="56"/>
          <w:lang w:val="en-US"/>
        </w:rPr>
        <w:t xml:space="preserve">Transmission Owners </w:t>
      </w:r>
      <w:commentRangeStart w:id="0"/>
      <w:r w:rsidRPr="005C64C6">
        <w:rPr>
          <w:rFonts w:cs="Arial"/>
          <w:b/>
          <w:bCs/>
          <w:sz w:val="56"/>
          <w:szCs w:val="56"/>
          <w:lang w:val="en-US"/>
        </w:rPr>
        <w:t>Relevant Electrical Standar</w:t>
      </w:r>
      <w:commentRangeStart w:id="1"/>
      <w:r w:rsidRPr="005C64C6">
        <w:rPr>
          <w:rFonts w:cs="Arial"/>
          <w:b/>
          <w:bCs/>
          <w:sz w:val="56"/>
          <w:szCs w:val="56"/>
          <w:lang w:val="en-US"/>
        </w:rPr>
        <w:t>ds</w:t>
      </w:r>
      <w:commentRangeEnd w:id="0"/>
      <w:r w:rsidR="00DF7ADC">
        <w:rPr>
          <w:rStyle w:val="CommentReference"/>
          <w:rFonts w:ascii="Microsoft Sans Serif" w:eastAsiaTheme="minorEastAsia" w:hAnsi="Microsoft Sans Serif"/>
          <w:color w:val="000000" w:themeColor="text1"/>
          <w:kern w:val="0"/>
          <w14:ligatures w14:val="none"/>
        </w:rPr>
        <w:commentReference w:id="0"/>
      </w:r>
      <w:commentRangeEnd w:id="1"/>
      <w:r w:rsidR="00F96EF4">
        <w:rPr>
          <w:rStyle w:val="CommentReference"/>
          <w:rFonts w:ascii="Microsoft Sans Serif" w:eastAsiaTheme="minorEastAsia" w:hAnsi="Microsoft Sans Serif"/>
          <w:color w:val="000000" w:themeColor="text1"/>
          <w:kern w:val="0"/>
          <w14:ligatures w14:val="none"/>
        </w:rPr>
        <w:commentReference w:id="1"/>
      </w:r>
    </w:p>
    <w:p w14:paraId="391AB25A" w14:textId="77777777" w:rsidR="007469EB" w:rsidRPr="005C64C6" w:rsidRDefault="007469EB" w:rsidP="007469EB">
      <w:pPr>
        <w:jc w:val="center"/>
        <w:rPr>
          <w:rFonts w:cs="Arial"/>
          <w:b/>
          <w:bCs/>
          <w:sz w:val="56"/>
          <w:szCs w:val="56"/>
          <w:lang w:val="en-US"/>
        </w:rPr>
      </w:pPr>
    </w:p>
    <w:p w14:paraId="617BADD6" w14:textId="59F0834F" w:rsidR="00580B9B" w:rsidRDefault="007469EB" w:rsidP="007469EB">
      <w:pPr>
        <w:jc w:val="center"/>
        <w:rPr>
          <w:rFonts w:cs="Arial"/>
          <w:b/>
          <w:bCs/>
          <w:sz w:val="56"/>
          <w:szCs w:val="56"/>
          <w:lang w:val="en-US"/>
        </w:rPr>
      </w:pPr>
      <w:r w:rsidRPr="005C64C6">
        <w:rPr>
          <w:rFonts w:cs="Arial"/>
          <w:b/>
          <w:bCs/>
          <w:sz w:val="56"/>
          <w:szCs w:val="56"/>
          <w:lang w:val="en-US"/>
        </w:rPr>
        <w:t>NGET, SHET &amp; SPT</w:t>
      </w:r>
    </w:p>
    <w:p w14:paraId="7FABD8F7" w14:textId="77777777" w:rsidR="00580B9B" w:rsidRDefault="00580B9B" w:rsidP="007469EB">
      <w:pPr>
        <w:jc w:val="center"/>
        <w:rPr>
          <w:rFonts w:cs="Arial"/>
          <w:b/>
          <w:bCs/>
          <w:sz w:val="56"/>
          <w:szCs w:val="56"/>
          <w:lang w:val="en-US"/>
        </w:rPr>
      </w:pPr>
    </w:p>
    <w:p w14:paraId="1FC266F0" w14:textId="77777777" w:rsidR="00580B9B" w:rsidRDefault="00580B9B" w:rsidP="007469EB">
      <w:pPr>
        <w:jc w:val="center"/>
        <w:rPr>
          <w:rFonts w:cs="Arial"/>
          <w:b/>
          <w:bCs/>
          <w:sz w:val="56"/>
          <w:szCs w:val="56"/>
          <w:lang w:val="en-US"/>
        </w:rPr>
      </w:pPr>
    </w:p>
    <w:p w14:paraId="6025A38B" w14:textId="77777777" w:rsidR="00580B9B" w:rsidRDefault="00580B9B" w:rsidP="007469EB">
      <w:pPr>
        <w:jc w:val="center"/>
        <w:rPr>
          <w:rFonts w:cs="Arial"/>
          <w:b/>
          <w:bCs/>
          <w:sz w:val="56"/>
          <w:szCs w:val="56"/>
          <w:lang w:val="en-US"/>
        </w:rPr>
      </w:pPr>
    </w:p>
    <w:p w14:paraId="5A92473A" w14:textId="77777777" w:rsidR="00580B9B" w:rsidRDefault="00580B9B" w:rsidP="007469EB">
      <w:pPr>
        <w:jc w:val="center"/>
        <w:rPr>
          <w:rFonts w:cs="Arial"/>
          <w:b/>
          <w:bCs/>
          <w:sz w:val="56"/>
          <w:szCs w:val="56"/>
          <w:lang w:val="en-US"/>
        </w:rPr>
      </w:pPr>
    </w:p>
    <w:p w14:paraId="051E0626" w14:textId="77777777" w:rsidR="00580B9B" w:rsidRDefault="00580B9B" w:rsidP="007469EB">
      <w:pPr>
        <w:jc w:val="center"/>
        <w:rPr>
          <w:rFonts w:cs="Arial"/>
          <w:b/>
          <w:bCs/>
          <w:sz w:val="56"/>
          <w:szCs w:val="56"/>
          <w:lang w:val="en-US"/>
        </w:rPr>
      </w:pPr>
    </w:p>
    <w:p w14:paraId="5283B515" w14:textId="77777777" w:rsidR="00580B9B" w:rsidRDefault="00580B9B" w:rsidP="007469EB">
      <w:pPr>
        <w:jc w:val="center"/>
        <w:rPr>
          <w:rFonts w:cs="Arial"/>
          <w:b/>
          <w:bCs/>
          <w:sz w:val="56"/>
          <w:szCs w:val="56"/>
          <w:lang w:val="en-US"/>
        </w:rPr>
      </w:pPr>
    </w:p>
    <w:p w14:paraId="7D1F968F" w14:textId="77777777" w:rsidR="00580B9B" w:rsidRDefault="00580B9B" w:rsidP="007469EB">
      <w:pPr>
        <w:jc w:val="center"/>
        <w:rPr>
          <w:rFonts w:cs="Arial"/>
          <w:b/>
          <w:bCs/>
          <w:sz w:val="56"/>
          <w:szCs w:val="56"/>
          <w:lang w:val="en-US"/>
        </w:rPr>
      </w:pPr>
    </w:p>
    <w:p w14:paraId="07F64998" w14:textId="77777777" w:rsidR="00580B9B" w:rsidRDefault="00580B9B" w:rsidP="007469EB">
      <w:pPr>
        <w:jc w:val="center"/>
        <w:rPr>
          <w:rFonts w:cs="Arial"/>
          <w:b/>
          <w:bCs/>
          <w:sz w:val="56"/>
          <w:szCs w:val="56"/>
          <w:lang w:val="en-US"/>
        </w:rPr>
      </w:pPr>
    </w:p>
    <w:p w14:paraId="49F201CF" w14:textId="77777777" w:rsidR="00D36B7E" w:rsidRDefault="00D36B7E" w:rsidP="007469EB">
      <w:pPr>
        <w:jc w:val="center"/>
        <w:rPr>
          <w:rFonts w:cs="Arial"/>
          <w:b/>
          <w:bCs/>
          <w:sz w:val="56"/>
          <w:szCs w:val="56"/>
          <w:lang w:val="en-US"/>
        </w:rPr>
      </w:pPr>
    </w:p>
    <w:p w14:paraId="75E0EA5B" w14:textId="77777777" w:rsidR="00D36B7E" w:rsidRDefault="00D36B7E" w:rsidP="007469EB">
      <w:pPr>
        <w:jc w:val="center"/>
        <w:rPr>
          <w:rFonts w:cs="Arial"/>
          <w:b/>
          <w:bCs/>
          <w:sz w:val="56"/>
          <w:szCs w:val="56"/>
          <w:lang w:val="en-US"/>
        </w:rPr>
      </w:pPr>
    </w:p>
    <w:p w14:paraId="6D5C95D2" w14:textId="5B21139B" w:rsidR="00580B9B" w:rsidRPr="002331B5" w:rsidRDefault="00580B9B" w:rsidP="002331B5">
      <w:pPr>
        <w:rPr>
          <w:rFonts w:cs="Arial"/>
          <w:b/>
          <w:bCs/>
          <w:sz w:val="40"/>
          <w:szCs w:val="40"/>
          <w:lang w:val="en-US"/>
        </w:rPr>
      </w:pPr>
      <w:r w:rsidRPr="002331B5">
        <w:rPr>
          <w:rFonts w:cs="Arial"/>
          <w:b/>
          <w:bCs/>
          <w:sz w:val="40"/>
          <w:szCs w:val="40"/>
          <w:lang w:val="en-US"/>
        </w:rPr>
        <w:t>Version History</w:t>
      </w:r>
    </w:p>
    <w:tbl>
      <w:tblPr>
        <w:tblStyle w:val="TableGrid"/>
        <w:tblW w:w="0" w:type="auto"/>
        <w:tblLook w:val="04A0" w:firstRow="1" w:lastRow="0" w:firstColumn="1" w:lastColumn="0" w:noHBand="0" w:noVBand="1"/>
      </w:tblPr>
      <w:tblGrid>
        <w:gridCol w:w="1696"/>
        <w:gridCol w:w="1701"/>
        <w:gridCol w:w="5619"/>
      </w:tblGrid>
      <w:tr w:rsidR="00580B9B" w:rsidRPr="00580B9B" w14:paraId="2AE1BD63" w14:textId="77777777" w:rsidTr="002331B5">
        <w:tc>
          <w:tcPr>
            <w:tcW w:w="1696" w:type="dxa"/>
          </w:tcPr>
          <w:p w14:paraId="257B2981" w14:textId="749C0E95" w:rsidR="00580B9B" w:rsidRPr="002331B5" w:rsidRDefault="00580B9B" w:rsidP="007469EB">
            <w:pPr>
              <w:jc w:val="center"/>
              <w:rPr>
                <w:rFonts w:asciiTheme="minorHAnsi" w:eastAsiaTheme="minorHAnsi" w:hAnsiTheme="minorHAnsi" w:cs="Arial"/>
                <w:b/>
                <w:bCs/>
                <w:kern w:val="2"/>
                <w:sz w:val="28"/>
                <w:szCs w:val="28"/>
                <w:lang w:val="en-US" w:eastAsia="en-US"/>
                <w14:ligatures w14:val="standardContextual"/>
              </w:rPr>
            </w:pPr>
            <w:r w:rsidRPr="002331B5">
              <w:rPr>
                <w:rFonts w:cs="Arial"/>
                <w:b/>
                <w:bCs/>
                <w:sz w:val="28"/>
                <w:szCs w:val="28"/>
                <w:lang w:val="en-US"/>
              </w:rPr>
              <w:t>Version</w:t>
            </w:r>
          </w:p>
        </w:tc>
        <w:tc>
          <w:tcPr>
            <w:tcW w:w="1701" w:type="dxa"/>
          </w:tcPr>
          <w:p w14:paraId="040BB9A8" w14:textId="601C5231" w:rsidR="00580B9B" w:rsidRPr="002331B5" w:rsidRDefault="00580B9B" w:rsidP="007469EB">
            <w:pPr>
              <w:jc w:val="center"/>
              <w:rPr>
                <w:rFonts w:asciiTheme="minorHAnsi" w:eastAsiaTheme="minorHAnsi" w:hAnsiTheme="minorHAnsi" w:cs="Arial"/>
                <w:b/>
                <w:bCs/>
                <w:kern w:val="2"/>
                <w:sz w:val="28"/>
                <w:szCs w:val="28"/>
                <w:lang w:val="en-US" w:eastAsia="en-US"/>
                <w14:ligatures w14:val="standardContextual"/>
              </w:rPr>
            </w:pPr>
            <w:r w:rsidRPr="002331B5">
              <w:rPr>
                <w:rFonts w:cs="Arial"/>
                <w:b/>
                <w:bCs/>
                <w:sz w:val="28"/>
                <w:szCs w:val="28"/>
                <w:lang w:val="en-US"/>
              </w:rPr>
              <w:t>Date</w:t>
            </w:r>
          </w:p>
        </w:tc>
        <w:tc>
          <w:tcPr>
            <w:tcW w:w="5619" w:type="dxa"/>
          </w:tcPr>
          <w:p w14:paraId="00F3FA9B" w14:textId="5E103D54" w:rsidR="00580B9B" w:rsidRPr="002331B5" w:rsidRDefault="00580B9B" w:rsidP="007469EB">
            <w:pPr>
              <w:jc w:val="center"/>
              <w:rPr>
                <w:rFonts w:asciiTheme="minorHAnsi" w:eastAsiaTheme="minorHAnsi" w:hAnsiTheme="minorHAnsi" w:cs="Arial"/>
                <w:b/>
                <w:bCs/>
                <w:kern w:val="2"/>
                <w:sz w:val="28"/>
                <w:szCs w:val="28"/>
                <w:lang w:val="en-US" w:eastAsia="en-US"/>
                <w14:ligatures w14:val="standardContextual"/>
              </w:rPr>
            </w:pPr>
            <w:r w:rsidRPr="002331B5">
              <w:rPr>
                <w:rFonts w:cs="Arial"/>
                <w:b/>
                <w:bCs/>
                <w:sz w:val="28"/>
                <w:szCs w:val="28"/>
                <w:lang w:val="en-US"/>
              </w:rPr>
              <w:t>Amendment</w:t>
            </w:r>
          </w:p>
        </w:tc>
      </w:tr>
      <w:tr w:rsidR="00580B9B" w14:paraId="21453830" w14:textId="77777777" w:rsidTr="002331B5">
        <w:tc>
          <w:tcPr>
            <w:tcW w:w="1696" w:type="dxa"/>
          </w:tcPr>
          <w:p w14:paraId="312B57D5" w14:textId="7AEA6488" w:rsidR="00580B9B" w:rsidRPr="002331B5" w:rsidRDefault="00580B9B" w:rsidP="007469EB">
            <w:pPr>
              <w:jc w:val="center"/>
              <w:rPr>
                <w:rFonts w:asciiTheme="minorHAnsi" w:eastAsiaTheme="minorHAnsi" w:hAnsiTheme="minorHAnsi" w:cs="Arial"/>
                <w:kern w:val="2"/>
                <w:sz w:val="28"/>
                <w:szCs w:val="28"/>
                <w:lang w:val="en-US" w:eastAsia="en-US"/>
                <w14:ligatures w14:val="standardContextual"/>
              </w:rPr>
            </w:pPr>
            <w:r w:rsidRPr="002331B5">
              <w:rPr>
                <w:rFonts w:cs="Arial"/>
                <w:sz w:val="28"/>
                <w:szCs w:val="28"/>
                <w:lang w:val="en-US"/>
              </w:rPr>
              <w:t>V</w:t>
            </w:r>
            <w:r w:rsidR="002331B5">
              <w:rPr>
                <w:rFonts w:cs="Arial"/>
                <w:sz w:val="28"/>
                <w:szCs w:val="28"/>
                <w:lang w:val="en-US"/>
              </w:rPr>
              <w:t>3</w:t>
            </w:r>
          </w:p>
        </w:tc>
        <w:tc>
          <w:tcPr>
            <w:tcW w:w="1701" w:type="dxa"/>
          </w:tcPr>
          <w:p w14:paraId="73C66411" w14:textId="560D3A0E" w:rsidR="00580B9B" w:rsidRPr="002331B5" w:rsidRDefault="002331B5" w:rsidP="007469EB">
            <w:pPr>
              <w:jc w:val="center"/>
              <w:rPr>
                <w:rFonts w:asciiTheme="minorHAnsi" w:eastAsiaTheme="minorHAnsi" w:hAnsiTheme="minorHAnsi" w:cs="Arial"/>
                <w:kern w:val="2"/>
                <w:sz w:val="28"/>
                <w:szCs w:val="28"/>
                <w:lang w:val="en-US" w:eastAsia="en-US"/>
                <w14:ligatures w14:val="standardContextual"/>
              </w:rPr>
            </w:pPr>
            <w:r>
              <w:rPr>
                <w:rFonts w:asciiTheme="minorHAnsi" w:eastAsiaTheme="minorHAnsi" w:hAnsiTheme="minorHAnsi" w:cs="Arial"/>
                <w:kern w:val="2"/>
                <w:sz w:val="28"/>
                <w:szCs w:val="28"/>
                <w:lang w:val="en-US" w:eastAsia="en-US"/>
                <w14:ligatures w14:val="standardContextual"/>
              </w:rPr>
              <w:t>31</w:t>
            </w:r>
            <w:r w:rsidR="00126E3F">
              <w:rPr>
                <w:rFonts w:asciiTheme="minorHAnsi" w:eastAsiaTheme="minorHAnsi" w:hAnsiTheme="minorHAnsi" w:cs="Arial"/>
                <w:kern w:val="2"/>
                <w:sz w:val="28"/>
                <w:szCs w:val="28"/>
                <w:lang w:val="en-US" w:eastAsia="en-US"/>
                <w14:ligatures w14:val="standardContextual"/>
              </w:rPr>
              <w:t>.</w:t>
            </w:r>
            <w:r>
              <w:rPr>
                <w:rFonts w:asciiTheme="minorHAnsi" w:eastAsiaTheme="minorHAnsi" w:hAnsiTheme="minorHAnsi" w:cs="Arial"/>
                <w:kern w:val="2"/>
                <w:sz w:val="28"/>
                <w:szCs w:val="28"/>
                <w:lang w:val="en-US" w:eastAsia="en-US"/>
                <w14:ligatures w14:val="standardContextual"/>
              </w:rPr>
              <w:t>01</w:t>
            </w:r>
            <w:r w:rsidR="00126E3F">
              <w:rPr>
                <w:rFonts w:asciiTheme="minorHAnsi" w:eastAsiaTheme="minorHAnsi" w:hAnsiTheme="minorHAnsi" w:cs="Arial"/>
                <w:kern w:val="2"/>
                <w:sz w:val="28"/>
                <w:szCs w:val="28"/>
                <w:lang w:val="en-US" w:eastAsia="en-US"/>
                <w14:ligatures w14:val="standardContextual"/>
              </w:rPr>
              <w:t>.2</w:t>
            </w:r>
            <w:r>
              <w:rPr>
                <w:rFonts w:asciiTheme="minorHAnsi" w:eastAsiaTheme="minorHAnsi" w:hAnsiTheme="minorHAnsi" w:cs="Arial"/>
                <w:kern w:val="2"/>
                <w:sz w:val="28"/>
                <w:szCs w:val="28"/>
                <w:lang w:val="en-US" w:eastAsia="en-US"/>
                <w14:ligatures w14:val="standardContextual"/>
              </w:rPr>
              <w:t>5</w:t>
            </w:r>
          </w:p>
        </w:tc>
        <w:tc>
          <w:tcPr>
            <w:tcW w:w="5619" w:type="dxa"/>
          </w:tcPr>
          <w:p w14:paraId="66D555B0" w14:textId="63B17023" w:rsidR="00580B9B" w:rsidRPr="002331B5" w:rsidRDefault="00126E3F" w:rsidP="007469EB">
            <w:pPr>
              <w:jc w:val="center"/>
              <w:rPr>
                <w:rFonts w:asciiTheme="minorHAnsi" w:eastAsiaTheme="minorHAnsi" w:hAnsiTheme="minorHAnsi" w:cs="Arial"/>
                <w:kern w:val="2"/>
                <w:sz w:val="28"/>
                <w:szCs w:val="28"/>
                <w:lang w:val="en-US" w:eastAsia="en-US"/>
                <w14:ligatures w14:val="standardContextual"/>
              </w:rPr>
            </w:pPr>
            <w:r>
              <w:rPr>
                <w:rFonts w:asciiTheme="minorHAnsi" w:eastAsiaTheme="minorHAnsi" w:hAnsiTheme="minorHAnsi" w:cs="Arial"/>
                <w:kern w:val="2"/>
                <w:sz w:val="28"/>
                <w:szCs w:val="28"/>
                <w:lang w:val="en-US" w:eastAsia="en-US"/>
                <w14:ligatures w14:val="standardContextual"/>
              </w:rPr>
              <w:t>First Issue</w:t>
            </w:r>
          </w:p>
        </w:tc>
      </w:tr>
    </w:tbl>
    <w:sdt>
      <w:sdtPr>
        <w:id w:val="-505126641"/>
        <w:docPartObj>
          <w:docPartGallery w:val="Table of Contents"/>
          <w:docPartUnique/>
        </w:docPartObj>
      </w:sdtPr>
      <w:sdtEndPr>
        <w:rPr>
          <w:b/>
          <w:bCs/>
          <w:noProof/>
        </w:rPr>
      </w:sdtEndPr>
      <w:sdtContent>
        <w:p w14:paraId="7D36AD4E" w14:textId="51DD6EDC" w:rsidR="00CC6775" w:rsidRPr="0066673F" w:rsidRDefault="00CC6775" w:rsidP="002331B5">
          <w:r w:rsidRPr="0066673F">
            <w:rPr>
              <w:rFonts w:asciiTheme="majorHAnsi" w:eastAsiaTheme="majorEastAsia" w:hAnsiTheme="majorHAnsi" w:cstheme="majorBidi"/>
              <w:color w:val="0F4761" w:themeColor="accent1" w:themeShade="BF"/>
              <w:kern w:val="0"/>
              <w:sz w:val="32"/>
              <w:szCs w:val="32"/>
              <w:lang w:val="en-US"/>
              <w14:ligatures w14:val="none"/>
            </w:rPr>
            <w:t>Contents</w:t>
          </w:r>
        </w:p>
        <w:p w14:paraId="028BC07D" w14:textId="584F22F2" w:rsidR="00B80F94" w:rsidRDefault="00CC6775">
          <w:pPr>
            <w:pStyle w:val="TOC1"/>
            <w:tabs>
              <w:tab w:val="left" w:pos="440"/>
              <w:tab w:val="right" w:leader="dot" w:pos="9016"/>
            </w:tabs>
            <w:rPr>
              <w:rFonts w:eastAsiaTheme="minorEastAsia"/>
              <w:noProof/>
              <w:sz w:val="24"/>
              <w:szCs w:val="24"/>
              <w:lang w:eastAsia="en-GB"/>
            </w:rPr>
          </w:pPr>
          <w:r>
            <w:fldChar w:fldCharType="begin"/>
          </w:r>
          <w:r>
            <w:instrText xml:space="preserve"> TOC \o "1-3" \h \z \u </w:instrText>
          </w:r>
          <w:r>
            <w:fldChar w:fldCharType="separate"/>
          </w:r>
          <w:r w:rsidR="00B80F94">
            <w:fldChar w:fldCharType="begin"/>
          </w:r>
          <w:r w:rsidR="00B80F94">
            <w:instrText>HYPERLINK \l "_Toc189225347"</w:instrText>
          </w:r>
          <w:r w:rsidR="00B80F94">
            <w:fldChar w:fldCharType="separate"/>
          </w:r>
          <w:r w:rsidR="00B80F94" w:rsidRPr="00B14DE6">
            <w:rPr>
              <w:rStyle w:val="Hyperlink"/>
              <w:noProof/>
            </w:rPr>
            <w:t>1.</w:t>
          </w:r>
          <w:r w:rsidR="00B80F94">
            <w:rPr>
              <w:rFonts w:eastAsiaTheme="minorEastAsia"/>
              <w:noProof/>
              <w:sz w:val="24"/>
              <w:szCs w:val="24"/>
              <w:lang w:eastAsia="en-GB"/>
            </w:rPr>
            <w:tab/>
          </w:r>
          <w:r w:rsidR="00B80F94" w:rsidRPr="00B14DE6">
            <w:rPr>
              <w:rStyle w:val="Hyperlink"/>
              <w:noProof/>
            </w:rPr>
            <w:t>Introduction</w:t>
          </w:r>
          <w:r w:rsidR="00B80F94">
            <w:rPr>
              <w:noProof/>
              <w:webHidden/>
            </w:rPr>
            <w:tab/>
          </w:r>
          <w:r w:rsidR="00B80F94">
            <w:rPr>
              <w:noProof/>
              <w:webHidden/>
            </w:rPr>
            <w:fldChar w:fldCharType="begin"/>
          </w:r>
          <w:r w:rsidR="00B80F94">
            <w:rPr>
              <w:noProof/>
              <w:webHidden/>
            </w:rPr>
            <w:instrText xml:space="preserve"> PAGEREF _Toc189225347 \h </w:instrText>
          </w:r>
          <w:r w:rsidR="00B80F94">
            <w:rPr>
              <w:noProof/>
              <w:webHidden/>
            </w:rPr>
          </w:r>
          <w:r w:rsidR="00B80F94">
            <w:rPr>
              <w:noProof/>
              <w:webHidden/>
            </w:rPr>
            <w:fldChar w:fldCharType="separate"/>
          </w:r>
          <w:ins w:id="2" w:author="Claire Goult (NESO)" w:date="2025-05-21T11:40:00Z" w16du:dateUtc="2025-05-21T10:40:00Z">
            <w:r w:rsidR="005E0650">
              <w:rPr>
                <w:noProof/>
                <w:webHidden/>
              </w:rPr>
              <w:t>6</w:t>
            </w:r>
          </w:ins>
          <w:del w:id="3" w:author="Claire Goult (NESO)" w:date="2025-05-21T11:40:00Z" w16du:dateUtc="2025-05-21T10:40:00Z">
            <w:r w:rsidR="00B80F94" w:rsidDel="005E0650">
              <w:rPr>
                <w:noProof/>
                <w:webHidden/>
              </w:rPr>
              <w:delText>8</w:delText>
            </w:r>
          </w:del>
          <w:r w:rsidR="00B80F94">
            <w:rPr>
              <w:noProof/>
              <w:webHidden/>
            </w:rPr>
            <w:fldChar w:fldCharType="end"/>
          </w:r>
          <w:r w:rsidR="00B80F94">
            <w:fldChar w:fldCharType="end"/>
          </w:r>
        </w:p>
        <w:p w14:paraId="46642F7C" w14:textId="6EFC7E1F"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"_Toc189225348"</w:instrText>
          </w:r>
          <w:r>
            <w:fldChar w:fldCharType="separate"/>
          </w:r>
          <w:r w:rsidRPr="00B14DE6">
            <w:rPr>
              <w:rStyle w:val="Hyperlink"/>
              <w:noProof/>
            </w:rPr>
            <w:t>1.1 Background</w:t>
          </w:r>
          <w:r w:rsidRPr="00B14DE6">
            <w:rPr>
              <w:rStyle w:val="Hyperlink"/>
              <w:noProof/>
              <w:lang w:val="en-US"/>
            </w:rPr>
            <w:t xml:space="preserve"> and Purpose</w:t>
          </w:r>
          <w:r>
            <w:rPr>
              <w:noProof/>
              <w:webHidden/>
            </w:rPr>
            <w:tab/>
          </w:r>
          <w:r>
            <w:rPr>
              <w:noProof/>
              <w:webHidden/>
            </w:rPr>
            <w:fldChar w:fldCharType="begin"/>
          </w:r>
          <w:r>
            <w:rPr>
              <w:noProof/>
              <w:webHidden/>
            </w:rPr>
            <w:instrText xml:space="preserve"> PAGEREF _Toc189225348 \h </w:instrText>
          </w:r>
          <w:r>
            <w:rPr>
              <w:noProof/>
              <w:webHidden/>
            </w:rPr>
          </w:r>
          <w:r>
            <w:rPr>
              <w:noProof/>
              <w:webHidden/>
            </w:rPr>
            <w:fldChar w:fldCharType="separate"/>
          </w:r>
          <w:ins w:id="4" w:author="Claire Goult (NESO)" w:date="2025-05-21T11:40:00Z" w16du:dateUtc="2025-05-21T10:40:00Z">
            <w:r w:rsidR="005E0650">
              <w:rPr>
                <w:noProof/>
                <w:webHidden/>
              </w:rPr>
              <w:t>6</w:t>
            </w:r>
          </w:ins>
          <w:del w:id="5" w:author="Claire Goult (NESO)" w:date="2025-05-21T11:40:00Z" w16du:dateUtc="2025-05-21T10:40:00Z">
            <w:r w:rsidDel="005E0650">
              <w:rPr>
                <w:noProof/>
                <w:webHidden/>
              </w:rPr>
              <w:delText>8</w:delText>
            </w:r>
          </w:del>
          <w:r>
            <w:rPr>
              <w:noProof/>
              <w:webHidden/>
            </w:rPr>
            <w:fldChar w:fldCharType="end"/>
          </w:r>
          <w:r>
            <w:fldChar w:fldCharType="end"/>
          </w:r>
        </w:p>
        <w:p w14:paraId="0C7E8B1C" w14:textId="677F5941"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"_Toc189225349"</w:instrText>
          </w:r>
          <w:r>
            <w:fldChar w:fldCharType="separate"/>
          </w:r>
          <w:r w:rsidRPr="00B14DE6">
            <w:rPr>
              <w:rStyle w:val="Hyperlink"/>
              <w:noProof/>
              <w:lang w:val="en-US"/>
            </w:rPr>
            <w:t>1.2 Scope</w:t>
          </w:r>
          <w:r>
            <w:rPr>
              <w:noProof/>
              <w:webHidden/>
            </w:rPr>
            <w:tab/>
          </w:r>
          <w:r>
            <w:rPr>
              <w:noProof/>
              <w:webHidden/>
            </w:rPr>
            <w:fldChar w:fldCharType="begin"/>
          </w:r>
          <w:r>
            <w:rPr>
              <w:noProof/>
              <w:webHidden/>
            </w:rPr>
            <w:instrText xml:space="preserve"> PAGEREF _Toc189225349 \h </w:instrText>
          </w:r>
          <w:r>
            <w:rPr>
              <w:noProof/>
              <w:webHidden/>
            </w:rPr>
          </w:r>
          <w:r>
            <w:rPr>
              <w:noProof/>
              <w:webHidden/>
            </w:rPr>
            <w:fldChar w:fldCharType="separate"/>
          </w:r>
          <w:ins w:id="6" w:author="Claire Goult (NESO)" w:date="2025-05-21T11:40:00Z" w16du:dateUtc="2025-05-21T10:40:00Z">
            <w:r w:rsidR="005E0650">
              <w:rPr>
                <w:noProof/>
                <w:webHidden/>
              </w:rPr>
              <w:t>6</w:t>
            </w:r>
          </w:ins>
          <w:del w:id="7" w:author="Claire Goult (NESO)" w:date="2025-05-21T11:40:00Z" w16du:dateUtc="2025-05-21T10:40:00Z">
            <w:r w:rsidDel="005E0650">
              <w:rPr>
                <w:noProof/>
                <w:webHidden/>
              </w:rPr>
              <w:delText>8</w:delText>
            </w:r>
          </w:del>
          <w:r>
            <w:rPr>
              <w:noProof/>
              <w:webHidden/>
            </w:rPr>
            <w:fldChar w:fldCharType="end"/>
          </w:r>
          <w:r>
            <w:fldChar w:fldCharType="end"/>
          </w:r>
        </w:p>
        <w:p w14:paraId="6DAB5A3B" w14:textId="1B900555"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"_Toc189225350"</w:instrText>
          </w:r>
          <w:r>
            <w:fldChar w:fldCharType="separate"/>
          </w:r>
          <w:r w:rsidRPr="00B14DE6">
            <w:rPr>
              <w:rStyle w:val="Hyperlink"/>
              <w:noProof/>
            </w:rPr>
            <w:t>1.3 Objectives</w:t>
          </w:r>
          <w:r>
            <w:rPr>
              <w:noProof/>
              <w:webHidden/>
            </w:rPr>
            <w:tab/>
          </w:r>
          <w:r>
            <w:rPr>
              <w:noProof/>
              <w:webHidden/>
            </w:rPr>
            <w:fldChar w:fldCharType="begin"/>
          </w:r>
          <w:r>
            <w:rPr>
              <w:noProof/>
              <w:webHidden/>
            </w:rPr>
            <w:instrText xml:space="preserve"> PAGEREF _Toc189225350 \h </w:instrText>
          </w:r>
          <w:r>
            <w:rPr>
              <w:noProof/>
              <w:webHidden/>
            </w:rPr>
          </w:r>
          <w:r>
            <w:rPr>
              <w:noProof/>
              <w:webHidden/>
            </w:rPr>
            <w:fldChar w:fldCharType="separate"/>
          </w:r>
          <w:ins w:id="8" w:author="Claire Goult (NESO)" w:date="2025-05-21T11:40:00Z" w16du:dateUtc="2025-05-21T10:40:00Z">
            <w:r w:rsidR="005E0650">
              <w:rPr>
                <w:noProof/>
                <w:webHidden/>
              </w:rPr>
              <w:t>6</w:t>
            </w:r>
          </w:ins>
          <w:del w:id="9" w:author="Claire Goult (NESO)" w:date="2025-05-21T11:40:00Z" w16du:dateUtc="2025-05-21T10:40:00Z">
            <w:r w:rsidDel="005E0650">
              <w:rPr>
                <w:noProof/>
                <w:webHidden/>
              </w:rPr>
              <w:delText>8</w:delText>
            </w:r>
          </w:del>
          <w:r>
            <w:rPr>
              <w:noProof/>
              <w:webHidden/>
            </w:rPr>
            <w:fldChar w:fldCharType="end"/>
          </w:r>
          <w:r>
            <w:fldChar w:fldCharType="end"/>
          </w:r>
        </w:p>
        <w:p w14:paraId="61B177F3" w14:textId="7F2944DF"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"_Toc189225351"</w:instrText>
          </w:r>
          <w:r>
            <w:fldChar w:fldCharType="separate"/>
          </w:r>
          <w:r w:rsidRPr="00B14DE6">
            <w:rPr>
              <w:rStyle w:val="Hyperlink"/>
              <w:noProof/>
            </w:rPr>
            <w:t>2.</w:t>
          </w:r>
          <w:r>
            <w:rPr>
              <w:rFonts w:eastAsiaTheme="minorEastAsia"/>
              <w:noProof/>
              <w:sz w:val="24"/>
              <w:szCs w:val="24"/>
              <w:lang w:eastAsia="en-GB"/>
            </w:rPr>
            <w:tab/>
          </w:r>
          <w:r w:rsidRPr="00B14DE6">
            <w:rPr>
              <w:rStyle w:val="Hyperlink"/>
              <w:noProof/>
            </w:rPr>
            <w:t>Interface Zone</w:t>
          </w:r>
          <w:r>
            <w:rPr>
              <w:noProof/>
              <w:webHidden/>
            </w:rPr>
            <w:tab/>
          </w:r>
          <w:r>
            <w:rPr>
              <w:noProof/>
              <w:webHidden/>
            </w:rPr>
            <w:fldChar w:fldCharType="begin"/>
          </w:r>
          <w:r>
            <w:rPr>
              <w:noProof/>
              <w:webHidden/>
            </w:rPr>
            <w:instrText xml:space="preserve"> PAGEREF _Toc189225351 \h </w:instrText>
          </w:r>
          <w:r>
            <w:rPr>
              <w:noProof/>
              <w:webHidden/>
            </w:rPr>
          </w:r>
          <w:r>
            <w:rPr>
              <w:noProof/>
              <w:webHidden/>
            </w:rPr>
            <w:fldChar w:fldCharType="separate"/>
          </w:r>
          <w:ins w:id="10" w:author="Claire Goult (NESO)" w:date="2025-05-21T11:40:00Z" w16du:dateUtc="2025-05-21T10:40:00Z">
            <w:r w:rsidR="005E0650">
              <w:rPr>
                <w:noProof/>
                <w:webHidden/>
              </w:rPr>
              <w:t>7</w:t>
            </w:r>
          </w:ins>
          <w:del w:id="11" w:author="Claire Goult (NESO)" w:date="2025-05-21T11:40:00Z" w16du:dateUtc="2025-05-21T10:40:00Z">
            <w:r w:rsidDel="005E0650">
              <w:rPr>
                <w:noProof/>
                <w:webHidden/>
              </w:rPr>
              <w:delText>9</w:delText>
            </w:r>
          </w:del>
          <w:r>
            <w:rPr>
              <w:noProof/>
              <w:webHidden/>
            </w:rPr>
            <w:fldChar w:fldCharType="end"/>
          </w:r>
          <w:r>
            <w:fldChar w:fldCharType="end"/>
          </w:r>
        </w:p>
        <w:p w14:paraId="7053A27B" w14:textId="6D442BA6"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"_Toc189225352"</w:instrText>
          </w:r>
          <w:r>
            <w:fldChar w:fldCharType="separate"/>
          </w:r>
          <w:r w:rsidRPr="00B14DE6">
            <w:rPr>
              <w:rStyle w:val="Hyperlink"/>
              <w:noProof/>
            </w:rPr>
            <w:t>2.1 Interface Zone Description</w:t>
          </w:r>
          <w:r>
            <w:rPr>
              <w:noProof/>
              <w:webHidden/>
            </w:rPr>
            <w:tab/>
          </w:r>
          <w:r>
            <w:rPr>
              <w:noProof/>
              <w:webHidden/>
            </w:rPr>
            <w:fldChar w:fldCharType="begin"/>
          </w:r>
          <w:r>
            <w:rPr>
              <w:noProof/>
              <w:webHidden/>
            </w:rPr>
            <w:instrText xml:space="preserve"> PAGEREF _Toc189225352 \h </w:instrText>
          </w:r>
          <w:r>
            <w:rPr>
              <w:noProof/>
              <w:webHidden/>
            </w:rPr>
          </w:r>
          <w:r>
            <w:rPr>
              <w:noProof/>
              <w:webHidden/>
            </w:rPr>
            <w:fldChar w:fldCharType="separate"/>
          </w:r>
          <w:ins w:id="12" w:author="Claire Goult (NESO)" w:date="2025-05-21T11:40:00Z" w16du:dateUtc="2025-05-21T10:40:00Z">
            <w:r w:rsidR="005E0650">
              <w:rPr>
                <w:noProof/>
                <w:webHidden/>
              </w:rPr>
              <w:t>7</w:t>
            </w:r>
          </w:ins>
          <w:del w:id="13" w:author="Claire Goult (NESO)" w:date="2025-05-21T11:40:00Z" w16du:dateUtc="2025-05-21T10:40:00Z">
            <w:r w:rsidDel="005E0650">
              <w:rPr>
                <w:noProof/>
                <w:webHidden/>
              </w:rPr>
              <w:delText>9</w:delText>
            </w:r>
          </w:del>
          <w:r>
            <w:rPr>
              <w:noProof/>
              <w:webHidden/>
            </w:rPr>
            <w:fldChar w:fldCharType="end"/>
          </w:r>
          <w:r>
            <w:fldChar w:fldCharType="end"/>
          </w:r>
        </w:p>
        <w:p w14:paraId="538D3687" w14:textId="6B4B7D42"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"_Toc189225353"</w:instrText>
          </w:r>
          <w:r>
            <w:fldChar w:fldCharType="separate"/>
          </w:r>
          <w:r w:rsidRPr="00B14DE6">
            <w:rPr>
              <w:rStyle w:val="Hyperlink"/>
              <w:noProof/>
            </w:rPr>
            <w:t>2.2 Interface Zone Requirements</w:t>
          </w:r>
          <w:r>
            <w:rPr>
              <w:noProof/>
              <w:webHidden/>
            </w:rPr>
            <w:tab/>
          </w:r>
          <w:r>
            <w:rPr>
              <w:noProof/>
              <w:webHidden/>
            </w:rPr>
            <w:fldChar w:fldCharType="begin"/>
          </w:r>
          <w:r>
            <w:rPr>
              <w:noProof/>
              <w:webHidden/>
            </w:rPr>
            <w:instrText xml:space="preserve"> PAGEREF _Toc189225353 \h </w:instrText>
          </w:r>
          <w:r>
            <w:rPr>
              <w:noProof/>
              <w:webHidden/>
            </w:rPr>
          </w:r>
          <w:r>
            <w:rPr>
              <w:noProof/>
              <w:webHidden/>
            </w:rPr>
            <w:fldChar w:fldCharType="separate"/>
          </w:r>
          <w:ins w:id="14" w:author="Claire Goult (NESO)" w:date="2025-05-21T11:40:00Z" w16du:dateUtc="2025-05-21T10:40:00Z">
            <w:r w:rsidR="005E0650">
              <w:rPr>
                <w:noProof/>
                <w:webHidden/>
              </w:rPr>
              <w:t>7</w:t>
            </w:r>
          </w:ins>
          <w:del w:id="15" w:author="Claire Goult (NESO)" w:date="2025-05-21T11:40:00Z" w16du:dateUtc="2025-05-21T10:40:00Z">
            <w:r w:rsidDel="005E0650">
              <w:rPr>
                <w:noProof/>
                <w:webHidden/>
              </w:rPr>
              <w:delText>9</w:delText>
            </w:r>
          </w:del>
          <w:r>
            <w:rPr>
              <w:noProof/>
              <w:webHidden/>
            </w:rPr>
            <w:fldChar w:fldCharType="end"/>
          </w:r>
          <w:r>
            <w:fldChar w:fldCharType="end"/>
          </w:r>
        </w:p>
        <w:p w14:paraId="6B71BDF8" w14:textId="4A1133DA"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"_Toc189225354"</w:instrText>
          </w:r>
          <w:r>
            <w:fldChar w:fldCharType="separate"/>
          </w:r>
          <w:r w:rsidRPr="00B14DE6">
            <w:rPr>
              <w:rStyle w:val="Hyperlink"/>
              <w:noProof/>
            </w:rPr>
            <w:t>3.</w:t>
          </w:r>
          <w:r>
            <w:rPr>
              <w:rFonts w:eastAsiaTheme="minorEastAsia"/>
              <w:noProof/>
              <w:sz w:val="24"/>
              <w:szCs w:val="24"/>
              <w:lang w:eastAsia="en-GB"/>
            </w:rPr>
            <w:tab/>
          </w:r>
          <w:r w:rsidRPr="00B14DE6">
            <w:rPr>
              <w:rStyle w:val="Hyperlink"/>
              <w:noProof/>
            </w:rPr>
            <w:t>Reference and Related Documents</w:t>
          </w:r>
          <w:r>
            <w:rPr>
              <w:noProof/>
              <w:webHidden/>
            </w:rPr>
            <w:tab/>
          </w:r>
          <w:r>
            <w:rPr>
              <w:noProof/>
              <w:webHidden/>
            </w:rPr>
            <w:fldChar w:fldCharType="begin"/>
          </w:r>
          <w:r>
            <w:rPr>
              <w:noProof/>
              <w:webHidden/>
            </w:rPr>
            <w:instrText xml:space="preserve"> PAGEREF _Toc189225354 \h </w:instrText>
          </w:r>
          <w:r>
            <w:rPr>
              <w:noProof/>
              <w:webHidden/>
            </w:rPr>
          </w:r>
          <w:r>
            <w:rPr>
              <w:noProof/>
              <w:webHidden/>
            </w:rPr>
            <w:fldChar w:fldCharType="separate"/>
          </w:r>
          <w:ins w:id="16" w:author="Claire Goult (NESO)" w:date="2025-05-21T11:40:00Z" w16du:dateUtc="2025-05-21T10:40:00Z">
            <w:r w:rsidR="005E0650">
              <w:rPr>
                <w:noProof/>
                <w:webHidden/>
              </w:rPr>
              <w:t>8</w:t>
            </w:r>
          </w:ins>
          <w:del w:id="17" w:author="Claire Goult (NESO)" w:date="2025-05-21T11:40:00Z" w16du:dateUtc="2025-05-21T10:40:00Z">
            <w:r w:rsidDel="005E0650">
              <w:rPr>
                <w:noProof/>
                <w:webHidden/>
              </w:rPr>
              <w:delText>10</w:delText>
            </w:r>
          </w:del>
          <w:r>
            <w:rPr>
              <w:noProof/>
              <w:webHidden/>
            </w:rPr>
            <w:fldChar w:fldCharType="end"/>
          </w:r>
          <w:r>
            <w:fldChar w:fldCharType="end"/>
          </w:r>
        </w:p>
        <w:p w14:paraId="0591C6A3" w14:textId="10FF1B2C"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"_Toc189225355"</w:instrText>
          </w:r>
          <w:r>
            <w:fldChar w:fldCharType="separate"/>
          </w:r>
          <w:r w:rsidRPr="00B14DE6">
            <w:rPr>
              <w:rStyle w:val="Hyperlink"/>
              <w:noProof/>
            </w:rPr>
            <w:t>3.1 Legal</w:t>
          </w:r>
          <w:r>
            <w:rPr>
              <w:noProof/>
              <w:webHidden/>
            </w:rPr>
            <w:tab/>
          </w:r>
          <w:r>
            <w:rPr>
              <w:noProof/>
              <w:webHidden/>
            </w:rPr>
            <w:fldChar w:fldCharType="begin"/>
          </w:r>
          <w:r>
            <w:rPr>
              <w:noProof/>
              <w:webHidden/>
            </w:rPr>
            <w:instrText xml:space="preserve"> PAGEREF _Toc189225355 \h </w:instrText>
          </w:r>
          <w:r>
            <w:rPr>
              <w:noProof/>
              <w:webHidden/>
            </w:rPr>
          </w:r>
          <w:r>
            <w:rPr>
              <w:noProof/>
              <w:webHidden/>
            </w:rPr>
            <w:fldChar w:fldCharType="separate"/>
          </w:r>
          <w:ins w:id="18" w:author="Claire Goult (NESO)" w:date="2025-05-21T11:40:00Z" w16du:dateUtc="2025-05-21T10:40:00Z">
            <w:r w:rsidR="005E0650">
              <w:rPr>
                <w:noProof/>
                <w:webHidden/>
              </w:rPr>
              <w:t>8</w:t>
            </w:r>
          </w:ins>
          <w:del w:id="19" w:author="Claire Goult (NESO)" w:date="2025-05-21T11:40:00Z" w16du:dateUtc="2025-05-21T10:40:00Z">
            <w:r w:rsidDel="005E0650">
              <w:rPr>
                <w:noProof/>
                <w:webHidden/>
              </w:rPr>
              <w:delText>10</w:delText>
            </w:r>
          </w:del>
          <w:r>
            <w:rPr>
              <w:noProof/>
              <w:webHidden/>
            </w:rPr>
            <w:fldChar w:fldCharType="end"/>
          </w:r>
          <w:r>
            <w:fldChar w:fldCharType="end"/>
          </w:r>
        </w:p>
        <w:p w14:paraId="447E124A" w14:textId="25C22CD2"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"_Toc189225356"</w:instrText>
          </w:r>
          <w:r>
            <w:fldChar w:fldCharType="separate"/>
          </w:r>
          <w:r w:rsidRPr="00B14DE6">
            <w:rPr>
              <w:rStyle w:val="Hyperlink"/>
              <w:noProof/>
            </w:rPr>
            <w:t>3.2 Standards</w:t>
          </w:r>
          <w:r>
            <w:rPr>
              <w:noProof/>
              <w:webHidden/>
            </w:rPr>
            <w:tab/>
          </w:r>
          <w:r>
            <w:rPr>
              <w:noProof/>
              <w:webHidden/>
            </w:rPr>
            <w:fldChar w:fldCharType="begin"/>
          </w:r>
          <w:r>
            <w:rPr>
              <w:noProof/>
              <w:webHidden/>
            </w:rPr>
            <w:instrText xml:space="preserve"> PAGEREF _Toc189225356 \h </w:instrText>
          </w:r>
          <w:r>
            <w:rPr>
              <w:noProof/>
              <w:webHidden/>
            </w:rPr>
          </w:r>
          <w:r>
            <w:rPr>
              <w:noProof/>
              <w:webHidden/>
            </w:rPr>
            <w:fldChar w:fldCharType="separate"/>
          </w:r>
          <w:ins w:id="20" w:author="Claire Goult (NESO)" w:date="2025-05-21T11:40:00Z" w16du:dateUtc="2025-05-21T10:40:00Z">
            <w:r w:rsidR="005E0650">
              <w:rPr>
                <w:noProof/>
                <w:webHidden/>
              </w:rPr>
              <w:t>9</w:t>
            </w:r>
          </w:ins>
          <w:del w:id="21" w:author="Claire Goult (NESO)" w:date="2025-05-21T11:40:00Z" w16du:dateUtc="2025-05-21T10:40:00Z">
            <w:r w:rsidDel="005E0650">
              <w:rPr>
                <w:noProof/>
                <w:webHidden/>
              </w:rPr>
              <w:delText>11</w:delText>
            </w:r>
          </w:del>
          <w:r>
            <w:rPr>
              <w:noProof/>
              <w:webHidden/>
            </w:rPr>
            <w:fldChar w:fldCharType="end"/>
          </w:r>
          <w:r>
            <w:fldChar w:fldCharType="end"/>
          </w:r>
        </w:p>
        <w:p w14:paraId="339067C4" w14:textId="253E32DB"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"_Toc189225357"</w:instrText>
          </w:r>
          <w:r>
            <w:fldChar w:fldCharType="separate"/>
          </w:r>
          <w:r w:rsidRPr="00B14DE6">
            <w:rPr>
              <w:rStyle w:val="Hyperlink"/>
              <w:noProof/>
            </w:rPr>
            <w:t>3.3 ENA Specifications &amp; Engineering Recommendations</w:t>
          </w:r>
          <w:r>
            <w:rPr>
              <w:noProof/>
              <w:webHidden/>
            </w:rPr>
            <w:tab/>
          </w:r>
          <w:r>
            <w:rPr>
              <w:noProof/>
              <w:webHidden/>
            </w:rPr>
            <w:fldChar w:fldCharType="begin"/>
          </w:r>
          <w:r>
            <w:rPr>
              <w:noProof/>
              <w:webHidden/>
            </w:rPr>
            <w:instrText xml:space="preserve"> PAGEREF _Toc189225357 \h </w:instrText>
          </w:r>
          <w:r>
            <w:rPr>
              <w:noProof/>
              <w:webHidden/>
            </w:rPr>
          </w:r>
          <w:r>
            <w:rPr>
              <w:noProof/>
              <w:webHidden/>
            </w:rPr>
            <w:fldChar w:fldCharType="separate"/>
          </w:r>
          <w:ins w:id="22" w:author="Claire Goult (NESO)" w:date="2025-05-21T11:40:00Z" w16du:dateUtc="2025-05-21T10:40:00Z">
            <w:r w:rsidR="005E0650">
              <w:rPr>
                <w:noProof/>
                <w:webHidden/>
              </w:rPr>
              <w:t>11</w:t>
            </w:r>
          </w:ins>
          <w:del w:id="23" w:author="Claire Goult (NESO)" w:date="2025-05-21T11:40:00Z" w16du:dateUtc="2025-05-21T10:40:00Z">
            <w:r w:rsidDel="005E0650">
              <w:rPr>
                <w:noProof/>
                <w:webHidden/>
              </w:rPr>
              <w:delText>13</w:delText>
            </w:r>
          </w:del>
          <w:r>
            <w:rPr>
              <w:noProof/>
              <w:webHidden/>
            </w:rPr>
            <w:fldChar w:fldCharType="end"/>
          </w:r>
          <w:r>
            <w:fldChar w:fldCharType="end"/>
          </w:r>
        </w:p>
        <w:p w14:paraId="45E99D99" w14:textId="5E31C8BC"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"_Toc189225358"</w:instrText>
          </w:r>
          <w:r>
            <w:fldChar w:fldCharType="separate"/>
          </w:r>
          <w:r w:rsidRPr="00B14DE6">
            <w:rPr>
              <w:rStyle w:val="Hyperlink"/>
              <w:noProof/>
            </w:rPr>
            <w:t>3.4 Operational Health &amp; Safety Documents</w:t>
          </w:r>
          <w:r>
            <w:rPr>
              <w:noProof/>
              <w:webHidden/>
            </w:rPr>
            <w:tab/>
          </w:r>
          <w:r>
            <w:rPr>
              <w:noProof/>
              <w:webHidden/>
            </w:rPr>
            <w:fldChar w:fldCharType="begin"/>
          </w:r>
          <w:r>
            <w:rPr>
              <w:noProof/>
              <w:webHidden/>
            </w:rPr>
            <w:instrText xml:space="preserve"> PAGEREF _Toc189225358 \h </w:instrText>
          </w:r>
          <w:r>
            <w:rPr>
              <w:noProof/>
              <w:webHidden/>
            </w:rPr>
          </w:r>
          <w:r>
            <w:rPr>
              <w:noProof/>
              <w:webHidden/>
            </w:rPr>
            <w:fldChar w:fldCharType="separate"/>
          </w:r>
          <w:ins w:id="24" w:author="Claire Goult (NESO)" w:date="2025-05-21T11:40:00Z" w16du:dateUtc="2025-05-21T10:40:00Z">
            <w:r w:rsidR="005E0650">
              <w:rPr>
                <w:noProof/>
                <w:webHidden/>
              </w:rPr>
              <w:t>12</w:t>
            </w:r>
          </w:ins>
          <w:del w:id="25" w:author="Claire Goult (NESO)" w:date="2025-05-21T11:40:00Z" w16du:dateUtc="2025-05-21T10:40:00Z">
            <w:r w:rsidDel="005E0650">
              <w:rPr>
                <w:noProof/>
                <w:webHidden/>
              </w:rPr>
              <w:delText>14</w:delText>
            </w:r>
          </w:del>
          <w:r>
            <w:rPr>
              <w:noProof/>
              <w:webHidden/>
            </w:rPr>
            <w:fldChar w:fldCharType="end"/>
          </w:r>
          <w:r>
            <w:fldChar w:fldCharType="end"/>
          </w:r>
        </w:p>
        <w:p w14:paraId="2E4FD6CB" w14:textId="36EEB195"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"_Toc189225359"</w:instrText>
          </w:r>
          <w:r>
            <w:fldChar w:fldCharType="separate"/>
          </w:r>
          <w:r w:rsidRPr="00B14DE6">
            <w:rPr>
              <w:rStyle w:val="Hyperlink"/>
              <w:noProof/>
            </w:rPr>
            <w:t>3.5 National Energy System Operator (NESO) Codes</w:t>
          </w:r>
          <w:r>
            <w:rPr>
              <w:noProof/>
              <w:webHidden/>
            </w:rPr>
            <w:tab/>
          </w:r>
          <w:r>
            <w:rPr>
              <w:noProof/>
              <w:webHidden/>
            </w:rPr>
            <w:fldChar w:fldCharType="begin"/>
          </w:r>
          <w:r>
            <w:rPr>
              <w:noProof/>
              <w:webHidden/>
            </w:rPr>
            <w:instrText xml:space="preserve"> PAGEREF _Toc189225359 \h </w:instrText>
          </w:r>
          <w:r>
            <w:rPr>
              <w:noProof/>
              <w:webHidden/>
            </w:rPr>
          </w:r>
          <w:r>
            <w:rPr>
              <w:noProof/>
              <w:webHidden/>
            </w:rPr>
            <w:fldChar w:fldCharType="separate"/>
          </w:r>
          <w:ins w:id="26" w:author="Claire Goult (NESO)" w:date="2025-05-21T11:40:00Z" w16du:dateUtc="2025-05-21T10:40:00Z">
            <w:r w:rsidR="005E0650">
              <w:rPr>
                <w:noProof/>
                <w:webHidden/>
              </w:rPr>
              <w:t>12</w:t>
            </w:r>
          </w:ins>
          <w:del w:id="27" w:author="Claire Goult (NESO)" w:date="2025-05-21T11:40:00Z" w16du:dateUtc="2025-05-21T10:40:00Z">
            <w:r w:rsidDel="005E0650">
              <w:rPr>
                <w:noProof/>
                <w:webHidden/>
              </w:rPr>
              <w:delText>14</w:delText>
            </w:r>
          </w:del>
          <w:r>
            <w:rPr>
              <w:noProof/>
              <w:webHidden/>
            </w:rPr>
            <w:fldChar w:fldCharType="end"/>
          </w:r>
          <w:r>
            <w:fldChar w:fldCharType="end"/>
          </w:r>
        </w:p>
        <w:p w14:paraId="47EFE5EA" w14:textId="7E1F806F"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"_Toc189225360"</w:instrText>
          </w:r>
          <w:r>
            <w:fldChar w:fldCharType="separate"/>
          </w:r>
          <w:r w:rsidRPr="00B14DE6">
            <w:rPr>
              <w:rStyle w:val="Hyperlink"/>
              <w:noProof/>
            </w:rPr>
            <w:t>3.6 Other Documents</w:t>
          </w:r>
          <w:r>
            <w:rPr>
              <w:noProof/>
              <w:webHidden/>
            </w:rPr>
            <w:tab/>
          </w:r>
          <w:r>
            <w:rPr>
              <w:noProof/>
              <w:webHidden/>
            </w:rPr>
            <w:fldChar w:fldCharType="begin"/>
          </w:r>
          <w:r>
            <w:rPr>
              <w:noProof/>
              <w:webHidden/>
            </w:rPr>
            <w:instrText xml:space="preserve"> PAGEREF _Toc189225360 \h </w:instrText>
          </w:r>
          <w:r>
            <w:rPr>
              <w:noProof/>
              <w:webHidden/>
            </w:rPr>
          </w:r>
          <w:r>
            <w:rPr>
              <w:noProof/>
              <w:webHidden/>
            </w:rPr>
            <w:fldChar w:fldCharType="separate"/>
          </w:r>
          <w:ins w:id="28" w:author="Claire Goult (NESO)" w:date="2025-05-21T11:40:00Z" w16du:dateUtc="2025-05-21T10:40:00Z">
            <w:r w:rsidR="005E0650">
              <w:rPr>
                <w:noProof/>
                <w:webHidden/>
              </w:rPr>
              <w:t>13</w:t>
            </w:r>
          </w:ins>
          <w:del w:id="29" w:author="Claire Goult (NESO)" w:date="2025-05-21T11:40:00Z" w16du:dateUtc="2025-05-21T10:40:00Z">
            <w:r w:rsidDel="005E0650">
              <w:rPr>
                <w:noProof/>
                <w:webHidden/>
              </w:rPr>
              <w:delText>15</w:delText>
            </w:r>
          </w:del>
          <w:r>
            <w:rPr>
              <w:noProof/>
              <w:webHidden/>
            </w:rPr>
            <w:fldChar w:fldCharType="end"/>
          </w:r>
          <w:r>
            <w:fldChar w:fldCharType="end"/>
          </w:r>
        </w:p>
        <w:p w14:paraId="59541660" w14:textId="198F2454"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"_Toc189225361"</w:instrText>
          </w:r>
          <w:r>
            <w:fldChar w:fldCharType="separate"/>
          </w:r>
          <w:r w:rsidRPr="00B14DE6">
            <w:rPr>
              <w:rStyle w:val="Hyperlink"/>
              <w:noProof/>
            </w:rPr>
            <w:t>4.</w:t>
          </w:r>
          <w:r>
            <w:rPr>
              <w:rFonts w:eastAsiaTheme="minorEastAsia"/>
              <w:noProof/>
              <w:sz w:val="24"/>
              <w:szCs w:val="24"/>
              <w:lang w:eastAsia="en-GB"/>
            </w:rPr>
            <w:tab/>
          </w:r>
          <w:r w:rsidRPr="00B14DE6">
            <w:rPr>
              <w:rStyle w:val="Hyperlink"/>
              <w:noProof/>
            </w:rPr>
            <w:t>Climatic &amp; Environmental</w:t>
          </w:r>
          <w:r>
            <w:rPr>
              <w:noProof/>
              <w:webHidden/>
            </w:rPr>
            <w:tab/>
          </w:r>
          <w:r>
            <w:rPr>
              <w:noProof/>
              <w:webHidden/>
            </w:rPr>
            <w:fldChar w:fldCharType="begin"/>
          </w:r>
          <w:r>
            <w:rPr>
              <w:noProof/>
              <w:webHidden/>
            </w:rPr>
            <w:instrText xml:space="preserve"> PAGEREF _Toc189225361 \h </w:instrText>
          </w:r>
          <w:r>
            <w:rPr>
              <w:noProof/>
              <w:webHidden/>
            </w:rPr>
          </w:r>
          <w:r>
            <w:rPr>
              <w:noProof/>
              <w:webHidden/>
            </w:rPr>
            <w:fldChar w:fldCharType="separate"/>
          </w:r>
          <w:ins w:id="30" w:author="Claire Goult (NESO)" w:date="2025-05-21T11:40:00Z" w16du:dateUtc="2025-05-21T10:40:00Z">
            <w:r w:rsidR="005E0650">
              <w:rPr>
                <w:noProof/>
                <w:webHidden/>
              </w:rPr>
              <w:t>13</w:t>
            </w:r>
          </w:ins>
          <w:del w:id="31" w:author="Claire Goult (NESO)" w:date="2025-05-21T11:40:00Z" w16du:dateUtc="2025-05-21T10:40:00Z">
            <w:r w:rsidDel="005E0650">
              <w:rPr>
                <w:noProof/>
                <w:webHidden/>
              </w:rPr>
              <w:delText>15</w:delText>
            </w:r>
          </w:del>
          <w:r>
            <w:rPr>
              <w:noProof/>
              <w:webHidden/>
            </w:rPr>
            <w:fldChar w:fldCharType="end"/>
          </w:r>
          <w:r>
            <w:fldChar w:fldCharType="end"/>
          </w:r>
        </w:p>
        <w:p w14:paraId="09EB4EF3" w14:textId="237163B0"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"_Toc189225362"</w:instrText>
          </w:r>
          <w:r>
            <w:fldChar w:fldCharType="separate"/>
          </w:r>
          <w:r w:rsidRPr="00B14DE6">
            <w:rPr>
              <w:rStyle w:val="Hyperlink"/>
              <w:noProof/>
            </w:rPr>
            <w:t>4.1 Indoor Requirements</w:t>
          </w:r>
          <w:r>
            <w:rPr>
              <w:noProof/>
              <w:webHidden/>
            </w:rPr>
            <w:tab/>
          </w:r>
          <w:r>
            <w:rPr>
              <w:noProof/>
              <w:webHidden/>
            </w:rPr>
            <w:fldChar w:fldCharType="begin"/>
          </w:r>
          <w:r>
            <w:rPr>
              <w:noProof/>
              <w:webHidden/>
            </w:rPr>
            <w:instrText xml:space="preserve"> PAGEREF _Toc189225362 \h </w:instrText>
          </w:r>
          <w:r>
            <w:rPr>
              <w:noProof/>
              <w:webHidden/>
            </w:rPr>
          </w:r>
          <w:r>
            <w:rPr>
              <w:noProof/>
              <w:webHidden/>
            </w:rPr>
            <w:fldChar w:fldCharType="separate"/>
          </w:r>
          <w:ins w:id="32" w:author="Claire Goult (NESO)" w:date="2025-05-21T11:40:00Z" w16du:dateUtc="2025-05-21T10:40:00Z">
            <w:r w:rsidR="005E0650">
              <w:rPr>
                <w:noProof/>
                <w:webHidden/>
              </w:rPr>
              <w:t>13</w:t>
            </w:r>
          </w:ins>
          <w:del w:id="33" w:author="Claire Goult (NESO)" w:date="2025-05-21T11:40:00Z" w16du:dateUtc="2025-05-21T10:40:00Z">
            <w:r w:rsidDel="005E0650">
              <w:rPr>
                <w:noProof/>
                <w:webHidden/>
              </w:rPr>
              <w:delText>15</w:delText>
            </w:r>
          </w:del>
          <w:r>
            <w:rPr>
              <w:noProof/>
              <w:webHidden/>
            </w:rPr>
            <w:fldChar w:fldCharType="end"/>
          </w:r>
          <w:r>
            <w:fldChar w:fldCharType="end"/>
          </w:r>
        </w:p>
        <w:p w14:paraId="23406D3D" w14:textId="500A211E"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"_Toc189225363"</w:instrText>
          </w:r>
          <w:r>
            <w:fldChar w:fldCharType="separate"/>
          </w:r>
          <w:r w:rsidRPr="00B14DE6">
            <w:rPr>
              <w:rStyle w:val="Hyperlink"/>
              <w:noProof/>
            </w:rPr>
            <w:t>4.2 Outdoor Requirements</w:t>
          </w:r>
          <w:r>
            <w:rPr>
              <w:noProof/>
              <w:webHidden/>
            </w:rPr>
            <w:tab/>
          </w:r>
          <w:r>
            <w:rPr>
              <w:noProof/>
              <w:webHidden/>
            </w:rPr>
            <w:fldChar w:fldCharType="begin"/>
          </w:r>
          <w:r>
            <w:rPr>
              <w:noProof/>
              <w:webHidden/>
            </w:rPr>
            <w:instrText xml:space="preserve"> PAGEREF _Toc189225363 \h </w:instrText>
          </w:r>
          <w:r>
            <w:rPr>
              <w:noProof/>
              <w:webHidden/>
            </w:rPr>
          </w:r>
          <w:r>
            <w:rPr>
              <w:noProof/>
              <w:webHidden/>
            </w:rPr>
            <w:fldChar w:fldCharType="separate"/>
          </w:r>
          <w:ins w:id="34" w:author="Claire Goult (NESO)" w:date="2025-05-21T11:40:00Z" w16du:dateUtc="2025-05-21T10:40:00Z">
            <w:r w:rsidR="005E0650">
              <w:rPr>
                <w:noProof/>
                <w:webHidden/>
              </w:rPr>
              <w:t>13</w:t>
            </w:r>
          </w:ins>
          <w:del w:id="35" w:author="Claire Goult (NESO)" w:date="2025-05-21T11:40:00Z" w16du:dateUtc="2025-05-21T10:40:00Z">
            <w:r w:rsidDel="005E0650">
              <w:rPr>
                <w:noProof/>
                <w:webHidden/>
              </w:rPr>
              <w:delText>15</w:delText>
            </w:r>
          </w:del>
          <w:r>
            <w:rPr>
              <w:noProof/>
              <w:webHidden/>
            </w:rPr>
            <w:fldChar w:fldCharType="end"/>
          </w:r>
          <w:r>
            <w:fldChar w:fldCharType="end"/>
          </w:r>
        </w:p>
        <w:p w14:paraId="79AB7009" w14:textId="2FA54EFF"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"_Toc189225364"</w:instrText>
          </w:r>
          <w:r>
            <w:fldChar w:fldCharType="separate"/>
          </w:r>
          <w:r w:rsidRPr="00B14DE6">
            <w:rPr>
              <w:rStyle w:val="Hyperlink"/>
              <w:noProof/>
            </w:rPr>
            <w:t>4.3 Pollution</w:t>
          </w:r>
          <w:r>
            <w:rPr>
              <w:noProof/>
              <w:webHidden/>
            </w:rPr>
            <w:tab/>
          </w:r>
          <w:r>
            <w:rPr>
              <w:noProof/>
              <w:webHidden/>
            </w:rPr>
            <w:fldChar w:fldCharType="begin"/>
          </w:r>
          <w:r>
            <w:rPr>
              <w:noProof/>
              <w:webHidden/>
            </w:rPr>
            <w:instrText xml:space="preserve"> PAGEREF _Toc189225364 \h </w:instrText>
          </w:r>
          <w:r>
            <w:rPr>
              <w:noProof/>
              <w:webHidden/>
            </w:rPr>
          </w:r>
          <w:r>
            <w:rPr>
              <w:noProof/>
              <w:webHidden/>
            </w:rPr>
            <w:fldChar w:fldCharType="separate"/>
          </w:r>
          <w:ins w:id="36" w:author="Claire Goult (NESO)" w:date="2025-05-21T11:40:00Z" w16du:dateUtc="2025-05-21T10:40:00Z">
            <w:r w:rsidR="005E0650">
              <w:rPr>
                <w:noProof/>
                <w:webHidden/>
              </w:rPr>
              <w:t>13</w:t>
            </w:r>
          </w:ins>
          <w:del w:id="37" w:author="Claire Goult (NESO)" w:date="2025-05-21T11:40:00Z" w16du:dateUtc="2025-05-21T10:40:00Z">
            <w:r w:rsidDel="005E0650">
              <w:rPr>
                <w:noProof/>
                <w:webHidden/>
              </w:rPr>
              <w:delText>15</w:delText>
            </w:r>
          </w:del>
          <w:r>
            <w:rPr>
              <w:noProof/>
              <w:webHidden/>
            </w:rPr>
            <w:fldChar w:fldCharType="end"/>
          </w:r>
          <w:r>
            <w:fldChar w:fldCharType="end"/>
          </w:r>
        </w:p>
        <w:p w14:paraId="40F5EFEC" w14:textId="73D450F8"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"_Toc189225365"</w:instrText>
          </w:r>
          <w:r>
            <w:fldChar w:fldCharType="separate"/>
          </w:r>
          <w:r w:rsidRPr="00B14DE6">
            <w:rPr>
              <w:rStyle w:val="Hyperlink"/>
              <w:noProof/>
            </w:rPr>
            <w:t>4.4 Altitude</w:t>
          </w:r>
          <w:r>
            <w:rPr>
              <w:noProof/>
              <w:webHidden/>
            </w:rPr>
            <w:tab/>
          </w:r>
          <w:r>
            <w:rPr>
              <w:noProof/>
              <w:webHidden/>
            </w:rPr>
            <w:fldChar w:fldCharType="begin"/>
          </w:r>
          <w:r>
            <w:rPr>
              <w:noProof/>
              <w:webHidden/>
            </w:rPr>
            <w:instrText xml:space="preserve"> PAGEREF _Toc189225365 \h </w:instrText>
          </w:r>
          <w:r>
            <w:rPr>
              <w:noProof/>
              <w:webHidden/>
            </w:rPr>
          </w:r>
          <w:r>
            <w:rPr>
              <w:noProof/>
              <w:webHidden/>
            </w:rPr>
            <w:fldChar w:fldCharType="separate"/>
          </w:r>
          <w:ins w:id="38" w:author="Claire Goult (NESO)" w:date="2025-05-21T11:40:00Z" w16du:dateUtc="2025-05-21T10:40:00Z">
            <w:r w:rsidR="005E0650">
              <w:rPr>
                <w:noProof/>
                <w:webHidden/>
              </w:rPr>
              <w:t>13</w:t>
            </w:r>
          </w:ins>
          <w:del w:id="39" w:author="Claire Goult (NESO)" w:date="2025-05-21T11:40:00Z" w16du:dateUtc="2025-05-21T10:40:00Z">
            <w:r w:rsidDel="005E0650">
              <w:rPr>
                <w:noProof/>
                <w:webHidden/>
              </w:rPr>
              <w:delText>15</w:delText>
            </w:r>
          </w:del>
          <w:r>
            <w:rPr>
              <w:noProof/>
              <w:webHidden/>
            </w:rPr>
            <w:fldChar w:fldCharType="end"/>
          </w:r>
          <w:r>
            <w:fldChar w:fldCharType="end"/>
          </w:r>
        </w:p>
        <w:p w14:paraId="360204E1" w14:textId="33332D1C"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"_Toc189225366"</w:instrText>
          </w:r>
          <w:r>
            <w:fldChar w:fldCharType="separate"/>
          </w:r>
          <w:r w:rsidRPr="00B14DE6">
            <w:rPr>
              <w:rStyle w:val="Hyperlink"/>
              <w:noProof/>
            </w:rPr>
            <w:t>4.5 Exposure to Abnormal Vibrations, Shock or Tilting</w:t>
          </w:r>
          <w:r>
            <w:rPr>
              <w:noProof/>
              <w:webHidden/>
            </w:rPr>
            <w:tab/>
          </w:r>
          <w:r>
            <w:rPr>
              <w:noProof/>
              <w:webHidden/>
            </w:rPr>
            <w:fldChar w:fldCharType="begin"/>
          </w:r>
          <w:r>
            <w:rPr>
              <w:noProof/>
              <w:webHidden/>
            </w:rPr>
            <w:instrText xml:space="preserve"> PAGEREF _Toc189225366 \h </w:instrText>
          </w:r>
          <w:r>
            <w:rPr>
              <w:noProof/>
              <w:webHidden/>
            </w:rPr>
          </w:r>
          <w:r>
            <w:rPr>
              <w:noProof/>
              <w:webHidden/>
            </w:rPr>
            <w:fldChar w:fldCharType="separate"/>
          </w:r>
          <w:ins w:id="40" w:author="Claire Goult (NESO)" w:date="2025-05-21T11:40:00Z" w16du:dateUtc="2025-05-21T10:40:00Z">
            <w:r w:rsidR="005E0650">
              <w:rPr>
                <w:noProof/>
                <w:webHidden/>
              </w:rPr>
              <w:t>13</w:t>
            </w:r>
          </w:ins>
          <w:del w:id="41" w:author="Claire Goult (NESO)" w:date="2025-05-21T11:40:00Z" w16du:dateUtc="2025-05-21T10:40:00Z">
            <w:r w:rsidDel="005E0650">
              <w:rPr>
                <w:noProof/>
                <w:webHidden/>
              </w:rPr>
              <w:delText>15</w:delText>
            </w:r>
          </w:del>
          <w:r>
            <w:rPr>
              <w:noProof/>
              <w:webHidden/>
            </w:rPr>
            <w:fldChar w:fldCharType="end"/>
          </w:r>
          <w:r>
            <w:fldChar w:fldCharType="end"/>
          </w:r>
        </w:p>
        <w:p w14:paraId="068204E8" w14:textId="4D565E1E"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"_Toc189225367"</w:instrText>
          </w:r>
          <w:r>
            <w:fldChar w:fldCharType="separate"/>
          </w:r>
          <w:r w:rsidRPr="00B14DE6">
            <w:rPr>
              <w:rStyle w:val="Hyperlink"/>
              <w:noProof/>
            </w:rPr>
            <w:t>4.6 Wind Load</w:t>
          </w:r>
          <w:r>
            <w:rPr>
              <w:noProof/>
              <w:webHidden/>
            </w:rPr>
            <w:tab/>
          </w:r>
          <w:r>
            <w:rPr>
              <w:noProof/>
              <w:webHidden/>
            </w:rPr>
            <w:fldChar w:fldCharType="begin"/>
          </w:r>
          <w:r>
            <w:rPr>
              <w:noProof/>
              <w:webHidden/>
            </w:rPr>
            <w:instrText xml:space="preserve"> PAGEREF _Toc189225367 \h </w:instrText>
          </w:r>
          <w:r>
            <w:rPr>
              <w:noProof/>
              <w:webHidden/>
            </w:rPr>
          </w:r>
          <w:r>
            <w:rPr>
              <w:noProof/>
              <w:webHidden/>
            </w:rPr>
            <w:fldChar w:fldCharType="separate"/>
          </w:r>
          <w:ins w:id="42" w:author="Claire Goult (NESO)" w:date="2025-05-21T11:40:00Z" w16du:dateUtc="2025-05-21T10:40:00Z">
            <w:r w:rsidR="005E0650">
              <w:rPr>
                <w:noProof/>
                <w:webHidden/>
              </w:rPr>
              <w:t>13</w:t>
            </w:r>
          </w:ins>
          <w:del w:id="43" w:author="Claire Goult (NESO)" w:date="2025-05-21T11:40:00Z" w16du:dateUtc="2025-05-21T10:40:00Z">
            <w:r w:rsidDel="005E0650">
              <w:rPr>
                <w:noProof/>
                <w:webHidden/>
              </w:rPr>
              <w:delText>15</w:delText>
            </w:r>
          </w:del>
          <w:r>
            <w:rPr>
              <w:noProof/>
              <w:webHidden/>
            </w:rPr>
            <w:fldChar w:fldCharType="end"/>
          </w:r>
          <w:r>
            <w:fldChar w:fldCharType="end"/>
          </w:r>
        </w:p>
        <w:p w14:paraId="4502F19A" w14:textId="056581AA"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"_Toc189225368"</w:instrText>
          </w:r>
          <w:r>
            <w:fldChar w:fldCharType="separate"/>
          </w:r>
          <w:r w:rsidRPr="00B14DE6">
            <w:rPr>
              <w:rStyle w:val="Hyperlink"/>
              <w:noProof/>
            </w:rPr>
            <w:t>4.7 Ice Load</w:t>
          </w:r>
          <w:r>
            <w:rPr>
              <w:noProof/>
              <w:webHidden/>
            </w:rPr>
            <w:tab/>
          </w:r>
          <w:r>
            <w:rPr>
              <w:noProof/>
              <w:webHidden/>
            </w:rPr>
            <w:fldChar w:fldCharType="begin"/>
          </w:r>
          <w:r>
            <w:rPr>
              <w:noProof/>
              <w:webHidden/>
            </w:rPr>
            <w:instrText xml:space="preserve"> PAGEREF _Toc189225368 \h </w:instrText>
          </w:r>
          <w:r>
            <w:rPr>
              <w:noProof/>
              <w:webHidden/>
            </w:rPr>
          </w:r>
          <w:r>
            <w:rPr>
              <w:noProof/>
              <w:webHidden/>
            </w:rPr>
            <w:fldChar w:fldCharType="separate"/>
          </w:r>
          <w:ins w:id="44" w:author="Claire Goult (NESO)" w:date="2025-05-21T11:40:00Z" w16du:dateUtc="2025-05-21T10:40:00Z">
            <w:r w:rsidR="005E0650">
              <w:rPr>
                <w:noProof/>
                <w:webHidden/>
              </w:rPr>
              <w:t>14</w:t>
            </w:r>
          </w:ins>
          <w:del w:id="45" w:author="Claire Goult (NESO)" w:date="2025-05-21T11:40:00Z" w16du:dateUtc="2025-05-21T10:40:00Z">
            <w:r w:rsidDel="005E0650">
              <w:rPr>
                <w:noProof/>
                <w:webHidden/>
              </w:rPr>
              <w:delText>16</w:delText>
            </w:r>
          </w:del>
          <w:r>
            <w:rPr>
              <w:noProof/>
              <w:webHidden/>
            </w:rPr>
            <w:fldChar w:fldCharType="end"/>
          </w:r>
          <w:r>
            <w:fldChar w:fldCharType="end"/>
          </w:r>
        </w:p>
        <w:p w14:paraId="1CFB7910" w14:textId="222C054A"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"_Toc189225369"</w:instrText>
          </w:r>
          <w:r>
            <w:fldChar w:fldCharType="separate"/>
          </w:r>
          <w:r w:rsidRPr="00B14DE6">
            <w:rPr>
              <w:rStyle w:val="Hyperlink"/>
              <w:noProof/>
            </w:rPr>
            <w:t>4.8 Flood Resilience</w:t>
          </w:r>
          <w:r>
            <w:rPr>
              <w:noProof/>
              <w:webHidden/>
            </w:rPr>
            <w:tab/>
          </w:r>
          <w:r>
            <w:rPr>
              <w:noProof/>
              <w:webHidden/>
            </w:rPr>
            <w:fldChar w:fldCharType="begin"/>
          </w:r>
          <w:r>
            <w:rPr>
              <w:noProof/>
              <w:webHidden/>
            </w:rPr>
            <w:instrText xml:space="preserve"> PAGEREF _Toc189225369 \h </w:instrText>
          </w:r>
          <w:r>
            <w:rPr>
              <w:noProof/>
              <w:webHidden/>
            </w:rPr>
          </w:r>
          <w:r>
            <w:rPr>
              <w:noProof/>
              <w:webHidden/>
            </w:rPr>
            <w:fldChar w:fldCharType="separate"/>
          </w:r>
          <w:ins w:id="46" w:author="Claire Goult (NESO)" w:date="2025-05-21T11:40:00Z" w16du:dateUtc="2025-05-21T10:40:00Z">
            <w:r w:rsidR="005E0650">
              <w:rPr>
                <w:noProof/>
                <w:webHidden/>
              </w:rPr>
              <w:t>14</w:t>
            </w:r>
          </w:ins>
          <w:del w:id="47" w:author="Claire Goult (NESO)" w:date="2025-05-21T11:40:00Z" w16du:dateUtc="2025-05-21T10:40:00Z">
            <w:r w:rsidDel="005E0650">
              <w:rPr>
                <w:noProof/>
                <w:webHidden/>
              </w:rPr>
              <w:delText>16</w:delText>
            </w:r>
          </w:del>
          <w:r>
            <w:rPr>
              <w:noProof/>
              <w:webHidden/>
            </w:rPr>
            <w:fldChar w:fldCharType="end"/>
          </w:r>
          <w:r>
            <w:fldChar w:fldCharType="end"/>
          </w:r>
        </w:p>
        <w:p w14:paraId="766025AA" w14:textId="0DD3BA02"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"_Toc189225370"</w:instrText>
          </w:r>
          <w:r>
            <w:fldChar w:fldCharType="separate"/>
          </w:r>
          <w:r w:rsidRPr="00B14DE6">
            <w:rPr>
              <w:rStyle w:val="Hyperlink"/>
              <w:noProof/>
            </w:rPr>
            <w:t>4.9 Environmental impact</w:t>
          </w:r>
          <w:r>
            <w:rPr>
              <w:noProof/>
              <w:webHidden/>
            </w:rPr>
            <w:tab/>
          </w:r>
          <w:r>
            <w:rPr>
              <w:noProof/>
              <w:webHidden/>
            </w:rPr>
            <w:fldChar w:fldCharType="begin"/>
          </w:r>
          <w:r>
            <w:rPr>
              <w:noProof/>
              <w:webHidden/>
            </w:rPr>
            <w:instrText xml:space="preserve"> PAGEREF _Toc189225370 \h </w:instrText>
          </w:r>
          <w:r>
            <w:rPr>
              <w:noProof/>
              <w:webHidden/>
            </w:rPr>
          </w:r>
          <w:r>
            <w:rPr>
              <w:noProof/>
              <w:webHidden/>
            </w:rPr>
            <w:fldChar w:fldCharType="separate"/>
          </w:r>
          <w:ins w:id="48" w:author="Claire Goult (NESO)" w:date="2025-05-21T11:40:00Z" w16du:dateUtc="2025-05-21T10:40:00Z">
            <w:r w:rsidR="005E0650">
              <w:rPr>
                <w:noProof/>
                <w:webHidden/>
              </w:rPr>
              <w:t>14</w:t>
            </w:r>
          </w:ins>
          <w:del w:id="49" w:author="Claire Goult (NESO)" w:date="2025-05-21T11:40:00Z" w16du:dateUtc="2025-05-21T10:40:00Z">
            <w:r w:rsidDel="005E0650">
              <w:rPr>
                <w:noProof/>
                <w:webHidden/>
              </w:rPr>
              <w:delText>16</w:delText>
            </w:r>
          </w:del>
          <w:r>
            <w:rPr>
              <w:noProof/>
              <w:webHidden/>
            </w:rPr>
            <w:fldChar w:fldCharType="end"/>
          </w:r>
          <w:r>
            <w:fldChar w:fldCharType="end"/>
          </w:r>
        </w:p>
        <w:p w14:paraId="6191D634" w14:textId="0E939534"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"_Toc189225371"</w:instrText>
          </w:r>
          <w:r>
            <w:fldChar w:fldCharType="separate"/>
          </w:r>
          <w:r w:rsidRPr="00B14DE6">
            <w:rPr>
              <w:rStyle w:val="Hyperlink"/>
              <w:noProof/>
            </w:rPr>
            <w:t>5.</w:t>
          </w:r>
          <w:r>
            <w:rPr>
              <w:rFonts w:eastAsiaTheme="minorEastAsia"/>
              <w:noProof/>
              <w:sz w:val="24"/>
              <w:szCs w:val="24"/>
              <w:lang w:eastAsia="en-GB"/>
            </w:rPr>
            <w:tab/>
          </w:r>
          <w:r w:rsidRPr="00B14DE6">
            <w:rPr>
              <w:rStyle w:val="Hyperlink"/>
              <w:noProof/>
            </w:rPr>
            <w:t>Electrical System</w:t>
          </w:r>
          <w:r>
            <w:rPr>
              <w:noProof/>
              <w:webHidden/>
            </w:rPr>
            <w:tab/>
          </w:r>
          <w:r>
            <w:rPr>
              <w:noProof/>
              <w:webHidden/>
            </w:rPr>
            <w:fldChar w:fldCharType="begin"/>
          </w:r>
          <w:r>
            <w:rPr>
              <w:noProof/>
              <w:webHidden/>
            </w:rPr>
            <w:instrText xml:space="preserve"> PAGEREF _Toc189225371 \h </w:instrText>
          </w:r>
          <w:r>
            <w:rPr>
              <w:noProof/>
              <w:webHidden/>
            </w:rPr>
          </w:r>
          <w:r>
            <w:rPr>
              <w:noProof/>
              <w:webHidden/>
            </w:rPr>
            <w:fldChar w:fldCharType="separate"/>
          </w:r>
          <w:ins w:id="50" w:author="Claire Goult (NESO)" w:date="2025-05-21T11:40:00Z" w16du:dateUtc="2025-05-21T10:40:00Z">
            <w:r w:rsidR="005E0650">
              <w:rPr>
                <w:noProof/>
                <w:webHidden/>
              </w:rPr>
              <w:t>14</w:t>
            </w:r>
          </w:ins>
          <w:del w:id="51" w:author="Claire Goult (NESO)" w:date="2025-05-21T11:40:00Z" w16du:dateUtc="2025-05-21T10:40:00Z">
            <w:r w:rsidDel="005E0650">
              <w:rPr>
                <w:noProof/>
                <w:webHidden/>
              </w:rPr>
              <w:delText>16</w:delText>
            </w:r>
          </w:del>
          <w:r>
            <w:rPr>
              <w:noProof/>
              <w:webHidden/>
            </w:rPr>
            <w:fldChar w:fldCharType="end"/>
          </w:r>
          <w:r>
            <w:fldChar w:fldCharType="end"/>
          </w:r>
        </w:p>
        <w:p w14:paraId="32D37503" w14:textId="4ECFA164"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"_Toc189225372"</w:instrText>
          </w:r>
          <w:r>
            <w:fldChar w:fldCharType="separate"/>
          </w:r>
          <w:r w:rsidRPr="00B14DE6">
            <w:rPr>
              <w:rStyle w:val="Hyperlink"/>
              <w:noProof/>
            </w:rPr>
            <w:t>5.1 System Voltage</w:t>
          </w:r>
          <w:r>
            <w:rPr>
              <w:noProof/>
              <w:webHidden/>
            </w:rPr>
            <w:tab/>
          </w:r>
          <w:r>
            <w:rPr>
              <w:noProof/>
              <w:webHidden/>
            </w:rPr>
            <w:fldChar w:fldCharType="begin"/>
          </w:r>
          <w:r>
            <w:rPr>
              <w:noProof/>
              <w:webHidden/>
            </w:rPr>
            <w:instrText xml:space="preserve"> PAGEREF _Toc189225372 \h </w:instrText>
          </w:r>
          <w:r>
            <w:rPr>
              <w:noProof/>
              <w:webHidden/>
            </w:rPr>
          </w:r>
          <w:r>
            <w:rPr>
              <w:noProof/>
              <w:webHidden/>
            </w:rPr>
            <w:fldChar w:fldCharType="separate"/>
          </w:r>
          <w:ins w:id="52" w:author="Claire Goult (NESO)" w:date="2025-05-21T11:40:00Z" w16du:dateUtc="2025-05-21T10:40:00Z">
            <w:r w:rsidR="005E0650">
              <w:rPr>
                <w:noProof/>
                <w:webHidden/>
              </w:rPr>
              <w:t>15</w:t>
            </w:r>
          </w:ins>
          <w:del w:id="53" w:author="Claire Goult (NESO)" w:date="2025-05-21T11:40:00Z" w16du:dateUtc="2025-05-21T10:40:00Z">
            <w:r w:rsidDel="005E0650">
              <w:rPr>
                <w:noProof/>
                <w:webHidden/>
              </w:rPr>
              <w:delText>17</w:delText>
            </w:r>
          </w:del>
          <w:r>
            <w:rPr>
              <w:noProof/>
              <w:webHidden/>
            </w:rPr>
            <w:fldChar w:fldCharType="end"/>
          </w:r>
          <w:r>
            <w:fldChar w:fldCharType="end"/>
          </w:r>
        </w:p>
        <w:p w14:paraId="753CD20C" w14:textId="0E6F4755"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"_Toc189225373"</w:instrText>
          </w:r>
          <w:r>
            <w:fldChar w:fldCharType="separate"/>
          </w:r>
          <w:r w:rsidRPr="00B14DE6">
            <w:rPr>
              <w:rStyle w:val="Hyperlink"/>
              <w:noProof/>
            </w:rPr>
            <w:t>5.2 Rated Insulation Level</w:t>
          </w:r>
          <w:r>
            <w:rPr>
              <w:noProof/>
              <w:webHidden/>
            </w:rPr>
            <w:tab/>
          </w:r>
          <w:r>
            <w:rPr>
              <w:noProof/>
              <w:webHidden/>
            </w:rPr>
            <w:fldChar w:fldCharType="begin"/>
          </w:r>
          <w:r>
            <w:rPr>
              <w:noProof/>
              <w:webHidden/>
            </w:rPr>
            <w:instrText xml:space="preserve"> PAGEREF _Toc189225373 \h </w:instrText>
          </w:r>
          <w:r>
            <w:rPr>
              <w:noProof/>
              <w:webHidden/>
            </w:rPr>
          </w:r>
          <w:r>
            <w:rPr>
              <w:noProof/>
              <w:webHidden/>
            </w:rPr>
            <w:fldChar w:fldCharType="separate"/>
          </w:r>
          <w:ins w:id="54" w:author="Claire Goult (NESO)" w:date="2025-05-21T11:40:00Z" w16du:dateUtc="2025-05-21T10:40:00Z">
            <w:r w:rsidR="005E0650">
              <w:rPr>
                <w:noProof/>
                <w:webHidden/>
              </w:rPr>
              <w:t>15</w:t>
            </w:r>
          </w:ins>
          <w:del w:id="55" w:author="Claire Goult (NESO)" w:date="2025-05-21T11:40:00Z" w16du:dateUtc="2025-05-21T10:40:00Z">
            <w:r w:rsidDel="005E0650">
              <w:rPr>
                <w:noProof/>
                <w:webHidden/>
              </w:rPr>
              <w:delText>17</w:delText>
            </w:r>
          </w:del>
          <w:r>
            <w:rPr>
              <w:noProof/>
              <w:webHidden/>
            </w:rPr>
            <w:fldChar w:fldCharType="end"/>
          </w:r>
          <w:r>
            <w:fldChar w:fldCharType="end"/>
          </w:r>
        </w:p>
        <w:p w14:paraId="39530E05" w14:textId="5E103EBA"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"_Toc189225374"</w:instrText>
          </w:r>
          <w:r>
            <w:fldChar w:fldCharType="separate"/>
          </w:r>
          <w:r w:rsidRPr="00B14DE6">
            <w:rPr>
              <w:rStyle w:val="Hyperlink"/>
              <w:noProof/>
            </w:rPr>
            <w:t>5.3 Rated Frequency</w:t>
          </w:r>
          <w:r>
            <w:rPr>
              <w:noProof/>
              <w:webHidden/>
            </w:rPr>
            <w:tab/>
          </w:r>
          <w:r>
            <w:rPr>
              <w:noProof/>
              <w:webHidden/>
            </w:rPr>
            <w:fldChar w:fldCharType="begin"/>
          </w:r>
          <w:r>
            <w:rPr>
              <w:noProof/>
              <w:webHidden/>
            </w:rPr>
            <w:instrText xml:space="preserve"> PAGEREF _Toc189225374 \h </w:instrText>
          </w:r>
          <w:r>
            <w:rPr>
              <w:noProof/>
              <w:webHidden/>
            </w:rPr>
          </w:r>
          <w:r>
            <w:rPr>
              <w:noProof/>
              <w:webHidden/>
            </w:rPr>
            <w:fldChar w:fldCharType="separate"/>
          </w:r>
          <w:ins w:id="56" w:author="Claire Goult (NESO)" w:date="2025-05-21T11:40:00Z" w16du:dateUtc="2025-05-21T10:40:00Z">
            <w:r w:rsidR="005E0650">
              <w:rPr>
                <w:noProof/>
                <w:webHidden/>
              </w:rPr>
              <w:t>16</w:t>
            </w:r>
          </w:ins>
          <w:del w:id="57" w:author="Claire Goult (NESO)" w:date="2025-05-21T11:40:00Z" w16du:dateUtc="2025-05-21T10:40:00Z">
            <w:r w:rsidDel="005E0650">
              <w:rPr>
                <w:noProof/>
                <w:webHidden/>
              </w:rPr>
              <w:delText>18</w:delText>
            </w:r>
          </w:del>
          <w:r>
            <w:rPr>
              <w:noProof/>
              <w:webHidden/>
            </w:rPr>
            <w:fldChar w:fldCharType="end"/>
          </w:r>
          <w:r>
            <w:fldChar w:fldCharType="end"/>
          </w:r>
        </w:p>
        <w:p w14:paraId="424DB2CD" w14:textId="30433DE9"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"_Toc189225375"</w:instrText>
          </w:r>
          <w:r>
            <w:fldChar w:fldCharType="separate"/>
          </w:r>
          <w:r w:rsidRPr="00B14DE6">
            <w:rPr>
              <w:rStyle w:val="Hyperlink"/>
              <w:noProof/>
            </w:rPr>
            <w:t>5.4  Rated Continuous Current</w:t>
          </w:r>
          <w:r>
            <w:rPr>
              <w:noProof/>
              <w:webHidden/>
            </w:rPr>
            <w:tab/>
          </w:r>
          <w:r>
            <w:rPr>
              <w:noProof/>
              <w:webHidden/>
            </w:rPr>
            <w:fldChar w:fldCharType="begin"/>
          </w:r>
          <w:r>
            <w:rPr>
              <w:noProof/>
              <w:webHidden/>
            </w:rPr>
            <w:instrText xml:space="preserve"> PAGEREF _Toc189225375 \h </w:instrText>
          </w:r>
          <w:r>
            <w:rPr>
              <w:noProof/>
              <w:webHidden/>
            </w:rPr>
          </w:r>
          <w:r>
            <w:rPr>
              <w:noProof/>
              <w:webHidden/>
            </w:rPr>
            <w:fldChar w:fldCharType="separate"/>
          </w:r>
          <w:ins w:id="58" w:author="Claire Goult (NESO)" w:date="2025-05-21T11:40:00Z" w16du:dateUtc="2025-05-21T10:40:00Z">
            <w:r w:rsidR="005E0650">
              <w:rPr>
                <w:noProof/>
                <w:webHidden/>
              </w:rPr>
              <w:t>16</w:t>
            </w:r>
          </w:ins>
          <w:del w:id="59" w:author="Claire Goult (NESO)" w:date="2025-05-21T11:40:00Z" w16du:dateUtc="2025-05-21T10:40:00Z">
            <w:r w:rsidDel="005E0650">
              <w:rPr>
                <w:noProof/>
                <w:webHidden/>
              </w:rPr>
              <w:delText>18</w:delText>
            </w:r>
          </w:del>
          <w:r>
            <w:rPr>
              <w:noProof/>
              <w:webHidden/>
            </w:rPr>
            <w:fldChar w:fldCharType="end"/>
          </w:r>
          <w:r>
            <w:fldChar w:fldCharType="end"/>
          </w:r>
        </w:p>
        <w:p w14:paraId="39D14C46" w14:textId="1EAAF368"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"_Toc189225376"</w:instrText>
          </w:r>
          <w:r>
            <w:fldChar w:fldCharType="separate"/>
          </w:r>
          <w:r w:rsidRPr="00B14DE6">
            <w:rPr>
              <w:rStyle w:val="Hyperlink"/>
              <w:noProof/>
            </w:rPr>
            <w:t>5.5 Rated Short-circuit and Short-time Withstand Current</w:t>
          </w:r>
          <w:r>
            <w:rPr>
              <w:noProof/>
              <w:webHidden/>
            </w:rPr>
            <w:tab/>
          </w:r>
          <w:r>
            <w:rPr>
              <w:noProof/>
              <w:webHidden/>
            </w:rPr>
            <w:fldChar w:fldCharType="begin"/>
          </w:r>
          <w:r>
            <w:rPr>
              <w:noProof/>
              <w:webHidden/>
            </w:rPr>
            <w:instrText xml:space="preserve"> PAGEREF _Toc189225376 \h </w:instrText>
          </w:r>
          <w:r>
            <w:rPr>
              <w:noProof/>
              <w:webHidden/>
            </w:rPr>
          </w:r>
          <w:r>
            <w:rPr>
              <w:noProof/>
              <w:webHidden/>
            </w:rPr>
            <w:fldChar w:fldCharType="separate"/>
          </w:r>
          <w:ins w:id="60" w:author="Claire Goult (NESO)" w:date="2025-05-21T11:40:00Z" w16du:dateUtc="2025-05-21T10:40:00Z">
            <w:r w:rsidR="005E0650">
              <w:rPr>
                <w:noProof/>
                <w:webHidden/>
              </w:rPr>
              <w:t>17</w:t>
            </w:r>
          </w:ins>
          <w:del w:id="61" w:author="Claire Goult (NESO)" w:date="2025-05-21T11:40:00Z" w16du:dateUtc="2025-05-21T10:40:00Z">
            <w:r w:rsidDel="005E0650">
              <w:rPr>
                <w:noProof/>
                <w:webHidden/>
              </w:rPr>
              <w:delText>19</w:delText>
            </w:r>
          </w:del>
          <w:r>
            <w:rPr>
              <w:noProof/>
              <w:webHidden/>
            </w:rPr>
            <w:fldChar w:fldCharType="end"/>
          </w:r>
          <w:r>
            <w:fldChar w:fldCharType="end"/>
          </w:r>
        </w:p>
        <w:p w14:paraId="2D67DF30" w14:textId="1F489581"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"_Toc189225377"</w:instrText>
          </w:r>
          <w:r>
            <w:fldChar w:fldCharType="separate"/>
          </w:r>
          <w:r w:rsidRPr="00B14DE6">
            <w:rPr>
              <w:rStyle w:val="Hyperlink"/>
              <w:noProof/>
            </w:rPr>
            <w:t>5.6 Substation Auxiliary Supplies</w:t>
          </w:r>
          <w:r>
            <w:rPr>
              <w:noProof/>
              <w:webHidden/>
            </w:rPr>
            <w:tab/>
          </w:r>
          <w:r>
            <w:rPr>
              <w:noProof/>
              <w:webHidden/>
            </w:rPr>
            <w:fldChar w:fldCharType="begin"/>
          </w:r>
          <w:r>
            <w:rPr>
              <w:noProof/>
              <w:webHidden/>
            </w:rPr>
            <w:instrText xml:space="preserve"> PAGEREF _Toc189225377 \h </w:instrText>
          </w:r>
          <w:r>
            <w:rPr>
              <w:noProof/>
              <w:webHidden/>
            </w:rPr>
          </w:r>
          <w:r>
            <w:rPr>
              <w:noProof/>
              <w:webHidden/>
            </w:rPr>
            <w:fldChar w:fldCharType="separate"/>
          </w:r>
          <w:ins w:id="62" w:author="Claire Goult (NESO)" w:date="2025-05-21T11:40:00Z" w16du:dateUtc="2025-05-21T10:40:00Z">
            <w:r w:rsidR="005E0650">
              <w:rPr>
                <w:noProof/>
                <w:webHidden/>
              </w:rPr>
              <w:t>17</w:t>
            </w:r>
          </w:ins>
          <w:del w:id="63" w:author="Claire Goult (NESO)" w:date="2025-05-21T11:40:00Z" w16du:dateUtc="2025-05-21T10:40:00Z">
            <w:r w:rsidDel="005E0650">
              <w:rPr>
                <w:noProof/>
                <w:webHidden/>
              </w:rPr>
              <w:delText>19</w:delText>
            </w:r>
          </w:del>
          <w:r>
            <w:rPr>
              <w:noProof/>
              <w:webHidden/>
            </w:rPr>
            <w:fldChar w:fldCharType="end"/>
          </w:r>
          <w:r>
            <w:fldChar w:fldCharType="end"/>
          </w:r>
        </w:p>
        <w:p w14:paraId="04EA1267" w14:textId="3E9C3C99" w:rsidR="00B80F94" w:rsidRDefault="00B80F94">
          <w:pPr>
            <w:pStyle w:val="TOC3"/>
            <w:tabs>
              <w:tab w:val="right" w:leader="dot" w:pos="9016"/>
            </w:tabs>
            <w:rPr>
              <w:rFonts w:eastAsiaTheme="minorEastAsia"/>
              <w:noProof/>
              <w:sz w:val="24"/>
              <w:szCs w:val="24"/>
              <w:lang w:eastAsia="en-GB"/>
            </w:rPr>
          </w:pPr>
          <w:r>
            <w:fldChar w:fldCharType="begin"/>
          </w:r>
          <w:r>
            <w:instrText>HYPERLINK \l "_Toc189225378"</w:instrText>
          </w:r>
          <w:r>
            <w:fldChar w:fldCharType="separate"/>
          </w:r>
          <w:r w:rsidRPr="00B14DE6">
            <w:rPr>
              <w:rStyle w:val="Hyperlink"/>
              <w:noProof/>
            </w:rPr>
            <w:t>5.6.1 DC Auxiliary Supply Requirements</w:t>
          </w:r>
          <w:r>
            <w:rPr>
              <w:noProof/>
              <w:webHidden/>
            </w:rPr>
            <w:tab/>
          </w:r>
          <w:r>
            <w:rPr>
              <w:noProof/>
              <w:webHidden/>
            </w:rPr>
            <w:fldChar w:fldCharType="begin"/>
          </w:r>
          <w:r>
            <w:rPr>
              <w:noProof/>
              <w:webHidden/>
            </w:rPr>
            <w:instrText xml:space="preserve"> PAGEREF _Toc189225378 \h </w:instrText>
          </w:r>
          <w:r>
            <w:rPr>
              <w:noProof/>
              <w:webHidden/>
            </w:rPr>
          </w:r>
          <w:r>
            <w:rPr>
              <w:noProof/>
              <w:webHidden/>
            </w:rPr>
            <w:fldChar w:fldCharType="separate"/>
          </w:r>
          <w:ins w:id="64" w:author="Claire Goult (NESO)" w:date="2025-05-21T11:40:00Z" w16du:dateUtc="2025-05-21T10:40:00Z">
            <w:r w:rsidR="005E0650">
              <w:rPr>
                <w:noProof/>
                <w:webHidden/>
              </w:rPr>
              <w:t>17</w:t>
            </w:r>
          </w:ins>
          <w:del w:id="65" w:author="Claire Goult (NESO)" w:date="2025-05-21T11:40:00Z" w16du:dateUtc="2025-05-21T10:40:00Z">
            <w:r w:rsidDel="005E0650">
              <w:rPr>
                <w:noProof/>
                <w:webHidden/>
              </w:rPr>
              <w:delText>19</w:delText>
            </w:r>
          </w:del>
          <w:r>
            <w:rPr>
              <w:noProof/>
              <w:webHidden/>
            </w:rPr>
            <w:fldChar w:fldCharType="end"/>
          </w:r>
          <w:r>
            <w:fldChar w:fldCharType="end"/>
          </w:r>
        </w:p>
        <w:p w14:paraId="22D0A45B" w14:textId="0ACD7F0B"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"_Toc189225379"</w:instrText>
          </w:r>
          <w:r>
            <w:fldChar w:fldCharType="separate"/>
          </w:r>
          <w:r w:rsidRPr="00B14DE6">
            <w:rPr>
              <w:rStyle w:val="Hyperlink"/>
              <w:noProof/>
            </w:rPr>
            <w:t>6.</w:t>
          </w:r>
          <w:r>
            <w:rPr>
              <w:rFonts w:eastAsiaTheme="minorEastAsia"/>
              <w:noProof/>
              <w:sz w:val="24"/>
              <w:szCs w:val="24"/>
              <w:lang w:eastAsia="en-GB"/>
            </w:rPr>
            <w:tab/>
          </w:r>
          <w:r w:rsidRPr="00B14DE6">
            <w:rPr>
              <w:rStyle w:val="Hyperlink"/>
              <w:noProof/>
            </w:rPr>
            <w:t>Substation</w:t>
          </w:r>
          <w:r>
            <w:rPr>
              <w:noProof/>
              <w:webHidden/>
            </w:rPr>
            <w:tab/>
          </w:r>
          <w:r>
            <w:rPr>
              <w:noProof/>
              <w:webHidden/>
            </w:rPr>
            <w:fldChar w:fldCharType="begin"/>
          </w:r>
          <w:r>
            <w:rPr>
              <w:noProof/>
              <w:webHidden/>
            </w:rPr>
            <w:instrText xml:space="preserve"> PAGEREF _Toc189225379 \h </w:instrText>
          </w:r>
          <w:r>
            <w:rPr>
              <w:noProof/>
              <w:webHidden/>
            </w:rPr>
          </w:r>
          <w:r>
            <w:rPr>
              <w:noProof/>
              <w:webHidden/>
            </w:rPr>
            <w:fldChar w:fldCharType="separate"/>
          </w:r>
          <w:ins w:id="66" w:author="Claire Goult (NESO)" w:date="2025-05-21T11:40:00Z" w16du:dateUtc="2025-05-21T10:40:00Z">
            <w:r w:rsidR="005E0650">
              <w:rPr>
                <w:noProof/>
                <w:webHidden/>
              </w:rPr>
              <w:t>18</w:t>
            </w:r>
          </w:ins>
          <w:del w:id="67" w:author="Claire Goult (NESO)" w:date="2025-05-21T11:40:00Z" w16du:dateUtc="2025-05-21T10:40:00Z">
            <w:r w:rsidDel="005E0650">
              <w:rPr>
                <w:noProof/>
                <w:webHidden/>
              </w:rPr>
              <w:delText>20</w:delText>
            </w:r>
          </w:del>
          <w:r>
            <w:rPr>
              <w:noProof/>
              <w:webHidden/>
            </w:rPr>
            <w:fldChar w:fldCharType="end"/>
          </w:r>
          <w:r>
            <w:fldChar w:fldCharType="end"/>
          </w:r>
        </w:p>
        <w:p w14:paraId="393DED9B" w14:textId="088F8B16"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"_Toc189225380"</w:instrText>
          </w:r>
          <w:r>
            <w:fldChar w:fldCharType="separate"/>
          </w:r>
          <w:r w:rsidRPr="00B14DE6">
            <w:rPr>
              <w:rStyle w:val="Hyperlink"/>
              <w:noProof/>
            </w:rPr>
            <w:t>6.1 Clearances</w:t>
          </w:r>
          <w:r>
            <w:rPr>
              <w:noProof/>
              <w:webHidden/>
            </w:rPr>
            <w:tab/>
          </w:r>
          <w:r>
            <w:rPr>
              <w:noProof/>
              <w:webHidden/>
            </w:rPr>
            <w:fldChar w:fldCharType="begin"/>
          </w:r>
          <w:r>
            <w:rPr>
              <w:noProof/>
              <w:webHidden/>
            </w:rPr>
            <w:instrText xml:space="preserve"> PAGEREF _Toc189225380 \h </w:instrText>
          </w:r>
          <w:r>
            <w:rPr>
              <w:noProof/>
              <w:webHidden/>
            </w:rPr>
          </w:r>
          <w:r>
            <w:rPr>
              <w:noProof/>
              <w:webHidden/>
            </w:rPr>
            <w:fldChar w:fldCharType="separate"/>
          </w:r>
          <w:ins w:id="68" w:author="Claire Goult (NESO)" w:date="2025-05-21T11:40:00Z" w16du:dateUtc="2025-05-21T10:40:00Z">
            <w:r w:rsidR="005E0650">
              <w:rPr>
                <w:noProof/>
                <w:webHidden/>
              </w:rPr>
              <w:t>19</w:t>
            </w:r>
          </w:ins>
          <w:del w:id="69" w:author="Claire Goult (NESO)" w:date="2025-05-21T11:40:00Z" w16du:dateUtc="2025-05-21T10:40:00Z">
            <w:r w:rsidDel="005E0650">
              <w:rPr>
                <w:noProof/>
                <w:webHidden/>
              </w:rPr>
              <w:delText>21</w:delText>
            </w:r>
          </w:del>
          <w:r>
            <w:rPr>
              <w:noProof/>
              <w:webHidden/>
            </w:rPr>
            <w:fldChar w:fldCharType="end"/>
          </w:r>
          <w:r>
            <w:fldChar w:fldCharType="end"/>
          </w:r>
        </w:p>
        <w:p w14:paraId="17D13624" w14:textId="05D7866A" w:rsidR="00B80F94" w:rsidRDefault="00B80F94">
          <w:pPr>
            <w:pStyle w:val="TOC2"/>
            <w:tabs>
              <w:tab w:val="right" w:leader="dot" w:pos="9016"/>
            </w:tabs>
            <w:rPr>
              <w:rFonts w:eastAsiaTheme="minorEastAsia"/>
              <w:noProof/>
              <w:sz w:val="24"/>
              <w:szCs w:val="24"/>
              <w:lang w:eastAsia="en-GB"/>
            </w:rPr>
          </w:pPr>
          <w:r>
            <w:lastRenderedPageBreak/>
            <w:fldChar w:fldCharType="begin"/>
          </w:r>
          <w:r>
            <w:instrText>HYPERLINK \l "_Toc189225381"</w:instrText>
          </w:r>
          <w:r>
            <w:fldChar w:fldCharType="separate"/>
          </w:r>
          <w:r w:rsidRPr="00B14DE6">
            <w:rPr>
              <w:rStyle w:val="Hyperlink"/>
              <w:noProof/>
            </w:rPr>
            <w:t>6.3 Interlocking</w:t>
          </w:r>
          <w:r>
            <w:rPr>
              <w:noProof/>
              <w:webHidden/>
            </w:rPr>
            <w:tab/>
          </w:r>
          <w:r>
            <w:rPr>
              <w:noProof/>
              <w:webHidden/>
            </w:rPr>
            <w:fldChar w:fldCharType="begin"/>
          </w:r>
          <w:r>
            <w:rPr>
              <w:noProof/>
              <w:webHidden/>
            </w:rPr>
            <w:instrText xml:space="preserve"> PAGEREF _Toc189225381 \h </w:instrText>
          </w:r>
          <w:r>
            <w:rPr>
              <w:noProof/>
              <w:webHidden/>
            </w:rPr>
          </w:r>
          <w:r>
            <w:rPr>
              <w:noProof/>
              <w:webHidden/>
            </w:rPr>
            <w:fldChar w:fldCharType="separate"/>
          </w:r>
          <w:ins w:id="70" w:author="Claire Goult (NESO)" w:date="2025-05-21T11:40:00Z" w16du:dateUtc="2025-05-21T10:40:00Z">
            <w:r w:rsidR="005E0650">
              <w:rPr>
                <w:noProof/>
                <w:webHidden/>
              </w:rPr>
              <w:t>20</w:t>
            </w:r>
          </w:ins>
          <w:del w:id="71" w:author="Claire Goult (NESO)" w:date="2025-05-21T11:40:00Z" w16du:dateUtc="2025-05-21T10:40:00Z">
            <w:r w:rsidDel="005E0650">
              <w:rPr>
                <w:noProof/>
                <w:webHidden/>
              </w:rPr>
              <w:delText>22</w:delText>
            </w:r>
          </w:del>
          <w:r>
            <w:rPr>
              <w:noProof/>
              <w:webHidden/>
            </w:rPr>
            <w:fldChar w:fldCharType="end"/>
          </w:r>
          <w:r>
            <w:fldChar w:fldCharType="end"/>
          </w:r>
        </w:p>
        <w:p w14:paraId="5016CCF5" w14:textId="384C458F"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"_Toc189225382"</w:instrText>
          </w:r>
          <w:r>
            <w:fldChar w:fldCharType="separate"/>
          </w:r>
          <w:r w:rsidRPr="00B14DE6">
            <w:rPr>
              <w:rStyle w:val="Hyperlink"/>
              <w:noProof/>
            </w:rPr>
            <w:t xml:space="preserve">6.3.1 </w:t>
          </w:r>
          <w:r>
            <w:rPr>
              <w:rFonts w:eastAsiaTheme="minorEastAsia"/>
              <w:noProof/>
              <w:sz w:val="24"/>
              <w:szCs w:val="24"/>
              <w:lang w:eastAsia="en-GB"/>
            </w:rPr>
            <w:tab/>
          </w:r>
          <w:r w:rsidRPr="00B14DE6">
            <w:rPr>
              <w:rStyle w:val="Hyperlink"/>
              <w:noProof/>
            </w:rPr>
            <w:t>Interlocking Switchgear</w:t>
          </w:r>
          <w:r>
            <w:rPr>
              <w:noProof/>
              <w:webHidden/>
            </w:rPr>
            <w:tab/>
          </w:r>
          <w:r>
            <w:rPr>
              <w:noProof/>
              <w:webHidden/>
            </w:rPr>
            <w:fldChar w:fldCharType="begin"/>
          </w:r>
          <w:r>
            <w:rPr>
              <w:noProof/>
              <w:webHidden/>
            </w:rPr>
            <w:instrText xml:space="preserve"> PAGEREF _Toc189225382 \h </w:instrText>
          </w:r>
          <w:r>
            <w:rPr>
              <w:noProof/>
              <w:webHidden/>
            </w:rPr>
          </w:r>
          <w:r>
            <w:rPr>
              <w:noProof/>
              <w:webHidden/>
            </w:rPr>
            <w:fldChar w:fldCharType="separate"/>
          </w:r>
          <w:ins w:id="72" w:author="Claire Goult (NESO)" w:date="2025-05-21T11:40:00Z" w16du:dateUtc="2025-05-21T10:40:00Z">
            <w:r w:rsidR="005E0650">
              <w:rPr>
                <w:noProof/>
                <w:webHidden/>
              </w:rPr>
              <w:t>21</w:t>
            </w:r>
          </w:ins>
          <w:del w:id="73" w:author="Claire Goult (NESO)" w:date="2025-05-21T11:40:00Z" w16du:dateUtc="2025-05-21T10:40:00Z">
            <w:r w:rsidDel="005E0650">
              <w:rPr>
                <w:noProof/>
                <w:webHidden/>
              </w:rPr>
              <w:delText>23</w:delText>
            </w:r>
          </w:del>
          <w:r>
            <w:rPr>
              <w:noProof/>
              <w:webHidden/>
            </w:rPr>
            <w:fldChar w:fldCharType="end"/>
          </w:r>
          <w:r>
            <w:fldChar w:fldCharType="end"/>
          </w:r>
        </w:p>
        <w:p w14:paraId="15C1B098" w14:textId="61154980" w:rsidR="00B80F94" w:rsidRDefault="00B80F94">
          <w:pPr>
            <w:pStyle w:val="TOC3"/>
            <w:tabs>
              <w:tab w:val="left" w:pos="1200"/>
              <w:tab w:val="right" w:leader="dot" w:pos="9016"/>
            </w:tabs>
            <w:rPr>
              <w:rFonts w:eastAsiaTheme="minorEastAsia"/>
              <w:noProof/>
              <w:sz w:val="24"/>
              <w:szCs w:val="24"/>
              <w:lang w:eastAsia="en-GB"/>
            </w:rPr>
          </w:pPr>
          <w:r>
            <w:fldChar w:fldCharType="begin"/>
          </w:r>
          <w:r>
            <w:instrText>HYPERLINK \l "_Toc189225383"</w:instrText>
          </w:r>
          <w:r>
            <w:fldChar w:fldCharType="separate"/>
          </w:r>
          <w:r w:rsidRPr="00B14DE6">
            <w:rPr>
              <w:rStyle w:val="Hyperlink"/>
              <w:noProof/>
            </w:rPr>
            <w:t>6.3.2</w:t>
          </w:r>
          <w:r>
            <w:rPr>
              <w:rFonts w:eastAsiaTheme="minorEastAsia"/>
              <w:noProof/>
              <w:sz w:val="24"/>
              <w:szCs w:val="24"/>
              <w:lang w:eastAsia="en-GB"/>
            </w:rPr>
            <w:tab/>
          </w:r>
          <w:r w:rsidRPr="00B14DE6">
            <w:rPr>
              <w:rStyle w:val="Hyperlink"/>
              <w:noProof/>
            </w:rPr>
            <w:t>Interlocking Protection</w:t>
          </w:r>
          <w:r>
            <w:rPr>
              <w:noProof/>
              <w:webHidden/>
            </w:rPr>
            <w:tab/>
          </w:r>
          <w:r>
            <w:rPr>
              <w:noProof/>
              <w:webHidden/>
            </w:rPr>
            <w:fldChar w:fldCharType="begin"/>
          </w:r>
          <w:r>
            <w:rPr>
              <w:noProof/>
              <w:webHidden/>
            </w:rPr>
            <w:instrText xml:space="preserve"> PAGEREF _Toc189225383 \h </w:instrText>
          </w:r>
          <w:r>
            <w:rPr>
              <w:noProof/>
              <w:webHidden/>
            </w:rPr>
          </w:r>
          <w:r>
            <w:rPr>
              <w:noProof/>
              <w:webHidden/>
            </w:rPr>
            <w:fldChar w:fldCharType="separate"/>
          </w:r>
          <w:ins w:id="74" w:author="Claire Goult (NESO)" w:date="2025-05-21T11:40:00Z" w16du:dateUtc="2025-05-21T10:40:00Z">
            <w:r w:rsidR="005E0650">
              <w:rPr>
                <w:noProof/>
                <w:webHidden/>
              </w:rPr>
              <w:t>22</w:t>
            </w:r>
          </w:ins>
          <w:del w:id="75" w:author="Claire Goult (NESO)" w:date="2025-05-21T11:40:00Z" w16du:dateUtc="2025-05-21T10:40:00Z">
            <w:r w:rsidDel="005E0650">
              <w:rPr>
                <w:noProof/>
                <w:webHidden/>
              </w:rPr>
              <w:delText>24</w:delText>
            </w:r>
          </w:del>
          <w:r>
            <w:rPr>
              <w:noProof/>
              <w:webHidden/>
            </w:rPr>
            <w:fldChar w:fldCharType="end"/>
          </w:r>
          <w:r>
            <w:fldChar w:fldCharType="end"/>
          </w:r>
        </w:p>
        <w:p w14:paraId="42A065AD" w14:textId="08B1A971"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"_Toc189225384"</w:instrText>
          </w:r>
          <w:r>
            <w:fldChar w:fldCharType="separate"/>
          </w:r>
          <w:r w:rsidRPr="00B14DE6">
            <w:rPr>
              <w:rStyle w:val="Hyperlink"/>
              <w:noProof/>
            </w:rPr>
            <w:t>6.4</w:t>
          </w:r>
          <w:r>
            <w:rPr>
              <w:rFonts w:eastAsiaTheme="minorEastAsia"/>
              <w:noProof/>
              <w:sz w:val="24"/>
              <w:szCs w:val="24"/>
              <w:lang w:eastAsia="en-GB"/>
            </w:rPr>
            <w:tab/>
          </w:r>
          <w:r w:rsidRPr="00B14DE6">
            <w:rPr>
              <w:rStyle w:val="Hyperlink"/>
              <w:noProof/>
            </w:rPr>
            <w:t>Security</w:t>
          </w:r>
          <w:r>
            <w:rPr>
              <w:noProof/>
              <w:webHidden/>
            </w:rPr>
            <w:tab/>
          </w:r>
          <w:r>
            <w:rPr>
              <w:noProof/>
              <w:webHidden/>
            </w:rPr>
            <w:fldChar w:fldCharType="begin"/>
          </w:r>
          <w:r>
            <w:rPr>
              <w:noProof/>
              <w:webHidden/>
            </w:rPr>
            <w:instrText xml:space="preserve"> PAGEREF _Toc189225384 \h </w:instrText>
          </w:r>
          <w:r>
            <w:rPr>
              <w:noProof/>
              <w:webHidden/>
            </w:rPr>
          </w:r>
          <w:r>
            <w:rPr>
              <w:noProof/>
              <w:webHidden/>
            </w:rPr>
            <w:fldChar w:fldCharType="separate"/>
          </w:r>
          <w:ins w:id="76" w:author="Claire Goult (NESO)" w:date="2025-05-21T11:40:00Z" w16du:dateUtc="2025-05-21T10:40:00Z">
            <w:r w:rsidR="005E0650">
              <w:rPr>
                <w:noProof/>
                <w:webHidden/>
              </w:rPr>
              <w:t>22</w:t>
            </w:r>
          </w:ins>
          <w:del w:id="77" w:author="Claire Goult (NESO)" w:date="2025-05-21T11:40:00Z" w16du:dateUtc="2025-05-21T10:40:00Z">
            <w:r w:rsidDel="005E0650">
              <w:rPr>
                <w:noProof/>
                <w:webHidden/>
              </w:rPr>
              <w:delText>24</w:delText>
            </w:r>
          </w:del>
          <w:r>
            <w:rPr>
              <w:noProof/>
              <w:webHidden/>
            </w:rPr>
            <w:fldChar w:fldCharType="end"/>
          </w:r>
          <w:r>
            <w:fldChar w:fldCharType="end"/>
          </w:r>
        </w:p>
        <w:p w14:paraId="1E696901" w14:textId="22BE03C8"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"_Toc189225385"</w:instrText>
          </w:r>
          <w:r>
            <w:fldChar w:fldCharType="separate"/>
          </w:r>
          <w:r w:rsidRPr="00B14DE6">
            <w:rPr>
              <w:rStyle w:val="Hyperlink"/>
              <w:noProof/>
            </w:rPr>
            <w:t>6.5</w:t>
          </w:r>
          <w:r>
            <w:rPr>
              <w:rFonts w:eastAsiaTheme="minorEastAsia"/>
              <w:noProof/>
              <w:sz w:val="24"/>
              <w:szCs w:val="24"/>
              <w:lang w:eastAsia="en-GB"/>
            </w:rPr>
            <w:tab/>
          </w:r>
          <w:r w:rsidRPr="00B14DE6">
            <w:rPr>
              <w:rStyle w:val="Hyperlink"/>
              <w:noProof/>
            </w:rPr>
            <w:t>Conductor Jointing in Substations</w:t>
          </w:r>
          <w:r>
            <w:rPr>
              <w:noProof/>
              <w:webHidden/>
            </w:rPr>
            <w:tab/>
          </w:r>
          <w:r>
            <w:rPr>
              <w:noProof/>
              <w:webHidden/>
            </w:rPr>
            <w:fldChar w:fldCharType="begin"/>
          </w:r>
          <w:r>
            <w:rPr>
              <w:noProof/>
              <w:webHidden/>
            </w:rPr>
            <w:instrText xml:space="preserve"> PAGEREF _Toc189225385 \h </w:instrText>
          </w:r>
          <w:r>
            <w:rPr>
              <w:noProof/>
              <w:webHidden/>
            </w:rPr>
          </w:r>
          <w:r>
            <w:rPr>
              <w:noProof/>
              <w:webHidden/>
            </w:rPr>
            <w:fldChar w:fldCharType="separate"/>
          </w:r>
          <w:ins w:id="78" w:author="Claire Goult (NESO)" w:date="2025-05-21T11:40:00Z" w16du:dateUtc="2025-05-21T10:40:00Z">
            <w:r w:rsidR="005E0650">
              <w:rPr>
                <w:noProof/>
                <w:webHidden/>
              </w:rPr>
              <w:t>22</w:t>
            </w:r>
          </w:ins>
          <w:del w:id="79" w:author="Claire Goult (NESO)" w:date="2025-05-21T11:40:00Z" w16du:dateUtc="2025-05-21T10:40:00Z">
            <w:r w:rsidDel="005E0650">
              <w:rPr>
                <w:noProof/>
                <w:webHidden/>
              </w:rPr>
              <w:delText>24</w:delText>
            </w:r>
          </w:del>
          <w:r>
            <w:rPr>
              <w:noProof/>
              <w:webHidden/>
            </w:rPr>
            <w:fldChar w:fldCharType="end"/>
          </w:r>
          <w:r>
            <w:fldChar w:fldCharType="end"/>
          </w:r>
        </w:p>
        <w:p w14:paraId="4CEE05F5" w14:textId="6EA3DE2E"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"_Toc189225386"</w:instrText>
          </w:r>
          <w:r>
            <w:fldChar w:fldCharType="separate"/>
          </w:r>
          <w:r w:rsidRPr="00B14DE6">
            <w:rPr>
              <w:rStyle w:val="Hyperlink"/>
              <w:noProof/>
            </w:rPr>
            <w:t>6.6</w:t>
          </w:r>
          <w:r>
            <w:rPr>
              <w:rFonts w:eastAsiaTheme="minorEastAsia"/>
              <w:noProof/>
              <w:sz w:val="24"/>
              <w:szCs w:val="24"/>
              <w:lang w:eastAsia="en-GB"/>
            </w:rPr>
            <w:tab/>
          </w:r>
          <w:r w:rsidRPr="00B14DE6">
            <w:rPr>
              <w:rStyle w:val="Hyperlink"/>
              <w:noProof/>
            </w:rPr>
            <w:t>Insulation and Interruption Gases (IIG)</w:t>
          </w:r>
          <w:r>
            <w:rPr>
              <w:noProof/>
              <w:webHidden/>
            </w:rPr>
            <w:tab/>
          </w:r>
          <w:r>
            <w:rPr>
              <w:noProof/>
              <w:webHidden/>
            </w:rPr>
            <w:fldChar w:fldCharType="begin"/>
          </w:r>
          <w:r>
            <w:rPr>
              <w:noProof/>
              <w:webHidden/>
            </w:rPr>
            <w:instrText xml:space="preserve"> PAGEREF _Toc189225386 \h </w:instrText>
          </w:r>
          <w:r>
            <w:rPr>
              <w:noProof/>
              <w:webHidden/>
            </w:rPr>
          </w:r>
          <w:r>
            <w:rPr>
              <w:noProof/>
              <w:webHidden/>
            </w:rPr>
            <w:fldChar w:fldCharType="separate"/>
          </w:r>
          <w:ins w:id="80" w:author="Claire Goult (NESO)" w:date="2025-05-21T11:40:00Z" w16du:dateUtc="2025-05-21T10:40:00Z">
            <w:r w:rsidR="005E0650">
              <w:rPr>
                <w:noProof/>
                <w:webHidden/>
              </w:rPr>
              <w:t>22</w:t>
            </w:r>
          </w:ins>
          <w:del w:id="81" w:author="Claire Goult (NESO)" w:date="2025-05-21T11:40:00Z" w16du:dateUtc="2025-05-21T10:40:00Z">
            <w:r w:rsidDel="005E0650">
              <w:rPr>
                <w:noProof/>
                <w:webHidden/>
              </w:rPr>
              <w:delText>24</w:delText>
            </w:r>
          </w:del>
          <w:r>
            <w:rPr>
              <w:noProof/>
              <w:webHidden/>
            </w:rPr>
            <w:fldChar w:fldCharType="end"/>
          </w:r>
          <w:r>
            <w:fldChar w:fldCharType="end"/>
          </w:r>
        </w:p>
        <w:p w14:paraId="6267637D" w14:textId="1F8F7257"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"_Toc189225387"</w:instrText>
          </w:r>
          <w:r>
            <w:fldChar w:fldCharType="separate"/>
          </w:r>
          <w:r w:rsidRPr="00B14DE6">
            <w:rPr>
              <w:rStyle w:val="Hyperlink"/>
              <w:noProof/>
            </w:rPr>
            <w:t>6.7</w:t>
          </w:r>
          <w:r>
            <w:rPr>
              <w:rFonts w:eastAsiaTheme="minorEastAsia"/>
              <w:noProof/>
              <w:sz w:val="24"/>
              <w:szCs w:val="24"/>
              <w:lang w:eastAsia="en-GB"/>
            </w:rPr>
            <w:tab/>
          </w:r>
          <w:r w:rsidRPr="00B14DE6">
            <w:rPr>
              <w:rStyle w:val="Hyperlink"/>
              <w:noProof/>
            </w:rPr>
            <w:t>Ancillary Equipment</w:t>
          </w:r>
          <w:r>
            <w:rPr>
              <w:noProof/>
              <w:webHidden/>
            </w:rPr>
            <w:tab/>
          </w:r>
          <w:r>
            <w:rPr>
              <w:noProof/>
              <w:webHidden/>
            </w:rPr>
            <w:fldChar w:fldCharType="begin"/>
          </w:r>
          <w:r>
            <w:rPr>
              <w:noProof/>
              <w:webHidden/>
            </w:rPr>
            <w:instrText xml:space="preserve"> PAGEREF _Toc189225387 \h </w:instrText>
          </w:r>
          <w:r>
            <w:rPr>
              <w:noProof/>
              <w:webHidden/>
            </w:rPr>
          </w:r>
          <w:r>
            <w:rPr>
              <w:noProof/>
              <w:webHidden/>
            </w:rPr>
            <w:fldChar w:fldCharType="separate"/>
          </w:r>
          <w:ins w:id="82" w:author="Claire Goult (NESO)" w:date="2025-05-21T11:40:00Z" w16du:dateUtc="2025-05-21T10:40:00Z">
            <w:r w:rsidR="005E0650">
              <w:rPr>
                <w:noProof/>
                <w:webHidden/>
              </w:rPr>
              <w:t>23</w:t>
            </w:r>
          </w:ins>
          <w:del w:id="83" w:author="Claire Goult (NESO)" w:date="2025-05-21T11:40:00Z" w16du:dateUtc="2025-05-21T10:40:00Z">
            <w:r w:rsidDel="005E0650">
              <w:rPr>
                <w:noProof/>
                <w:webHidden/>
              </w:rPr>
              <w:delText>25</w:delText>
            </w:r>
          </w:del>
          <w:r>
            <w:rPr>
              <w:noProof/>
              <w:webHidden/>
            </w:rPr>
            <w:fldChar w:fldCharType="end"/>
          </w:r>
          <w:r>
            <w:fldChar w:fldCharType="end"/>
          </w:r>
        </w:p>
        <w:p w14:paraId="3360AA4C" w14:textId="5D222F2C"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"_Toc189225388"</w:instrText>
          </w:r>
          <w:r>
            <w:fldChar w:fldCharType="separate"/>
          </w:r>
          <w:r w:rsidRPr="00B14DE6">
            <w:rPr>
              <w:rStyle w:val="Hyperlink"/>
              <w:noProof/>
            </w:rPr>
            <w:t>6.8</w:t>
          </w:r>
          <w:r>
            <w:rPr>
              <w:rFonts w:eastAsiaTheme="minorEastAsia"/>
              <w:noProof/>
              <w:sz w:val="24"/>
              <w:szCs w:val="24"/>
              <w:lang w:eastAsia="en-GB"/>
            </w:rPr>
            <w:tab/>
          </w:r>
          <w:r w:rsidRPr="00B14DE6">
            <w:rPr>
              <w:rStyle w:val="Hyperlink"/>
              <w:noProof/>
            </w:rPr>
            <w:t>Maintenance</w:t>
          </w:r>
          <w:r>
            <w:rPr>
              <w:noProof/>
              <w:webHidden/>
            </w:rPr>
            <w:tab/>
          </w:r>
          <w:r>
            <w:rPr>
              <w:noProof/>
              <w:webHidden/>
            </w:rPr>
            <w:fldChar w:fldCharType="begin"/>
          </w:r>
          <w:r>
            <w:rPr>
              <w:noProof/>
              <w:webHidden/>
            </w:rPr>
            <w:instrText xml:space="preserve"> PAGEREF _Toc189225388 \h </w:instrText>
          </w:r>
          <w:r>
            <w:rPr>
              <w:noProof/>
              <w:webHidden/>
            </w:rPr>
          </w:r>
          <w:r>
            <w:rPr>
              <w:noProof/>
              <w:webHidden/>
            </w:rPr>
            <w:fldChar w:fldCharType="separate"/>
          </w:r>
          <w:ins w:id="84" w:author="Claire Goult (NESO)" w:date="2025-05-21T11:40:00Z" w16du:dateUtc="2025-05-21T10:40:00Z">
            <w:r w:rsidR="005E0650">
              <w:rPr>
                <w:noProof/>
                <w:webHidden/>
              </w:rPr>
              <w:t>23</w:t>
            </w:r>
          </w:ins>
          <w:del w:id="85" w:author="Claire Goult (NESO)" w:date="2025-05-21T11:40:00Z" w16du:dateUtc="2025-05-21T10:40:00Z">
            <w:r w:rsidDel="005E0650">
              <w:rPr>
                <w:noProof/>
                <w:webHidden/>
              </w:rPr>
              <w:delText>25</w:delText>
            </w:r>
          </w:del>
          <w:r>
            <w:rPr>
              <w:noProof/>
              <w:webHidden/>
            </w:rPr>
            <w:fldChar w:fldCharType="end"/>
          </w:r>
          <w:r>
            <w:fldChar w:fldCharType="end"/>
          </w:r>
        </w:p>
        <w:p w14:paraId="1E71F111" w14:textId="03789456"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"_Toc189225389"</w:instrText>
          </w:r>
          <w:r>
            <w:fldChar w:fldCharType="separate"/>
          </w:r>
          <w:r w:rsidRPr="00B14DE6">
            <w:rPr>
              <w:rStyle w:val="Hyperlink"/>
              <w:noProof/>
            </w:rPr>
            <w:t>7.</w:t>
          </w:r>
          <w:r>
            <w:rPr>
              <w:rFonts w:eastAsiaTheme="minorEastAsia"/>
              <w:noProof/>
              <w:sz w:val="24"/>
              <w:szCs w:val="24"/>
              <w:lang w:eastAsia="en-GB"/>
            </w:rPr>
            <w:tab/>
          </w:r>
          <w:r w:rsidRPr="00B14DE6">
            <w:rPr>
              <w:rStyle w:val="Hyperlink"/>
              <w:noProof/>
            </w:rPr>
            <w:t>Bushings &amp; Insulators</w:t>
          </w:r>
          <w:r>
            <w:rPr>
              <w:noProof/>
              <w:webHidden/>
            </w:rPr>
            <w:tab/>
          </w:r>
          <w:r>
            <w:rPr>
              <w:noProof/>
              <w:webHidden/>
            </w:rPr>
            <w:fldChar w:fldCharType="begin"/>
          </w:r>
          <w:r>
            <w:rPr>
              <w:noProof/>
              <w:webHidden/>
            </w:rPr>
            <w:instrText xml:space="preserve"> PAGEREF _Toc189225389 \h </w:instrText>
          </w:r>
          <w:r>
            <w:rPr>
              <w:noProof/>
              <w:webHidden/>
            </w:rPr>
          </w:r>
          <w:r>
            <w:rPr>
              <w:noProof/>
              <w:webHidden/>
            </w:rPr>
            <w:fldChar w:fldCharType="separate"/>
          </w:r>
          <w:ins w:id="86" w:author="Claire Goult (NESO)" w:date="2025-05-21T11:40:00Z" w16du:dateUtc="2025-05-21T10:40:00Z">
            <w:r w:rsidR="005E0650">
              <w:rPr>
                <w:noProof/>
                <w:webHidden/>
              </w:rPr>
              <w:t>23</w:t>
            </w:r>
          </w:ins>
          <w:del w:id="87" w:author="Claire Goult (NESO)" w:date="2025-05-21T11:40:00Z" w16du:dateUtc="2025-05-21T10:40:00Z">
            <w:r w:rsidDel="005E0650">
              <w:rPr>
                <w:noProof/>
                <w:webHidden/>
              </w:rPr>
              <w:delText>25</w:delText>
            </w:r>
          </w:del>
          <w:r>
            <w:rPr>
              <w:noProof/>
              <w:webHidden/>
            </w:rPr>
            <w:fldChar w:fldCharType="end"/>
          </w:r>
          <w:r>
            <w:fldChar w:fldCharType="end"/>
          </w:r>
        </w:p>
        <w:p w14:paraId="1439C948" w14:textId="43DF698E"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"_Toc189225390"</w:instrText>
          </w:r>
          <w:r>
            <w:fldChar w:fldCharType="separate"/>
          </w:r>
          <w:r w:rsidRPr="00B14DE6">
            <w:rPr>
              <w:rStyle w:val="Hyperlink"/>
              <w:noProof/>
            </w:rPr>
            <w:t xml:space="preserve">7.1 </w:t>
          </w:r>
          <w:r>
            <w:rPr>
              <w:rFonts w:eastAsiaTheme="minorEastAsia"/>
              <w:noProof/>
              <w:sz w:val="24"/>
              <w:szCs w:val="24"/>
              <w:lang w:eastAsia="en-GB"/>
            </w:rPr>
            <w:tab/>
          </w:r>
          <w:r w:rsidRPr="00B14DE6">
            <w:rPr>
              <w:rStyle w:val="Hyperlink"/>
              <w:noProof/>
            </w:rPr>
            <w:t>Bushings</w:t>
          </w:r>
          <w:r>
            <w:rPr>
              <w:noProof/>
              <w:webHidden/>
            </w:rPr>
            <w:tab/>
          </w:r>
          <w:r>
            <w:rPr>
              <w:noProof/>
              <w:webHidden/>
            </w:rPr>
            <w:fldChar w:fldCharType="begin"/>
          </w:r>
          <w:r>
            <w:rPr>
              <w:noProof/>
              <w:webHidden/>
            </w:rPr>
            <w:instrText xml:space="preserve"> PAGEREF _Toc189225390 \h </w:instrText>
          </w:r>
          <w:r>
            <w:rPr>
              <w:noProof/>
              <w:webHidden/>
            </w:rPr>
          </w:r>
          <w:r>
            <w:rPr>
              <w:noProof/>
              <w:webHidden/>
            </w:rPr>
            <w:fldChar w:fldCharType="separate"/>
          </w:r>
          <w:ins w:id="88" w:author="Claire Goult (NESO)" w:date="2025-05-21T11:40:00Z" w16du:dateUtc="2025-05-21T10:40:00Z">
            <w:r w:rsidR="005E0650">
              <w:rPr>
                <w:noProof/>
                <w:webHidden/>
              </w:rPr>
              <w:t>23</w:t>
            </w:r>
          </w:ins>
          <w:del w:id="89" w:author="Claire Goult (NESO)" w:date="2025-05-21T11:40:00Z" w16du:dateUtc="2025-05-21T10:40:00Z">
            <w:r w:rsidDel="005E0650">
              <w:rPr>
                <w:noProof/>
                <w:webHidden/>
              </w:rPr>
              <w:delText>25</w:delText>
            </w:r>
          </w:del>
          <w:r>
            <w:rPr>
              <w:noProof/>
              <w:webHidden/>
            </w:rPr>
            <w:fldChar w:fldCharType="end"/>
          </w:r>
          <w:r>
            <w:fldChar w:fldCharType="end"/>
          </w:r>
        </w:p>
        <w:p w14:paraId="07EB9A2A" w14:textId="6CE13CE8"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"_Toc189225391"</w:instrText>
          </w:r>
          <w:r>
            <w:fldChar w:fldCharType="separate"/>
          </w:r>
          <w:r w:rsidRPr="00B14DE6">
            <w:rPr>
              <w:rStyle w:val="Hyperlink"/>
              <w:noProof/>
            </w:rPr>
            <w:t xml:space="preserve">7.1.1 </w:t>
          </w:r>
          <w:r>
            <w:rPr>
              <w:rFonts w:eastAsiaTheme="minorEastAsia"/>
              <w:noProof/>
              <w:sz w:val="24"/>
              <w:szCs w:val="24"/>
              <w:lang w:eastAsia="en-GB"/>
            </w:rPr>
            <w:tab/>
          </w:r>
          <w:r w:rsidRPr="00B14DE6">
            <w:rPr>
              <w:rStyle w:val="Hyperlink"/>
              <w:noProof/>
            </w:rPr>
            <w:t>Bushing Specifications</w:t>
          </w:r>
          <w:r>
            <w:rPr>
              <w:noProof/>
              <w:webHidden/>
            </w:rPr>
            <w:tab/>
          </w:r>
          <w:r>
            <w:rPr>
              <w:noProof/>
              <w:webHidden/>
            </w:rPr>
            <w:fldChar w:fldCharType="begin"/>
          </w:r>
          <w:r>
            <w:rPr>
              <w:noProof/>
              <w:webHidden/>
            </w:rPr>
            <w:instrText xml:space="preserve"> PAGEREF _Toc189225391 \h </w:instrText>
          </w:r>
          <w:r>
            <w:rPr>
              <w:noProof/>
              <w:webHidden/>
            </w:rPr>
          </w:r>
          <w:r>
            <w:rPr>
              <w:noProof/>
              <w:webHidden/>
            </w:rPr>
            <w:fldChar w:fldCharType="separate"/>
          </w:r>
          <w:ins w:id="90" w:author="Claire Goult (NESO)" w:date="2025-05-21T11:40:00Z" w16du:dateUtc="2025-05-21T10:40:00Z">
            <w:r w:rsidR="005E0650">
              <w:rPr>
                <w:noProof/>
                <w:webHidden/>
              </w:rPr>
              <w:t>23</w:t>
            </w:r>
          </w:ins>
          <w:del w:id="91" w:author="Claire Goult (NESO)" w:date="2025-05-21T11:40:00Z" w16du:dateUtc="2025-05-21T10:40:00Z">
            <w:r w:rsidDel="005E0650">
              <w:rPr>
                <w:noProof/>
                <w:webHidden/>
              </w:rPr>
              <w:delText>25</w:delText>
            </w:r>
          </w:del>
          <w:r>
            <w:rPr>
              <w:noProof/>
              <w:webHidden/>
            </w:rPr>
            <w:fldChar w:fldCharType="end"/>
          </w:r>
          <w:r>
            <w:fldChar w:fldCharType="end"/>
          </w:r>
        </w:p>
        <w:p w14:paraId="7485E9EA" w14:textId="17EA85B2"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"_Toc189225392"</w:instrText>
          </w:r>
          <w:r>
            <w:fldChar w:fldCharType="separate"/>
          </w:r>
          <w:r w:rsidRPr="00B14DE6">
            <w:rPr>
              <w:rStyle w:val="Hyperlink"/>
              <w:noProof/>
            </w:rPr>
            <w:t xml:space="preserve">7.1.2 </w:t>
          </w:r>
          <w:r>
            <w:rPr>
              <w:rFonts w:eastAsiaTheme="minorEastAsia"/>
              <w:noProof/>
              <w:sz w:val="24"/>
              <w:szCs w:val="24"/>
              <w:lang w:eastAsia="en-GB"/>
            </w:rPr>
            <w:tab/>
          </w:r>
          <w:r w:rsidRPr="00B14DE6">
            <w:rPr>
              <w:rStyle w:val="Hyperlink"/>
              <w:noProof/>
            </w:rPr>
            <w:t>Bushing Design &amp; Construction</w:t>
          </w:r>
          <w:r>
            <w:rPr>
              <w:noProof/>
              <w:webHidden/>
            </w:rPr>
            <w:tab/>
          </w:r>
          <w:r>
            <w:rPr>
              <w:noProof/>
              <w:webHidden/>
            </w:rPr>
            <w:fldChar w:fldCharType="begin"/>
          </w:r>
          <w:r>
            <w:rPr>
              <w:noProof/>
              <w:webHidden/>
            </w:rPr>
            <w:instrText xml:space="preserve"> PAGEREF _Toc189225392 \h </w:instrText>
          </w:r>
          <w:r>
            <w:rPr>
              <w:noProof/>
              <w:webHidden/>
            </w:rPr>
          </w:r>
          <w:r>
            <w:rPr>
              <w:noProof/>
              <w:webHidden/>
            </w:rPr>
            <w:fldChar w:fldCharType="separate"/>
          </w:r>
          <w:ins w:id="92" w:author="Claire Goult (NESO)" w:date="2025-05-21T11:40:00Z" w16du:dateUtc="2025-05-21T10:40:00Z">
            <w:r w:rsidR="005E0650">
              <w:rPr>
                <w:noProof/>
                <w:webHidden/>
              </w:rPr>
              <w:t>23</w:t>
            </w:r>
          </w:ins>
          <w:del w:id="93" w:author="Claire Goult (NESO)" w:date="2025-05-21T11:40:00Z" w16du:dateUtc="2025-05-21T10:40:00Z">
            <w:r w:rsidDel="005E0650">
              <w:rPr>
                <w:noProof/>
                <w:webHidden/>
              </w:rPr>
              <w:delText>25</w:delText>
            </w:r>
          </w:del>
          <w:r>
            <w:rPr>
              <w:noProof/>
              <w:webHidden/>
            </w:rPr>
            <w:fldChar w:fldCharType="end"/>
          </w:r>
          <w:r>
            <w:fldChar w:fldCharType="end"/>
          </w:r>
        </w:p>
        <w:p w14:paraId="506B99BD" w14:textId="1B17C96B"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"_Toc189225393"</w:instrText>
          </w:r>
          <w:r>
            <w:fldChar w:fldCharType="separate"/>
          </w:r>
          <w:r w:rsidRPr="00B14DE6">
            <w:rPr>
              <w:rStyle w:val="Hyperlink"/>
              <w:noProof/>
            </w:rPr>
            <w:t xml:space="preserve">7.2 </w:t>
          </w:r>
          <w:r>
            <w:rPr>
              <w:rFonts w:eastAsiaTheme="minorEastAsia"/>
              <w:noProof/>
              <w:sz w:val="24"/>
              <w:szCs w:val="24"/>
              <w:lang w:eastAsia="en-GB"/>
            </w:rPr>
            <w:tab/>
          </w:r>
          <w:r w:rsidRPr="00B14DE6">
            <w:rPr>
              <w:rStyle w:val="Hyperlink"/>
              <w:noProof/>
            </w:rPr>
            <w:t>Post Insulators</w:t>
          </w:r>
          <w:r>
            <w:rPr>
              <w:noProof/>
              <w:webHidden/>
            </w:rPr>
            <w:tab/>
          </w:r>
          <w:r>
            <w:rPr>
              <w:noProof/>
              <w:webHidden/>
            </w:rPr>
            <w:fldChar w:fldCharType="begin"/>
          </w:r>
          <w:r>
            <w:rPr>
              <w:noProof/>
              <w:webHidden/>
            </w:rPr>
            <w:instrText xml:space="preserve"> PAGEREF _Toc189225393 \h </w:instrText>
          </w:r>
          <w:r>
            <w:rPr>
              <w:noProof/>
              <w:webHidden/>
            </w:rPr>
          </w:r>
          <w:r>
            <w:rPr>
              <w:noProof/>
              <w:webHidden/>
            </w:rPr>
            <w:fldChar w:fldCharType="separate"/>
          </w:r>
          <w:ins w:id="94" w:author="Claire Goult (NESO)" w:date="2025-05-21T11:40:00Z" w16du:dateUtc="2025-05-21T10:40:00Z">
            <w:r w:rsidR="005E0650">
              <w:rPr>
                <w:noProof/>
                <w:webHidden/>
              </w:rPr>
              <w:t>23</w:t>
            </w:r>
          </w:ins>
          <w:del w:id="95" w:author="Claire Goult (NESO)" w:date="2025-05-21T11:40:00Z" w16du:dateUtc="2025-05-21T10:40:00Z">
            <w:r w:rsidDel="005E0650">
              <w:rPr>
                <w:noProof/>
                <w:webHidden/>
              </w:rPr>
              <w:delText>25</w:delText>
            </w:r>
          </w:del>
          <w:r>
            <w:rPr>
              <w:noProof/>
              <w:webHidden/>
            </w:rPr>
            <w:fldChar w:fldCharType="end"/>
          </w:r>
          <w:r>
            <w:fldChar w:fldCharType="end"/>
          </w:r>
        </w:p>
        <w:p w14:paraId="4AF5B882" w14:textId="7A96D9D8"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"_Toc189225394"</w:instrText>
          </w:r>
          <w:r>
            <w:fldChar w:fldCharType="separate"/>
          </w:r>
          <w:r w:rsidRPr="00B14DE6">
            <w:rPr>
              <w:rStyle w:val="Hyperlink"/>
              <w:noProof/>
            </w:rPr>
            <w:t xml:space="preserve">7.2.1 </w:t>
          </w:r>
          <w:r>
            <w:rPr>
              <w:rFonts w:eastAsiaTheme="minorEastAsia"/>
              <w:noProof/>
              <w:sz w:val="24"/>
              <w:szCs w:val="24"/>
              <w:lang w:eastAsia="en-GB"/>
            </w:rPr>
            <w:tab/>
          </w:r>
          <w:r w:rsidRPr="00B14DE6">
            <w:rPr>
              <w:rStyle w:val="Hyperlink"/>
              <w:noProof/>
            </w:rPr>
            <w:t>Post Insulator Standards</w:t>
          </w:r>
          <w:r>
            <w:rPr>
              <w:noProof/>
              <w:webHidden/>
            </w:rPr>
            <w:tab/>
          </w:r>
          <w:r>
            <w:rPr>
              <w:noProof/>
              <w:webHidden/>
            </w:rPr>
            <w:fldChar w:fldCharType="begin"/>
          </w:r>
          <w:r>
            <w:rPr>
              <w:noProof/>
              <w:webHidden/>
            </w:rPr>
            <w:instrText xml:space="preserve"> PAGEREF _Toc189225394 \h </w:instrText>
          </w:r>
          <w:r>
            <w:rPr>
              <w:noProof/>
              <w:webHidden/>
            </w:rPr>
          </w:r>
          <w:r>
            <w:rPr>
              <w:noProof/>
              <w:webHidden/>
            </w:rPr>
            <w:fldChar w:fldCharType="separate"/>
          </w:r>
          <w:ins w:id="96" w:author="Claire Goult (NESO)" w:date="2025-05-21T11:40:00Z" w16du:dateUtc="2025-05-21T10:40:00Z">
            <w:r w:rsidR="005E0650">
              <w:rPr>
                <w:noProof/>
                <w:webHidden/>
              </w:rPr>
              <w:t>23</w:t>
            </w:r>
          </w:ins>
          <w:del w:id="97" w:author="Claire Goult (NESO)" w:date="2025-05-21T11:40:00Z" w16du:dateUtc="2025-05-21T10:40:00Z">
            <w:r w:rsidDel="005E0650">
              <w:rPr>
                <w:noProof/>
                <w:webHidden/>
              </w:rPr>
              <w:delText>25</w:delText>
            </w:r>
          </w:del>
          <w:r>
            <w:rPr>
              <w:noProof/>
              <w:webHidden/>
            </w:rPr>
            <w:fldChar w:fldCharType="end"/>
          </w:r>
          <w:r>
            <w:fldChar w:fldCharType="end"/>
          </w:r>
        </w:p>
        <w:p w14:paraId="4FB42CB1" w14:textId="08303AB8"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"_Toc189225395"</w:instrText>
          </w:r>
          <w:r>
            <w:fldChar w:fldCharType="separate"/>
          </w:r>
          <w:r w:rsidRPr="00B14DE6">
            <w:rPr>
              <w:rStyle w:val="Hyperlink"/>
              <w:noProof/>
            </w:rPr>
            <w:t xml:space="preserve">7.2.2 </w:t>
          </w:r>
          <w:r>
            <w:rPr>
              <w:rFonts w:eastAsiaTheme="minorEastAsia"/>
              <w:noProof/>
              <w:sz w:val="24"/>
              <w:szCs w:val="24"/>
              <w:lang w:eastAsia="en-GB"/>
            </w:rPr>
            <w:tab/>
          </w:r>
          <w:r w:rsidRPr="00B14DE6">
            <w:rPr>
              <w:rStyle w:val="Hyperlink"/>
              <w:noProof/>
            </w:rPr>
            <w:t>Insulators Design &amp; Construction</w:t>
          </w:r>
          <w:r>
            <w:rPr>
              <w:noProof/>
              <w:webHidden/>
            </w:rPr>
            <w:tab/>
          </w:r>
          <w:r>
            <w:rPr>
              <w:noProof/>
              <w:webHidden/>
            </w:rPr>
            <w:fldChar w:fldCharType="begin"/>
          </w:r>
          <w:r>
            <w:rPr>
              <w:noProof/>
              <w:webHidden/>
            </w:rPr>
            <w:instrText xml:space="preserve"> PAGEREF _Toc189225395 \h </w:instrText>
          </w:r>
          <w:r>
            <w:rPr>
              <w:noProof/>
              <w:webHidden/>
            </w:rPr>
          </w:r>
          <w:r>
            <w:rPr>
              <w:noProof/>
              <w:webHidden/>
            </w:rPr>
            <w:fldChar w:fldCharType="separate"/>
          </w:r>
          <w:ins w:id="98" w:author="Claire Goult (NESO)" w:date="2025-05-21T11:40:00Z" w16du:dateUtc="2025-05-21T10:40:00Z">
            <w:r w:rsidR="005E0650">
              <w:rPr>
                <w:noProof/>
                <w:webHidden/>
              </w:rPr>
              <w:t>24</w:t>
            </w:r>
          </w:ins>
          <w:del w:id="99" w:author="Claire Goult (NESO)" w:date="2025-05-21T11:40:00Z" w16du:dateUtc="2025-05-21T10:40:00Z">
            <w:r w:rsidDel="005E0650">
              <w:rPr>
                <w:noProof/>
                <w:webHidden/>
              </w:rPr>
              <w:delText>26</w:delText>
            </w:r>
          </w:del>
          <w:r>
            <w:rPr>
              <w:noProof/>
              <w:webHidden/>
            </w:rPr>
            <w:fldChar w:fldCharType="end"/>
          </w:r>
          <w:r>
            <w:fldChar w:fldCharType="end"/>
          </w:r>
        </w:p>
        <w:p w14:paraId="4E23577E" w14:textId="3D495313"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"_Toc189225396"</w:instrText>
          </w:r>
          <w:r>
            <w:fldChar w:fldCharType="separate"/>
          </w:r>
          <w:r w:rsidRPr="00B14DE6">
            <w:rPr>
              <w:rStyle w:val="Hyperlink"/>
              <w:noProof/>
            </w:rPr>
            <w:t xml:space="preserve">7.2.3 </w:t>
          </w:r>
          <w:r>
            <w:rPr>
              <w:rFonts w:eastAsiaTheme="minorEastAsia"/>
              <w:noProof/>
              <w:sz w:val="24"/>
              <w:szCs w:val="24"/>
              <w:lang w:eastAsia="en-GB"/>
            </w:rPr>
            <w:tab/>
          </w:r>
          <w:r w:rsidRPr="00B14DE6">
            <w:rPr>
              <w:rStyle w:val="Hyperlink"/>
              <w:noProof/>
            </w:rPr>
            <w:t>Insulators Type Tests</w:t>
          </w:r>
          <w:r>
            <w:rPr>
              <w:noProof/>
              <w:webHidden/>
            </w:rPr>
            <w:tab/>
          </w:r>
          <w:r>
            <w:rPr>
              <w:noProof/>
              <w:webHidden/>
            </w:rPr>
            <w:fldChar w:fldCharType="begin"/>
          </w:r>
          <w:r>
            <w:rPr>
              <w:noProof/>
              <w:webHidden/>
            </w:rPr>
            <w:instrText xml:space="preserve"> PAGEREF _Toc189225396 \h </w:instrText>
          </w:r>
          <w:r>
            <w:rPr>
              <w:noProof/>
              <w:webHidden/>
            </w:rPr>
          </w:r>
          <w:r>
            <w:rPr>
              <w:noProof/>
              <w:webHidden/>
            </w:rPr>
            <w:fldChar w:fldCharType="separate"/>
          </w:r>
          <w:ins w:id="100" w:author="Claire Goult (NESO)" w:date="2025-05-21T11:40:00Z" w16du:dateUtc="2025-05-21T10:40:00Z">
            <w:r w:rsidR="005E0650">
              <w:rPr>
                <w:noProof/>
                <w:webHidden/>
              </w:rPr>
              <w:t>24</w:t>
            </w:r>
          </w:ins>
          <w:del w:id="101" w:author="Claire Goult (NESO)" w:date="2025-05-21T11:40:00Z" w16du:dateUtc="2025-05-21T10:40:00Z">
            <w:r w:rsidDel="005E0650">
              <w:rPr>
                <w:noProof/>
                <w:webHidden/>
              </w:rPr>
              <w:delText>26</w:delText>
            </w:r>
          </w:del>
          <w:r>
            <w:rPr>
              <w:noProof/>
              <w:webHidden/>
            </w:rPr>
            <w:fldChar w:fldCharType="end"/>
          </w:r>
          <w:r>
            <w:fldChar w:fldCharType="end"/>
          </w:r>
        </w:p>
        <w:p w14:paraId="3CE06AC5" w14:textId="4104DC84"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"_Toc189225397"</w:instrText>
          </w:r>
          <w:r>
            <w:fldChar w:fldCharType="separate"/>
          </w:r>
          <w:r w:rsidRPr="00B14DE6">
            <w:rPr>
              <w:rStyle w:val="Hyperlink"/>
              <w:noProof/>
            </w:rPr>
            <w:t xml:space="preserve">7.2.4 </w:t>
          </w:r>
          <w:r>
            <w:rPr>
              <w:rFonts w:eastAsiaTheme="minorEastAsia"/>
              <w:noProof/>
              <w:sz w:val="24"/>
              <w:szCs w:val="24"/>
              <w:lang w:eastAsia="en-GB"/>
            </w:rPr>
            <w:tab/>
          </w:r>
          <w:r w:rsidRPr="00B14DE6">
            <w:rPr>
              <w:rStyle w:val="Hyperlink"/>
              <w:noProof/>
            </w:rPr>
            <w:t>Insulators Routine Tests</w:t>
          </w:r>
          <w:r>
            <w:rPr>
              <w:noProof/>
              <w:webHidden/>
            </w:rPr>
            <w:tab/>
          </w:r>
          <w:r>
            <w:rPr>
              <w:noProof/>
              <w:webHidden/>
            </w:rPr>
            <w:fldChar w:fldCharType="begin"/>
          </w:r>
          <w:r>
            <w:rPr>
              <w:noProof/>
              <w:webHidden/>
            </w:rPr>
            <w:instrText xml:space="preserve"> PAGEREF _Toc189225397 \h </w:instrText>
          </w:r>
          <w:r>
            <w:rPr>
              <w:noProof/>
              <w:webHidden/>
            </w:rPr>
          </w:r>
          <w:r>
            <w:rPr>
              <w:noProof/>
              <w:webHidden/>
            </w:rPr>
            <w:fldChar w:fldCharType="separate"/>
          </w:r>
          <w:ins w:id="102" w:author="Claire Goult (NESO)" w:date="2025-05-21T11:40:00Z" w16du:dateUtc="2025-05-21T10:40:00Z">
            <w:r w:rsidR="005E0650">
              <w:rPr>
                <w:noProof/>
                <w:webHidden/>
              </w:rPr>
              <w:t>24</w:t>
            </w:r>
          </w:ins>
          <w:del w:id="103" w:author="Claire Goult (NESO)" w:date="2025-05-21T11:40:00Z" w16du:dateUtc="2025-05-21T10:40:00Z">
            <w:r w:rsidDel="005E0650">
              <w:rPr>
                <w:noProof/>
                <w:webHidden/>
              </w:rPr>
              <w:delText>26</w:delText>
            </w:r>
          </w:del>
          <w:r>
            <w:rPr>
              <w:noProof/>
              <w:webHidden/>
            </w:rPr>
            <w:fldChar w:fldCharType="end"/>
          </w:r>
          <w:r>
            <w:fldChar w:fldCharType="end"/>
          </w:r>
        </w:p>
        <w:p w14:paraId="086CD3EC" w14:textId="728C7AE8"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"_Toc189225398"</w:instrText>
          </w:r>
          <w:r>
            <w:fldChar w:fldCharType="separate"/>
          </w:r>
          <w:r w:rsidRPr="00B14DE6">
            <w:rPr>
              <w:rStyle w:val="Hyperlink"/>
              <w:noProof/>
            </w:rPr>
            <w:t>8.</w:t>
          </w:r>
          <w:r>
            <w:rPr>
              <w:rFonts w:eastAsiaTheme="minorEastAsia"/>
              <w:noProof/>
              <w:sz w:val="24"/>
              <w:szCs w:val="24"/>
              <w:lang w:eastAsia="en-GB"/>
            </w:rPr>
            <w:tab/>
          </w:r>
          <w:r w:rsidRPr="00B14DE6">
            <w:rPr>
              <w:rStyle w:val="Hyperlink"/>
              <w:noProof/>
            </w:rPr>
            <w:t>Cables</w:t>
          </w:r>
          <w:r>
            <w:rPr>
              <w:noProof/>
              <w:webHidden/>
            </w:rPr>
            <w:tab/>
          </w:r>
          <w:r>
            <w:rPr>
              <w:noProof/>
              <w:webHidden/>
            </w:rPr>
            <w:fldChar w:fldCharType="begin"/>
          </w:r>
          <w:r>
            <w:rPr>
              <w:noProof/>
              <w:webHidden/>
            </w:rPr>
            <w:instrText xml:space="preserve"> PAGEREF _Toc189225398 \h </w:instrText>
          </w:r>
          <w:r>
            <w:rPr>
              <w:noProof/>
              <w:webHidden/>
            </w:rPr>
          </w:r>
          <w:r>
            <w:rPr>
              <w:noProof/>
              <w:webHidden/>
            </w:rPr>
            <w:fldChar w:fldCharType="separate"/>
          </w:r>
          <w:ins w:id="104" w:author="Claire Goult (NESO)" w:date="2025-05-21T11:40:00Z" w16du:dateUtc="2025-05-21T10:40:00Z">
            <w:r w:rsidR="005E0650">
              <w:rPr>
                <w:noProof/>
                <w:webHidden/>
              </w:rPr>
              <w:t>24</w:t>
            </w:r>
          </w:ins>
          <w:del w:id="105" w:author="Claire Goult (NESO)" w:date="2025-05-21T11:40:00Z" w16du:dateUtc="2025-05-21T10:40:00Z">
            <w:r w:rsidDel="005E0650">
              <w:rPr>
                <w:noProof/>
                <w:webHidden/>
              </w:rPr>
              <w:delText>26</w:delText>
            </w:r>
          </w:del>
          <w:r>
            <w:rPr>
              <w:noProof/>
              <w:webHidden/>
            </w:rPr>
            <w:fldChar w:fldCharType="end"/>
          </w:r>
          <w:r>
            <w:fldChar w:fldCharType="end"/>
          </w:r>
        </w:p>
        <w:p w14:paraId="520ABBBB" w14:textId="12541703" w:rsidR="00B80F94" w:rsidRDefault="00B80F94">
          <w:pPr>
            <w:pStyle w:val="TOC2"/>
            <w:tabs>
              <w:tab w:val="right" w:leader="dot" w:pos="9016"/>
            </w:tabs>
            <w:rPr>
              <w:rFonts w:eastAsiaTheme="minorEastAsia"/>
              <w:noProof/>
              <w:sz w:val="24"/>
              <w:szCs w:val="24"/>
              <w:lang w:eastAsia="en-GB"/>
            </w:rPr>
          </w:pPr>
          <w:r>
            <w:fldChar w:fldCharType="begin"/>
          </w:r>
          <w:r>
            <w:instrText>HYPERLINK \l "_Toc189225399"</w:instrText>
          </w:r>
          <w:r>
            <w:fldChar w:fldCharType="separate"/>
          </w:r>
          <w:r w:rsidRPr="00B14DE6">
            <w:rPr>
              <w:rStyle w:val="Hyperlink"/>
              <w:noProof/>
            </w:rPr>
            <w:t>8.1 Cable Standards &amp; Specifications</w:t>
          </w:r>
          <w:r>
            <w:rPr>
              <w:noProof/>
              <w:webHidden/>
            </w:rPr>
            <w:tab/>
          </w:r>
          <w:r>
            <w:rPr>
              <w:noProof/>
              <w:webHidden/>
            </w:rPr>
            <w:fldChar w:fldCharType="begin"/>
          </w:r>
          <w:r>
            <w:rPr>
              <w:noProof/>
              <w:webHidden/>
            </w:rPr>
            <w:instrText xml:space="preserve"> PAGEREF _Toc189225399 \h </w:instrText>
          </w:r>
          <w:r>
            <w:rPr>
              <w:noProof/>
              <w:webHidden/>
            </w:rPr>
          </w:r>
          <w:r>
            <w:rPr>
              <w:noProof/>
              <w:webHidden/>
            </w:rPr>
            <w:fldChar w:fldCharType="separate"/>
          </w:r>
          <w:ins w:id="106" w:author="Claire Goult (NESO)" w:date="2025-05-21T11:40:00Z" w16du:dateUtc="2025-05-21T10:40:00Z">
            <w:r w:rsidR="005E0650">
              <w:rPr>
                <w:noProof/>
                <w:webHidden/>
              </w:rPr>
              <w:t>24</w:t>
            </w:r>
          </w:ins>
          <w:del w:id="107" w:author="Claire Goult (NESO)" w:date="2025-05-21T11:40:00Z" w16du:dateUtc="2025-05-21T10:40:00Z">
            <w:r w:rsidDel="005E0650">
              <w:rPr>
                <w:noProof/>
                <w:webHidden/>
              </w:rPr>
              <w:delText>26</w:delText>
            </w:r>
          </w:del>
          <w:r>
            <w:rPr>
              <w:noProof/>
              <w:webHidden/>
            </w:rPr>
            <w:fldChar w:fldCharType="end"/>
          </w:r>
          <w:r>
            <w:fldChar w:fldCharType="end"/>
          </w:r>
        </w:p>
        <w:p w14:paraId="00D0DB37" w14:textId="3F0383F7" w:rsidR="00B80F94" w:rsidRDefault="00B80F94">
          <w:pPr>
            <w:pStyle w:val="TOC2"/>
            <w:tabs>
              <w:tab w:val="right" w:leader="dot" w:pos="9016"/>
            </w:tabs>
            <w:rPr>
              <w:rFonts w:eastAsiaTheme="minorEastAsia"/>
              <w:noProof/>
              <w:sz w:val="24"/>
              <w:szCs w:val="24"/>
              <w:lang w:eastAsia="en-GB"/>
            </w:rPr>
          </w:pPr>
          <w:r>
            <w:fldChar w:fldCharType="begin"/>
          </w:r>
          <w:r>
            <w:instrText>HYPERLINK \l "_Toc189225400"</w:instrText>
          </w:r>
          <w:r>
            <w:fldChar w:fldCharType="separate"/>
          </w:r>
          <w:r w:rsidRPr="00B14DE6">
            <w:rPr>
              <w:rStyle w:val="Hyperlink"/>
              <w:noProof/>
            </w:rPr>
            <w:t>8.2 Cable Design &amp; Construction</w:t>
          </w:r>
          <w:r>
            <w:rPr>
              <w:noProof/>
              <w:webHidden/>
            </w:rPr>
            <w:tab/>
          </w:r>
          <w:r>
            <w:rPr>
              <w:noProof/>
              <w:webHidden/>
            </w:rPr>
            <w:fldChar w:fldCharType="begin"/>
          </w:r>
          <w:r>
            <w:rPr>
              <w:noProof/>
              <w:webHidden/>
            </w:rPr>
            <w:instrText xml:space="preserve"> PAGEREF _Toc189225400 \h </w:instrText>
          </w:r>
          <w:r>
            <w:rPr>
              <w:noProof/>
              <w:webHidden/>
            </w:rPr>
          </w:r>
          <w:r>
            <w:rPr>
              <w:noProof/>
              <w:webHidden/>
            </w:rPr>
            <w:fldChar w:fldCharType="separate"/>
          </w:r>
          <w:ins w:id="108" w:author="Claire Goult (NESO)" w:date="2025-05-21T11:40:00Z" w16du:dateUtc="2025-05-21T10:40:00Z">
            <w:r w:rsidR="005E0650">
              <w:rPr>
                <w:noProof/>
                <w:webHidden/>
              </w:rPr>
              <w:t>24</w:t>
            </w:r>
          </w:ins>
          <w:del w:id="109" w:author="Claire Goult (NESO)" w:date="2025-05-21T11:40:00Z" w16du:dateUtc="2025-05-21T10:40:00Z">
            <w:r w:rsidDel="005E0650">
              <w:rPr>
                <w:noProof/>
                <w:webHidden/>
              </w:rPr>
              <w:delText>26</w:delText>
            </w:r>
          </w:del>
          <w:r>
            <w:rPr>
              <w:noProof/>
              <w:webHidden/>
            </w:rPr>
            <w:fldChar w:fldCharType="end"/>
          </w:r>
          <w:r>
            <w:fldChar w:fldCharType="end"/>
          </w:r>
        </w:p>
        <w:p w14:paraId="67767E22" w14:textId="04EA6537" w:rsidR="00B80F94" w:rsidRDefault="00B80F94">
          <w:pPr>
            <w:pStyle w:val="TOC2"/>
            <w:tabs>
              <w:tab w:val="right" w:leader="dot" w:pos="9016"/>
            </w:tabs>
            <w:rPr>
              <w:rFonts w:eastAsiaTheme="minorEastAsia"/>
              <w:noProof/>
              <w:sz w:val="24"/>
              <w:szCs w:val="24"/>
              <w:lang w:eastAsia="en-GB"/>
            </w:rPr>
          </w:pPr>
          <w:r>
            <w:fldChar w:fldCharType="begin"/>
          </w:r>
          <w:r>
            <w:instrText>HYPERLINK \l "_Toc189225401"</w:instrText>
          </w:r>
          <w:r>
            <w:fldChar w:fldCharType="separate"/>
          </w:r>
          <w:r w:rsidRPr="00B14DE6">
            <w:rPr>
              <w:rStyle w:val="Hyperlink"/>
              <w:noProof/>
            </w:rPr>
            <w:t>8.3 Earthing and Bonding of High Voltage Power Cables</w:t>
          </w:r>
          <w:r>
            <w:rPr>
              <w:noProof/>
              <w:webHidden/>
            </w:rPr>
            <w:tab/>
          </w:r>
          <w:r>
            <w:rPr>
              <w:noProof/>
              <w:webHidden/>
            </w:rPr>
            <w:fldChar w:fldCharType="begin"/>
          </w:r>
          <w:r>
            <w:rPr>
              <w:noProof/>
              <w:webHidden/>
            </w:rPr>
            <w:instrText xml:space="preserve"> PAGEREF _Toc189225401 \h </w:instrText>
          </w:r>
          <w:r>
            <w:rPr>
              <w:noProof/>
              <w:webHidden/>
            </w:rPr>
          </w:r>
          <w:r>
            <w:rPr>
              <w:noProof/>
              <w:webHidden/>
            </w:rPr>
            <w:fldChar w:fldCharType="separate"/>
          </w:r>
          <w:ins w:id="110" w:author="Claire Goult (NESO)" w:date="2025-05-21T11:40:00Z" w16du:dateUtc="2025-05-21T10:40:00Z">
            <w:r w:rsidR="005E0650">
              <w:rPr>
                <w:noProof/>
                <w:webHidden/>
              </w:rPr>
              <w:t>25</w:t>
            </w:r>
          </w:ins>
          <w:del w:id="111" w:author="Claire Goult (NESO)" w:date="2025-05-21T11:40:00Z" w16du:dateUtc="2025-05-21T10:40:00Z">
            <w:r w:rsidDel="005E0650">
              <w:rPr>
                <w:noProof/>
                <w:webHidden/>
              </w:rPr>
              <w:delText>27</w:delText>
            </w:r>
          </w:del>
          <w:r>
            <w:rPr>
              <w:noProof/>
              <w:webHidden/>
            </w:rPr>
            <w:fldChar w:fldCharType="end"/>
          </w:r>
          <w:r>
            <w:fldChar w:fldCharType="end"/>
          </w:r>
        </w:p>
        <w:p w14:paraId="47D1BE30" w14:textId="2F399139" w:rsidR="00B80F94" w:rsidRDefault="00B80F94">
          <w:pPr>
            <w:pStyle w:val="TOC2"/>
            <w:tabs>
              <w:tab w:val="right" w:leader="dot" w:pos="9016"/>
            </w:tabs>
            <w:rPr>
              <w:rFonts w:eastAsiaTheme="minorEastAsia"/>
              <w:noProof/>
              <w:sz w:val="24"/>
              <w:szCs w:val="24"/>
              <w:lang w:eastAsia="en-GB"/>
            </w:rPr>
          </w:pPr>
          <w:r>
            <w:fldChar w:fldCharType="begin"/>
          </w:r>
          <w:r>
            <w:instrText>HYPERLINK \l "_Toc189225402"</w:instrText>
          </w:r>
          <w:r>
            <w:fldChar w:fldCharType="separate"/>
          </w:r>
          <w:r w:rsidRPr="00B14DE6">
            <w:rPr>
              <w:rStyle w:val="Hyperlink"/>
              <w:noProof/>
            </w:rPr>
            <w:t>8.4 Cable Installation &amp; Commissioning</w:t>
          </w:r>
          <w:r>
            <w:rPr>
              <w:noProof/>
              <w:webHidden/>
            </w:rPr>
            <w:tab/>
          </w:r>
          <w:r>
            <w:rPr>
              <w:noProof/>
              <w:webHidden/>
            </w:rPr>
            <w:fldChar w:fldCharType="begin"/>
          </w:r>
          <w:r>
            <w:rPr>
              <w:noProof/>
              <w:webHidden/>
            </w:rPr>
            <w:instrText xml:space="preserve"> PAGEREF _Toc189225402 \h </w:instrText>
          </w:r>
          <w:r>
            <w:rPr>
              <w:noProof/>
              <w:webHidden/>
            </w:rPr>
          </w:r>
          <w:r>
            <w:rPr>
              <w:noProof/>
              <w:webHidden/>
            </w:rPr>
            <w:fldChar w:fldCharType="separate"/>
          </w:r>
          <w:ins w:id="112" w:author="Claire Goult (NESO)" w:date="2025-05-21T11:40:00Z" w16du:dateUtc="2025-05-21T10:40:00Z">
            <w:r w:rsidR="005E0650">
              <w:rPr>
                <w:noProof/>
                <w:webHidden/>
              </w:rPr>
              <w:t>25</w:t>
            </w:r>
          </w:ins>
          <w:del w:id="113" w:author="Claire Goult (NESO)" w:date="2025-05-21T11:40:00Z" w16du:dateUtc="2025-05-21T10:40:00Z">
            <w:r w:rsidDel="005E0650">
              <w:rPr>
                <w:noProof/>
                <w:webHidden/>
              </w:rPr>
              <w:delText>27</w:delText>
            </w:r>
          </w:del>
          <w:r>
            <w:rPr>
              <w:noProof/>
              <w:webHidden/>
            </w:rPr>
            <w:fldChar w:fldCharType="end"/>
          </w:r>
          <w:r>
            <w:fldChar w:fldCharType="end"/>
          </w:r>
        </w:p>
        <w:p w14:paraId="547A0297" w14:textId="4E8511EC" w:rsidR="00B80F94" w:rsidRDefault="00B80F94">
          <w:pPr>
            <w:pStyle w:val="TOC1"/>
            <w:tabs>
              <w:tab w:val="left" w:pos="440"/>
              <w:tab w:val="right" w:leader="dot" w:pos="9016"/>
            </w:tabs>
            <w:rPr>
              <w:rFonts w:eastAsiaTheme="minorEastAsia"/>
              <w:noProof/>
              <w:sz w:val="24"/>
              <w:szCs w:val="24"/>
              <w:lang w:eastAsia="en-GB"/>
            </w:rPr>
          </w:pPr>
          <w:r>
            <w:fldChar w:fldCharType="begin"/>
          </w:r>
          <w:r>
            <w:instrText>HYPERLINK \l "_Toc189225403"</w:instrText>
          </w:r>
          <w:r>
            <w:fldChar w:fldCharType="separate"/>
          </w:r>
          <w:r w:rsidRPr="00B14DE6">
            <w:rPr>
              <w:rStyle w:val="Hyperlink"/>
              <w:noProof/>
            </w:rPr>
            <w:t>9.</w:t>
          </w:r>
          <w:r>
            <w:rPr>
              <w:rFonts w:eastAsiaTheme="minorEastAsia"/>
              <w:noProof/>
              <w:sz w:val="24"/>
              <w:szCs w:val="24"/>
              <w:lang w:eastAsia="en-GB"/>
            </w:rPr>
            <w:tab/>
          </w:r>
          <w:r w:rsidRPr="00B14DE6">
            <w:rPr>
              <w:rStyle w:val="Hyperlink"/>
              <w:noProof/>
            </w:rPr>
            <w:t>Instrument Transformers</w:t>
          </w:r>
          <w:r>
            <w:rPr>
              <w:noProof/>
              <w:webHidden/>
            </w:rPr>
            <w:tab/>
          </w:r>
          <w:r>
            <w:rPr>
              <w:noProof/>
              <w:webHidden/>
            </w:rPr>
            <w:fldChar w:fldCharType="begin"/>
          </w:r>
          <w:r>
            <w:rPr>
              <w:noProof/>
              <w:webHidden/>
            </w:rPr>
            <w:instrText xml:space="preserve"> PAGEREF _Toc189225403 \h </w:instrText>
          </w:r>
          <w:r>
            <w:rPr>
              <w:noProof/>
              <w:webHidden/>
            </w:rPr>
          </w:r>
          <w:r>
            <w:rPr>
              <w:noProof/>
              <w:webHidden/>
            </w:rPr>
            <w:fldChar w:fldCharType="separate"/>
          </w:r>
          <w:ins w:id="114" w:author="Claire Goult (NESO)" w:date="2025-05-21T11:40:00Z" w16du:dateUtc="2025-05-21T10:40:00Z">
            <w:r w:rsidR="005E0650">
              <w:rPr>
                <w:noProof/>
                <w:webHidden/>
              </w:rPr>
              <w:t>25</w:t>
            </w:r>
          </w:ins>
          <w:del w:id="115" w:author="Claire Goult (NESO)" w:date="2025-05-21T11:40:00Z" w16du:dateUtc="2025-05-21T10:40:00Z">
            <w:r w:rsidDel="005E0650">
              <w:rPr>
                <w:noProof/>
                <w:webHidden/>
              </w:rPr>
              <w:delText>27</w:delText>
            </w:r>
          </w:del>
          <w:r>
            <w:rPr>
              <w:noProof/>
              <w:webHidden/>
            </w:rPr>
            <w:fldChar w:fldCharType="end"/>
          </w:r>
          <w:r>
            <w:fldChar w:fldCharType="end"/>
          </w:r>
        </w:p>
        <w:p w14:paraId="67C23BD0" w14:textId="620D58E2" w:rsidR="00B80F94" w:rsidRDefault="00B80F94">
          <w:pPr>
            <w:pStyle w:val="TOC2"/>
            <w:tabs>
              <w:tab w:val="right" w:leader="dot" w:pos="9016"/>
            </w:tabs>
            <w:rPr>
              <w:rFonts w:eastAsiaTheme="minorEastAsia"/>
              <w:noProof/>
              <w:sz w:val="24"/>
              <w:szCs w:val="24"/>
              <w:lang w:eastAsia="en-GB"/>
            </w:rPr>
          </w:pPr>
          <w:r>
            <w:fldChar w:fldCharType="begin"/>
          </w:r>
          <w:r>
            <w:instrText>HYPERLINK \l "_Toc189225404"</w:instrText>
          </w:r>
          <w:r>
            <w:fldChar w:fldCharType="separate"/>
          </w:r>
          <w:r w:rsidRPr="00B14DE6">
            <w:rPr>
              <w:rStyle w:val="Hyperlink"/>
              <w:noProof/>
            </w:rPr>
            <w:t>9.1 Current Transformers (CTs)</w:t>
          </w:r>
          <w:r>
            <w:rPr>
              <w:noProof/>
              <w:webHidden/>
            </w:rPr>
            <w:tab/>
          </w:r>
          <w:r>
            <w:rPr>
              <w:noProof/>
              <w:webHidden/>
            </w:rPr>
            <w:fldChar w:fldCharType="begin"/>
          </w:r>
          <w:r>
            <w:rPr>
              <w:noProof/>
              <w:webHidden/>
            </w:rPr>
            <w:instrText xml:space="preserve"> PAGEREF _Toc189225404 \h </w:instrText>
          </w:r>
          <w:r>
            <w:rPr>
              <w:noProof/>
              <w:webHidden/>
            </w:rPr>
          </w:r>
          <w:r>
            <w:rPr>
              <w:noProof/>
              <w:webHidden/>
            </w:rPr>
            <w:fldChar w:fldCharType="separate"/>
          </w:r>
          <w:ins w:id="116" w:author="Claire Goult (NESO)" w:date="2025-05-21T11:40:00Z" w16du:dateUtc="2025-05-21T10:40:00Z">
            <w:r w:rsidR="005E0650">
              <w:rPr>
                <w:noProof/>
                <w:webHidden/>
              </w:rPr>
              <w:t>26</w:t>
            </w:r>
          </w:ins>
          <w:del w:id="117" w:author="Claire Goult (NESO)" w:date="2025-05-21T11:40:00Z" w16du:dateUtc="2025-05-21T10:40:00Z">
            <w:r w:rsidDel="005E0650">
              <w:rPr>
                <w:noProof/>
                <w:webHidden/>
              </w:rPr>
              <w:delText>28</w:delText>
            </w:r>
          </w:del>
          <w:r>
            <w:rPr>
              <w:noProof/>
              <w:webHidden/>
            </w:rPr>
            <w:fldChar w:fldCharType="end"/>
          </w:r>
          <w:r>
            <w:fldChar w:fldCharType="end"/>
          </w:r>
        </w:p>
        <w:p w14:paraId="217D760D" w14:textId="3517C140"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"_Toc189225405"</w:instrText>
          </w:r>
          <w:r>
            <w:fldChar w:fldCharType="separate"/>
          </w:r>
          <w:r w:rsidRPr="00B14DE6">
            <w:rPr>
              <w:rStyle w:val="Hyperlink"/>
              <w:noProof/>
            </w:rPr>
            <w:t>9.1.1 CT Specifications</w:t>
          </w:r>
          <w:r>
            <w:rPr>
              <w:noProof/>
              <w:webHidden/>
            </w:rPr>
            <w:tab/>
          </w:r>
          <w:r>
            <w:rPr>
              <w:noProof/>
              <w:webHidden/>
            </w:rPr>
            <w:fldChar w:fldCharType="begin"/>
          </w:r>
          <w:r>
            <w:rPr>
              <w:noProof/>
              <w:webHidden/>
            </w:rPr>
            <w:instrText xml:space="preserve"> PAGEREF _Toc189225405 \h </w:instrText>
          </w:r>
          <w:r>
            <w:rPr>
              <w:noProof/>
              <w:webHidden/>
            </w:rPr>
          </w:r>
          <w:r>
            <w:rPr>
              <w:noProof/>
              <w:webHidden/>
            </w:rPr>
            <w:fldChar w:fldCharType="separate"/>
          </w:r>
          <w:ins w:id="118" w:author="Claire Goult (NESO)" w:date="2025-05-21T11:40:00Z" w16du:dateUtc="2025-05-21T10:40:00Z">
            <w:r w:rsidR="005E0650">
              <w:rPr>
                <w:noProof/>
                <w:webHidden/>
              </w:rPr>
              <w:t>26</w:t>
            </w:r>
          </w:ins>
          <w:del w:id="119" w:author="Claire Goult (NESO)" w:date="2025-05-21T11:40:00Z" w16du:dateUtc="2025-05-21T10:40:00Z">
            <w:r w:rsidDel="005E0650">
              <w:rPr>
                <w:noProof/>
                <w:webHidden/>
              </w:rPr>
              <w:delText>28</w:delText>
            </w:r>
          </w:del>
          <w:r>
            <w:rPr>
              <w:noProof/>
              <w:webHidden/>
            </w:rPr>
            <w:fldChar w:fldCharType="end"/>
          </w:r>
          <w:r>
            <w:fldChar w:fldCharType="end"/>
          </w:r>
        </w:p>
        <w:p w14:paraId="6526A23E" w14:textId="6B5D8459"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"_Toc189225406"</w:instrText>
          </w:r>
          <w:r>
            <w:fldChar w:fldCharType="separate"/>
          </w:r>
          <w:r w:rsidRPr="00B14DE6">
            <w:rPr>
              <w:rStyle w:val="Hyperlink"/>
              <w:noProof/>
            </w:rPr>
            <w:t>9.1.2 CT Design &amp; Construction</w:t>
          </w:r>
          <w:r>
            <w:rPr>
              <w:noProof/>
              <w:webHidden/>
            </w:rPr>
            <w:tab/>
          </w:r>
          <w:r>
            <w:rPr>
              <w:noProof/>
              <w:webHidden/>
            </w:rPr>
            <w:fldChar w:fldCharType="begin"/>
          </w:r>
          <w:r>
            <w:rPr>
              <w:noProof/>
              <w:webHidden/>
            </w:rPr>
            <w:instrText xml:space="preserve"> PAGEREF _Toc189225406 \h </w:instrText>
          </w:r>
          <w:r>
            <w:rPr>
              <w:noProof/>
              <w:webHidden/>
            </w:rPr>
          </w:r>
          <w:r>
            <w:rPr>
              <w:noProof/>
              <w:webHidden/>
            </w:rPr>
            <w:fldChar w:fldCharType="separate"/>
          </w:r>
          <w:ins w:id="120" w:author="Claire Goult (NESO)" w:date="2025-05-21T11:40:00Z" w16du:dateUtc="2025-05-21T10:40:00Z">
            <w:r w:rsidR="005E0650">
              <w:rPr>
                <w:noProof/>
                <w:webHidden/>
              </w:rPr>
              <w:t>26</w:t>
            </w:r>
          </w:ins>
          <w:del w:id="121" w:author="Claire Goult (NESO)" w:date="2025-05-21T11:40:00Z" w16du:dateUtc="2025-05-21T10:40:00Z">
            <w:r w:rsidDel="005E0650">
              <w:rPr>
                <w:noProof/>
                <w:webHidden/>
              </w:rPr>
              <w:delText>28</w:delText>
            </w:r>
          </w:del>
          <w:r>
            <w:rPr>
              <w:noProof/>
              <w:webHidden/>
            </w:rPr>
            <w:fldChar w:fldCharType="end"/>
          </w:r>
          <w:r>
            <w:fldChar w:fldCharType="end"/>
          </w:r>
        </w:p>
        <w:p w14:paraId="162B1658" w14:textId="7DAB2AD6"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"_Toc189225407"</w:instrText>
          </w:r>
          <w:r>
            <w:fldChar w:fldCharType="separate"/>
          </w:r>
          <w:r w:rsidRPr="00B14DE6">
            <w:rPr>
              <w:rStyle w:val="Hyperlink"/>
              <w:noProof/>
            </w:rPr>
            <w:t>9.1.3 CT Routine Tests</w:t>
          </w:r>
          <w:r>
            <w:rPr>
              <w:noProof/>
              <w:webHidden/>
            </w:rPr>
            <w:tab/>
          </w:r>
          <w:r>
            <w:rPr>
              <w:noProof/>
              <w:webHidden/>
            </w:rPr>
            <w:fldChar w:fldCharType="begin"/>
          </w:r>
          <w:r>
            <w:rPr>
              <w:noProof/>
              <w:webHidden/>
            </w:rPr>
            <w:instrText xml:space="preserve"> PAGEREF _Toc189225407 \h </w:instrText>
          </w:r>
          <w:r>
            <w:rPr>
              <w:noProof/>
              <w:webHidden/>
            </w:rPr>
          </w:r>
          <w:r>
            <w:rPr>
              <w:noProof/>
              <w:webHidden/>
            </w:rPr>
            <w:fldChar w:fldCharType="separate"/>
          </w:r>
          <w:ins w:id="122" w:author="Claire Goult (NESO)" w:date="2025-05-21T11:40:00Z" w16du:dateUtc="2025-05-21T10:40:00Z">
            <w:r w:rsidR="005E0650">
              <w:rPr>
                <w:noProof/>
                <w:webHidden/>
              </w:rPr>
              <w:t>26</w:t>
            </w:r>
          </w:ins>
          <w:del w:id="123" w:author="Claire Goult (NESO)" w:date="2025-05-21T11:40:00Z" w16du:dateUtc="2025-05-21T10:40:00Z">
            <w:r w:rsidDel="005E0650">
              <w:rPr>
                <w:noProof/>
                <w:webHidden/>
              </w:rPr>
              <w:delText>28</w:delText>
            </w:r>
          </w:del>
          <w:r>
            <w:rPr>
              <w:noProof/>
              <w:webHidden/>
            </w:rPr>
            <w:fldChar w:fldCharType="end"/>
          </w:r>
          <w:r>
            <w:fldChar w:fldCharType="end"/>
          </w:r>
        </w:p>
        <w:p w14:paraId="0E04DE13" w14:textId="2A975226"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"_Toc189225408"</w:instrText>
          </w:r>
          <w:r>
            <w:fldChar w:fldCharType="separate"/>
          </w:r>
          <w:r w:rsidRPr="00B14DE6">
            <w:rPr>
              <w:rStyle w:val="Hyperlink"/>
              <w:noProof/>
            </w:rPr>
            <w:t xml:space="preserve">9.2 </w:t>
          </w:r>
          <w:r>
            <w:rPr>
              <w:rFonts w:eastAsiaTheme="minorEastAsia"/>
              <w:noProof/>
              <w:sz w:val="24"/>
              <w:szCs w:val="24"/>
              <w:lang w:eastAsia="en-GB"/>
            </w:rPr>
            <w:tab/>
          </w:r>
          <w:r w:rsidRPr="00B14DE6">
            <w:rPr>
              <w:rStyle w:val="Hyperlink"/>
              <w:noProof/>
            </w:rPr>
            <w:t>Voltage Transformers (VTs)</w:t>
          </w:r>
          <w:r>
            <w:rPr>
              <w:noProof/>
              <w:webHidden/>
            </w:rPr>
            <w:tab/>
          </w:r>
          <w:r>
            <w:rPr>
              <w:noProof/>
              <w:webHidden/>
            </w:rPr>
            <w:fldChar w:fldCharType="begin"/>
          </w:r>
          <w:r>
            <w:rPr>
              <w:noProof/>
              <w:webHidden/>
            </w:rPr>
            <w:instrText xml:space="preserve"> PAGEREF _Toc189225408 \h </w:instrText>
          </w:r>
          <w:r>
            <w:rPr>
              <w:noProof/>
              <w:webHidden/>
            </w:rPr>
          </w:r>
          <w:r>
            <w:rPr>
              <w:noProof/>
              <w:webHidden/>
            </w:rPr>
            <w:fldChar w:fldCharType="separate"/>
          </w:r>
          <w:ins w:id="124" w:author="Claire Goult (NESO)" w:date="2025-05-21T11:40:00Z" w16du:dateUtc="2025-05-21T10:40:00Z">
            <w:r w:rsidR="005E0650">
              <w:rPr>
                <w:noProof/>
                <w:webHidden/>
              </w:rPr>
              <w:t>26</w:t>
            </w:r>
          </w:ins>
          <w:del w:id="125" w:author="Claire Goult (NESO)" w:date="2025-05-21T11:40:00Z" w16du:dateUtc="2025-05-21T10:40:00Z">
            <w:r w:rsidDel="005E0650">
              <w:rPr>
                <w:noProof/>
                <w:webHidden/>
              </w:rPr>
              <w:delText>28</w:delText>
            </w:r>
          </w:del>
          <w:r>
            <w:rPr>
              <w:noProof/>
              <w:webHidden/>
            </w:rPr>
            <w:fldChar w:fldCharType="end"/>
          </w:r>
          <w:r>
            <w:fldChar w:fldCharType="end"/>
          </w:r>
        </w:p>
        <w:p w14:paraId="6BC849E7" w14:textId="0A373FC5"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"_Toc189225409"</w:instrText>
          </w:r>
          <w:r>
            <w:fldChar w:fldCharType="separate"/>
          </w:r>
          <w:r w:rsidRPr="00B14DE6">
            <w:rPr>
              <w:rStyle w:val="Hyperlink"/>
              <w:noProof/>
            </w:rPr>
            <w:t>9.2.1 VT Specifications</w:t>
          </w:r>
          <w:r>
            <w:rPr>
              <w:noProof/>
              <w:webHidden/>
            </w:rPr>
            <w:tab/>
          </w:r>
          <w:r>
            <w:rPr>
              <w:noProof/>
              <w:webHidden/>
            </w:rPr>
            <w:fldChar w:fldCharType="begin"/>
          </w:r>
          <w:r>
            <w:rPr>
              <w:noProof/>
              <w:webHidden/>
            </w:rPr>
            <w:instrText xml:space="preserve"> PAGEREF _Toc189225409 \h </w:instrText>
          </w:r>
          <w:r>
            <w:rPr>
              <w:noProof/>
              <w:webHidden/>
            </w:rPr>
          </w:r>
          <w:r>
            <w:rPr>
              <w:noProof/>
              <w:webHidden/>
            </w:rPr>
            <w:fldChar w:fldCharType="separate"/>
          </w:r>
          <w:ins w:id="126" w:author="Claire Goult (NESO)" w:date="2025-05-21T11:40:00Z" w16du:dateUtc="2025-05-21T10:40:00Z">
            <w:r w:rsidR="005E0650">
              <w:rPr>
                <w:noProof/>
                <w:webHidden/>
              </w:rPr>
              <w:t>26</w:t>
            </w:r>
          </w:ins>
          <w:del w:id="127" w:author="Claire Goult (NESO)" w:date="2025-05-21T11:40:00Z" w16du:dateUtc="2025-05-21T10:40:00Z">
            <w:r w:rsidDel="005E0650">
              <w:rPr>
                <w:noProof/>
                <w:webHidden/>
              </w:rPr>
              <w:delText>28</w:delText>
            </w:r>
          </w:del>
          <w:r>
            <w:rPr>
              <w:noProof/>
              <w:webHidden/>
            </w:rPr>
            <w:fldChar w:fldCharType="end"/>
          </w:r>
          <w:r>
            <w:fldChar w:fldCharType="end"/>
          </w:r>
        </w:p>
        <w:p w14:paraId="7DC81C4C" w14:textId="04961261" w:rsidR="00B80F94" w:rsidRDefault="00B80F94">
          <w:pPr>
            <w:pStyle w:val="TOC1"/>
            <w:tabs>
              <w:tab w:val="left" w:pos="720"/>
              <w:tab w:val="right" w:leader="dot" w:pos="9016"/>
            </w:tabs>
            <w:rPr>
              <w:rFonts w:eastAsiaTheme="minorEastAsia"/>
              <w:noProof/>
              <w:sz w:val="24"/>
              <w:szCs w:val="24"/>
              <w:lang w:eastAsia="en-GB"/>
            </w:rPr>
          </w:pPr>
          <w:r>
            <w:fldChar w:fldCharType="begin"/>
          </w:r>
          <w:r>
            <w:instrText>HYPERLINK \l "_Toc189225410"</w:instrText>
          </w:r>
          <w:r>
            <w:fldChar w:fldCharType="separate"/>
          </w:r>
          <w:r w:rsidRPr="00B14DE6">
            <w:rPr>
              <w:rStyle w:val="Hyperlink"/>
              <w:noProof/>
            </w:rPr>
            <w:t>10.</w:t>
          </w:r>
          <w:r>
            <w:rPr>
              <w:rFonts w:eastAsiaTheme="minorEastAsia"/>
              <w:noProof/>
              <w:sz w:val="24"/>
              <w:szCs w:val="24"/>
              <w:lang w:eastAsia="en-GB"/>
            </w:rPr>
            <w:tab/>
          </w:r>
          <w:r w:rsidRPr="00B14DE6">
            <w:rPr>
              <w:rStyle w:val="Hyperlink"/>
              <w:noProof/>
            </w:rPr>
            <w:t>Protection &amp; Control</w:t>
          </w:r>
          <w:r>
            <w:rPr>
              <w:noProof/>
              <w:webHidden/>
            </w:rPr>
            <w:tab/>
          </w:r>
          <w:r>
            <w:rPr>
              <w:noProof/>
              <w:webHidden/>
            </w:rPr>
            <w:fldChar w:fldCharType="begin"/>
          </w:r>
          <w:r>
            <w:rPr>
              <w:noProof/>
              <w:webHidden/>
            </w:rPr>
            <w:instrText xml:space="preserve"> PAGEREF _Toc189225410 \h </w:instrText>
          </w:r>
          <w:r>
            <w:rPr>
              <w:noProof/>
              <w:webHidden/>
            </w:rPr>
          </w:r>
          <w:r>
            <w:rPr>
              <w:noProof/>
              <w:webHidden/>
            </w:rPr>
            <w:fldChar w:fldCharType="separate"/>
          </w:r>
          <w:ins w:id="128" w:author="Claire Goult (NESO)" w:date="2025-05-21T11:40:00Z" w16du:dateUtc="2025-05-21T10:40:00Z">
            <w:r w:rsidR="005E0650">
              <w:rPr>
                <w:noProof/>
                <w:webHidden/>
              </w:rPr>
              <w:t>27</w:t>
            </w:r>
          </w:ins>
          <w:del w:id="129" w:author="Claire Goult (NESO)" w:date="2025-05-21T11:40:00Z" w16du:dateUtc="2025-05-21T10:40:00Z">
            <w:r w:rsidDel="005E0650">
              <w:rPr>
                <w:noProof/>
                <w:webHidden/>
              </w:rPr>
              <w:delText>29</w:delText>
            </w:r>
          </w:del>
          <w:r>
            <w:rPr>
              <w:noProof/>
              <w:webHidden/>
            </w:rPr>
            <w:fldChar w:fldCharType="end"/>
          </w:r>
          <w:r>
            <w:fldChar w:fldCharType="end"/>
          </w:r>
        </w:p>
        <w:p w14:paraId="00F299B5" w14:textId="0C4BD45B"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"_Toc189225411"</w:instrText>
          </w:r>
          <w:r>
            <w:fldChar w:fldCharType="separate"/>
          </w:r>
          <w:r w:rsidRPr="00B14DE6">
            <w:rPr>
              <w:rStyle w:val="Hyperlink"/>
              <w:noProof/>
            </w:rPr>
            <w:t xml:space="preserve">10.1 </w:t>
          </w:r>
          <w:r>
            <w:rPr>
              <w:rFonts w:eastAsiaTheme="minorEastAsia"/>
              <w:noProof/>
              <w:sz w:val="24"/>
              <w:szCs w:val="24"/>
              <w:lang w:eastAsia="en-GB"/>
            </w:rPr>
            <w:tab/>
          </w:r>
          <w:r w:rsidRPr="00B14DE6">
            <w:rPr>
              <w:rStyle w:val="Hyperlink"/>
              <w:noProof/>
            </w:rPr>
            <w:t>Protection Types</w:t>
          </w:r>
          <w:r>
            <w:rPr>
              <w:noProof/>
              <w:webHidden/>
            </w:rPr>
            <w:tab/>
          </w:r>
          <w:r>
            <w:rPr>
              <w:noProof/>
              <w:webHidden/>
            </w:rPr>
            <w:fldChar w:fldCharType="begin"/>
          </w:r>
          <w:r>
            <w:rPr>
              <w:noProof/>
              <w:webHidden/>
            </w:rPr>
            <w:instrText xml:space="preserve"> PAGEREF _Toc189225411 \h </w:instrText>
          </w:r>
          <w:r>
            <w:rPr>
              <w:noProof/>
              <w:webHidden/>
            </w:rPr>
          </w:r>
          <w:r>
            <w:rPr>
              <w:noProof/>
              <w:webHidden/>
            </w:rPr>
            <w:fldChar w:fldCharType="separate"/>
          </w:r>
          <w:ins w:id="130" w:author="Claire Goult (NESO)" w:date="2025-05-21T11:40:00Z" w16du:dateUtc="2025-05-21T10:40:00Z">
            <w:r w:rsidR="005E0650">
              <w:rPr>
                <w:noProof/>
                <w:webHidden/>
              </w:rPr>
              <w:t>27</w:t>
            </w:r>
          </w:ins>
          <w:del w:id="131" w:author="Claire Goult (NESO)" w:date="2025-05-21T11:40:00Z" w16du:dateUtc="2025-05-21T10:40:00Z">
            <w:r w:rsidDel="005E0650">
              <w:rPr>
                <w:noProof/>
                <w:webHidden/>
              </w:rPr>
              <w:delText>29</w:delText>
            </w:r>
          </w:del>
          <w:r>
            <w:rPr>
              <w:noProof/>
              <w:webHidden/>
            </w:rPr>
            <w:fldChar w:fldCharType="end"/>
          </w:r>
          <w:r>
            <w:fldChar w:fldCharType="end"/>
          </w:r>
        </w:p>
        <w:p w14:paraId="75FF5F3C" w14:textId="541E549D"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"_Toc189225412"</w:instrText>
          </w:r>
          <w:r>
            <w:fldChar w:fldCharType="separate"/>
          </w:r>
          <w:r w:rsidRPr="00B14DE6">
            <w:rPr>
              <w:rStyle w:val="Hyperlink"/>
              <w:noProof/>
            </w:rPr>
            <w:t>10.1.1 Protection Environmental Requirements</w:t>
          </w:r>
          <w:r>
            <w:rPr>
              <w:noProof/>
              <w:webHidden/>
            </w:rPr>
            <w:tab/>
          </w:r>
          <w:r>
            <w:rPr>
              <w:noProof/>
              <w:webHidden/>
            </w:rPr>
            <w:fldChar w:fldCharType="begin"/>
          </w:r>
          <w:r>
            <w:rPr>
              <w:noProof/>
              <w:webHidden/>
            </w:rPr>
            <w:instrText xml:space="preserve"> PAGEREF _Toc189225412 \h </w:instrText>
          </w:r>
          <w:r>
            <w:rPr>
              <w:noProof/>
              <w:webHidden/>
            </w:rPr>
          </w:r>
          <w:r>
            <w:rPr>
              <w:noProof/>
              <w:webHidden/>
            </w:rPr>
            <w:fldChar w:fldCharType="separate"/>
          </w:r>
          <w:ins w:id="132" w:author="Claire Goult (NESO)" w:date="2025-05-21T11:40:00Z" w16du:dateUtc="2025-05-21T10:40:00Z">
            <w:r w:rsidR="005E0650">
              <w:rPr>
                <w:noProof/>
                <w:webHidden/>
              </w:rPr>
              <w:t>27</w:t>
            </w:r>
          </w:ins>
          <w:del w:id="133" w:author="Claire Goult (NESO)" w:date="2025-05-21T11:40:00Z" w16du:dateUtc="2025-05-21T10:40:00Z">
            <w:r w:rsidDel="005E0650">
              <w:rPr>
                <w:noProof/>
                <w:webHidden/>
              </w:rPr>
              <w:delText>29</w:delText>
            </w:r>
          </w:del>
          <w:r>
            <w:rPr>
              <w:noProof/>
              <w:webHidden/>
            </w:rPr>
            <w:fldChar w:fldCharType="end"/>
          </w:r>
          <w:r>
            <w:fldChar w:fldCharType="end"/>
          </w:r>
        </w:p>
        <w:p w14:paraId="60F580A0" w14:textId="2AA0F5A9"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"_Toc189225413"</w:instrText>
          </w:r>
          <w:r>
            <w:fldChar w:fldCharType="separate"/>
          </w:r>
          <w:r w:rsidRPr="00B14DE6">
            <w:rPr>
              <w:rStyle w:val="Hyperlink"/>
              <w:noProof/>
            </w:rPr>
            <w:t>10.1.2 Protection Functional Requirements</w:t>
          </w:r>
          <w:r>
            <w:rPr>
              <w:noProof/>
              <w:webHidden/>
            </w:rPr>
            <w:tab/>
          </w:r>
          <w:r>
            <w:rPr>
              <w:noProof/>
              <w:webHidden/>
            </w:rPr>
            <w:fldChar w:fldCharType="begin"/>
          </w:r>
          <w:r>
            <w:rPr>
              <w:noProof/>
              <w:webHidden/>
            </w:rPr>
            <w:instrText xml:space="preserve"> PAGEREF _Toc189225413 \h </w:instrText>
          </w:r>
          <w:r>
            <w:rPr>
              <w:noProof/>
              <w:webHidden/>
            </w:rPr>
          </w:r>
          <w:r>
            <w:rPr>
              <w:noProof/>
              <w:webHidden/>
            </w:rPr>
            <w:fldChar w:fldCharType="separate"/>
          </w:r>
          <w:ins w:id="134" w:author="Claire Goult (NESO)" w:date="2025-05-21T11:40:00Z" w16du:dateUtc="2025-05-21T10:40:00Z">
            <w:r w:rsidR="005E0650">
              <w:rPr>
                <w:noProof/>
                <w:webHidden/>
              </w:rPr>
              <w:t>28</w:t>
            </w:r>
          </w:ins>
          <w:del w:id="135" w:author="Claire Goult (NESO)" w:date="2025-05-21T11:40:00Z" w16du:dateUtc="2025-05-21T10:40:00Z">
            <w:r w:rsidDel="005E0650">
              <w:rPr>
                <w:noProof/>
                <w:webHidden/>
              </w:rPr>
              <w:delText>30</w:delText>
            </w:r>
          </w:del>
          <w:r>
            <w:rPr>
              <w:noProof/>
              <w:webHidden/>
            </w:rPr>
            <w:fldChar w:fldCharType="end"/>
          </w:r>
          <w:r>
            <w:fldChar w:fldCharType="end"/>
          </w:r>
        </w:p>
        <w:p w14:paraId="45545ADC" w14:textId="7BFD1A13"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"_Toc189225414"</w:instrText>
          </w:r>
          <w:r>
            <w:fldChar w:fldCharType="separate"/>
          </w:r>
          <w:r w:rsidRPr="00B14DE6">
            <w:rPr>
              <w:rStyle w:val="Hyperlink"/>
              <w:noProof/>
            </w:rPr>
            <w:t>10.1.3 DC Trip Relay Requirements</w:t>
          </w:r>
          <w:r>
            <w:rPr>
              <w:noProof/>
              <w:webHidden/>
            </w:rPr>
            <w:tab/>
          </w:r>
          <w:r>
            <w:rPr>
              <w:noProof/>
              <w:webHidden/>
            </w:rPr>
            <w:fldChar w:fldCharType="begin"/>
          </w:r>
          <w:r>
            <w:rPr>
              <w:noProof/>
              <w:webHidden/>
            </w:rPr>
            <w:instrText xml:space="preserve"> PAGEREF _Toc189225414 \h </w:instrText>
          </w:r>
          <w:r>
            <w:rPr>
              <w:noProof/>
              <w:webHidden/>
            </w:rPr>
          </w:r>
          <w:r>
            <w:rPr>
              <w:noProof/>
              <w:webHidden/>
            </w:rPr>
            <w:fldChar w:fldCharType="separate"/>
          </w:r>
          <w:ins w:id="136" w:author="Claire Goult (NESO)" w:date="2025-05-21T11:40:00Z" w16du:dateUtc="2025-05-21T10:40:00Z">
            <w:r w:rsidR="005E0650">
              <w:rPr>
                <w:noProof/>
                <w:webHidden/>
              </w:rPr>
              <w:t>28</w:t>
            </w:r>
          </w:ins>
          <w:del w:id="137" w:author="Claire Goult (NESO)" w:date="2025-05-21T11:40:00Z" w16du:dateUtc="2025-05-21T10:40:00Z">
            <w:r w:rsidDel="005E0650">
              <w:rPr>
                <w:noProof/>
                <w:webHidden/>
              </w:rPr>
              <w:delText>30</w:delText>
            </w:r>
          </w:del>
          <w:r>
            <w:rPr>
              <w:noProof/>
              <w:webHidden/>
            </w:rPr>
            <w:fldChar w:fldCharType="end"/>
          </w:r>
          <w:r>
            <w:fldChar w:fldCharType="end"/>
          </w:r>
        </w:p>
        <w:p w14:paraId="502E7081" w14:textId="37DE4842"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"_Toc189225415"</w:instrText>
          </w:r>
          <w:r>
            <w:fldChar w:fldCharType="separate"/>
          </w:r>
          <w:r w:rsidRPr="00B14DE6">
            <w:rPr>
              <w:rStyle w:val="Hyperlink"/>
              <w:noProof/>
            </w:rPr>
            <w:t>10.1.4 Tele-protection Communications</w:t>
          </w:r>
          <w:r>
            <w:rPr>
              <w:noProof/>
              <w:webHidden/>
            </w:rPr>
            <w:tab/>
          </w:r>
          <w:r>
            <w:rPr>
              <w:noProof/>
              <w:webHidden/>
            </w:rPr>
            <w:fldChar w:fldCharType="begin"/>
          </w:r>
          <w:r>
            <w:rPr>
              <w:noProof/>
              <w:webHidden/>
            </w:rPr>
            <w:instrText xml:space="preserve"> PAGEREF _Toc189225415 \h </w:instrText>
          </w:r>
          <w:r>
            <w:rPr>
              <w:noProof/>
              <w:webHidden/>
            </w:rPr>
          </w:r>
          <w:r>
            <w:rPr>
              <w:noProof/>
              <w:webHidden/>
            </w:rPr>
            <w:fldChar w:fldCharType="separate"/>
          </w:r>
          <w:ins w:id="138" w:author="Claire Goult (NESO)" w:date="2025-05-21T11:40:00Z" w16du:dateUtc="2025-05-21T10:40:00Z">
            <w:r w:rsidR="005E0650">
              <w:rPr>
                <w:noProof/>
                <w:webHidden/>
              </w:rPr>
              <w:t>28</w:t>
            </w:r>
          </w:ins>
          <w:del w:id="139" w:author="Claire Goult (NESO)" w:date="2025-05-21T11:40:00Z" w16du:dateUtc="2025-05-21T10:40:00Z">
            <w:r w:rsidDel="005E0650">
              <w:rPr>
                <w:noProof/>
                <w:webHidden/>
              </w:rPr>
              <w:delText>30</w:delText>
            </w:r>
          </w:del>
          <w:r>
            <w:rPr>
              <w:noProof/>
              <w:webHidden/>
            </w:rPr>
            <w:fldChar w:fldCharType="end"/>
          </w:r>
          <w:r>
            <w:fldChar w:fldCharType="end"/>
          </w:r>
        </w:p>
        <w:p w14:paraId="209EE2C0" w14:textId="6586E178"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"_Toc189225416"</w:instrText>
          </w:r>
          <w:r>
            <w:fldChar w:fldCharType="separate"/>
          </w:r>
          <w:r w:rsidRPr="00B14DE6">
            <w:rPr>
              <w:rStyle w:val="Hyperlink"/>
              <w:noProof/>
            </w:rPr>
            <w:t xml:space="preserve">10.2 </w:t>
          </w:r>
          <w:r>
            <w:rPr>
              <w:rFonts w:eastAsiaTheme="minorEastAsia"/>
              <w:noProof/>
              <w:sz w:val="24"/>
              <w:szCs w:val="24"/>
              <w:lang w:eastAsia="en-GB"/>
            </w:rPr>
            <w:tab/>
          </w:r>
          <w:r w:rsidRPr="00B14DE6">
            <w:rPr>
              <w:rStyle w:val="Hyperlink"/>
              <w:noProof/>
            </w:rPr>
            <w:t>Circuit-Breaker Fault Protection and Clearance Times</w:t>
          </w:r>
          <w:r>
            <w:rPr>
              <w:noProof/>
              <w:webHidden/>
            </w:rPr>
            <w:tab/>
          </w:r>
          <w:r>
            <w:rPr>
              <w:noProof/>
              <w:webHidden/>
            </w:rPr>
            <w:fldChar w:fldCharType="begin"/>
          </w:r>
          <w:r>
            <w:rPr>
              <w:noProof/>
              <w:webHidden/>
            </w:rPr>
            <w:instrText xml:space="preserve"> PAGEREF _Toc189225416 \h </w:instrText>
          </w:r>
          <w:r>
            <w:rPr>
              <w:noProof/>
              <w:webHidden/>
            </w:rPr>
          </w:r>
          <w:r>
            <w:rPr>
              <w:noProof/>
              <w:webHidden/>
            </w:rPr>
            <w:fldChar w:fldCharType="separate"/>
          </w:r>
          <w:ins w:id="140" w:author="Claire Goult (NESO)" w:date="2025-05-21T11:40:00Z" w16du:dateUtc="2025-05-21T10:40:00Z">
            <w:r w:rsidR="005E0650">
              <w:rPr>
                <w:noProof/>
                <w:webHidden/>
              </w:rPr>
              <w:t>28</w:t>
            </w:r>
          </w:ins>
          <w:del w:id="141" w:author="Claire Goult (NESO)" w:date="2025-05-21T11:40:00Z" w16du:dateUtc="2025-05-21T10:40:00Z">
            <w:r w:rsidDel="005E0650">
              <w:rPr>
                <w:noProof/>
                <w:webHidden/>
              </w:rPr>
              <w:delText>30</w:delText>
            </w:r>
          </w:del>
          <w:r>
            <w:rPr>
              <w:noProof/>
              <w:webHidden/>
            </w:rPr>
            <w:fldChar w:fldCharType="end"/>
          </w:r>
          <w:r>
            <w:fldChar w:fldCharType="end"/>
          </w:r>
        </w:p>
        <w:p w14:paraId="0A6DAA15" w14:textId="02849C1A" w:rsidR="00B80F94" w:rsidRDefault="00B80F94">
          <w:pPr>
            <w:pStyle w:val="TOC2"/>
            <w:tabs>
              <w:tab w:val="left" w:pos="960"/>
              <w:tab w:val="right" w:leader="dot" w:pos="9016"/>
            </w:tabs>
            <w:rPr>
              <w:rFonts w:eastAsiaTheme="minorEastAsia"/>
              <w:noProof/>
              <w:sz w:val="24"/>
              <w:szCs w:val="24"/>
              <w:lang w:eastAsia="en-GB"/>
            </w:rPr>
          </w:pPr>
          <w:r>
            <w:lastRenderedPageBreak/>
            <w:fldChar w:fldCharType="begin"/>
          </w:r>
          <w:r>
            <w:instrText>HYPERLINK \l "_Toc189225417"</w:instrText>
          </w:r>
          <w:r>
            <w:fldChar w:fldCharType="separate"/>
          </w:r>
          <w:r w:rsidRPr="00B14DE6">
            <w:rPr>
              <w:rStyle w:val="Hyperlink"/>
              <w:noProof/>
            </w:rPr>
            <w:t xml:space="preserve">10.3 </w:t>
          </w:r>
          <w:r>
            <w:rPr>
              <w:rFonts w:eastAsiaTheme="minorEastAsia"/>
              <w:noProof/>
              <w:sz w:val="24"/>
              <w:szCs w:val="24"/>
              <w:lang w:eastAsia="en-GB"/>
            </w:rPr>
            <w:tab/>
          </w:r>
          <w:r w:rsidRPr="00B14DE6">
            <w:rPr>
              <w:rStyle w:val="Hyperlink"/>
              <w:noProof/>
            </w:rPr>
            <w:t>Multi-Pole Opening/Tripping and Auto-Reclosing</w:t>
          </w:r>
          <w:r>
            <w:rPr>
              <w:noProof/>
              <w:webHidden/>
            </w:rPr>
            <w:tab/>
          </w:r>
          <w:r>
            <w:rPr>
              <w:noProof/>
              <w:webHidden/>
            </w:rPr>
            <w:fldChar w:fldCharType="begin"/>
          </w:r>
          <w:r>
            <w:rPr>
              <w:noProof/>
              <w:webHidden/>
            </w:rPr>
            <w:instrText xml:space="preserve"> PAGEREF _Toc189225417 \h </w:instrText>
          </w:r>
          <w:r>
            <w:rPr>
              <w:noProof/>
              <w:webHidden/>
            </w:rPr>
          </w:r>
          <w:r>
            <w:rPr>
              <w:noProof/>
              <w:webHidden/>
            </w:rPr>
            <w:fldChar w:fldCharType="separate"/>
          </w:r>
          <w:ins w:id="142" w:author="Claire Goult (NESO)" w:date="2025-05-21T11:40:00Z" w16du:dateUtc="2025-05-21T10:40:00Z">
            <w:r w:rsidR="005E0650">
              <w:rPr>
                <w:noProof/>
                <w:webHidden/>
              </w:rPr>
              <w:t>29</w:t>
            </w:r>
          </w:ins>
          <w:del w:id="143" w:author="Claire Goult (NESO)" w:date="2025-05-21T11:40:00Z" w16du:dateUtc="2025-05-21T10:40:00Z">
            <w:r w:rsidDel="005E0650">
              <w:rPr>
                <w:noProof/>
                <w:webHidden/>
              </w:rPr>
              <w:delText>31</w:delText>
            </w:r>
          </w:del>
          <w:r>
            <w:rPr>
              <w:noProof/>
              <w:webHidden/>
            </w:rPr>
            <w:fldChar w:fldCharType="end"/>
          </w:r>
          <w:r>
            <w:fldChar w:fldCharType="end"/>
          </w:r>
        </w:p>
        <w:p w14:paraId="2C22A24D" w14:textId="34654D50"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"_Toc189225418"</w:instrText>
          </w:r>
          <w:r>
            <w:fldChar w:fldCharType="separate"/>
          </w:r>
          <w:r w:rsidRPr="00B14DE6">
            <w:rPr>
              <w:rStyle w:val="Hyperlink"/>
              <w:noProof/>
            </w:rPr>
            <w:t xml:space="preserve">10.4 </w:t>
          </w:r>
          <w:r>
            <w:rPr>
              <w:rFonts w:eastAsiaTheme="minorEastAsia"/>
              <w:noProof/>
              <w:sz w:val="24"/>
              <w:szCs w:val="24"/>
              <w:lang w:eastAsia="en-GB"/>
            </w:rPr>
            <w:tab/>
          </w:r>
          <w:r w:rsidRPr="00B14DE6">
            <w:rPr>
              <w:rStyle w:val="Hyperlink"/>
              <w:noProof/>
            </w:rPr>
            <w:t>Dynamic System Monitoring</w:t>
          </w:r>
          <w:r>
            <w:rPr>
              <w:noProof/>
              <w:webHidden/>
            </w:rPr>
            <w:tab/>
          </w:r>
          <w:r>
            <w:rPr>
              <w:noProof/>
              <w:webHidden/>
            </w:rPr>
            <w:fldChar w:fldCharType="begin"/>
          </w:r>
          <w:r>
            <w:rPr>
              <w:noProof/>
              <w:webHidden/>
            </w:rPr>
            <w:instrText xml:space="preserve"> PAGEREF _Toc189225418 \h </w:instrText>
          </w:r>
          <w:r>
            <w:rPr>
              <w:noProof/>
              <w:webHidden/>
            </w:rPr>
          </w:r>
          <w:r>
            <w:rPr>
              <w:noProof/>
              <w:webHidden/>
            </w:rPr>
            <w:fldChar w:fldCharType="separate"/>
          </w:r>
          <w:ins w:id="144" w:author="Claire Goult (NESO)" w:date="2025-05-21T11:40:00Z" w16du:dateUtc="2025-05-21T10:40:00Z">
            <w:r w:rsidR="005E0650">
              <w:rPr>
                <w:noProof/>
                <w:webHidden/>
              </w:rPr>
              <w:t>29</w:t>
            </w:r>
          </w:ins>
          <w:del w:id="145" w:author="Claire Goult (NESO)" w:date="2025-05-21T11:40:00Z" w16du:dateUtc="2025-05-21T10:40:00Z">
            <w:r w:rsidDel="005E0650">
              <w:rPr>
                <w:noProof/>
                <w:webHidden/>
              </w:rPr>
              <w:delText>31</w:delText>
            </w:r>
          </w:del>
          <w:r>
            <w:rPr>
              <w:noProof/>
              <w:webHidden/>
            </w:rPr>
            <w:fldChar w:fldCharType="end"/>
          </w:r>
          <w:r>
            <w:fldChar w:fldCharType="end"/>
          </w:r>
        </w:p>
        <w:p w14:paraId="47B92011" w14:textId="2D53D4ED"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"_Toc189225419"</w:instrText>
          </w:r>
          <w:r>
            <w:fldChar w:fldCharType="separate"/>
          </w:r>
          <w:r w:rsidRPr="00B14DE6">
            <w:rPr>
              <w:rStyle w:val="Hyperlink"/>
              <w:noProof/>
            </w:rPr>
            <w:t xml:space="preserve">10.5 </w:t>
          </w:r>
          <w:r>
            <w:rPr>
              <w:rFonts w:eastAsiaTheme="minorEastAsia"/>
              <w:noProof/>
              <w:sz w:val="24"/>
              <w:szCs w:val="24"/>
              <w:lang w:eastAsia="en-GB"/>
            </w:rPr>
            <w:tab/>
          </w:r>
          <w:r w:rsidRPr="00B14DE6">
            <w:rPr>
              <w:rStyle w:val="Hyperlink"/>
              <w:noProof/>
            </w:rPr>
            <w:t>Electronic Equipment Requirements</w:t>
          </w:r>
          <w:r>
            <w:rPr>
              <w:noProof/>
              <w:webHidden/>
            </w:rPr>
            <w:tab/>
          </w:r>
          <w:r>
            <w:rPr>
              <w:noProof/>
              <w:webHidden/>
            </w:rPr>
            <w:fldChar w:fldCharType="begin"/>
          </w:r>
          <w:r>
            <w:rPr>
              <w:noProof/>
              <w:webHidden/>
            </w:rPr>
            <w:instrText xml:space="preserve"> PAGEREF _Toc189225419 \h </w:instrText>
          </w:r>
          <w:r>
            <w:rPr>
              <w:noProof/>
              <w:webHidden/>
            </w:rPr>
          </w:r>
          <w:r>
            <w:rPr>
              <w:noProof/>
              <w:webHidden/>
            </w:rPr>
            <w:fldChar w:fldCharType="separate"/>
          </w:r>
          <w:ins w:id="146" w:author="Claire Goult (NESO)" w:date="2025-05-21T11:40:00Z" w16du:dateUtc="2025-05-21T10:40:00Z">
            <w:r w:rsidR="005E0650">
              <w:rPr>
                <w:noProof/>
                <w:webHidden/>
              </w:rPr>
              <w:t>29</w:t>
            </w:r>
          </w:ins>
          <w:del w:id="147" w:author="Claire Goult (NESO)" w:date="2025-05-21T11:40:00Z" w16du:dateUtc="2025-05-21T10:40:00Z">
            <w:r w:rsidDel="005E0650">
              <w:rPr>
                <w:noProof/>
                <w:webHidden/>
              </w:rPr>
              <w:delText>31</w:delText>
            </w:r>
          </w:del>
          <w:r>
            <w:rPr>
              <w:noProof/>
              <w:webHidden/>
            </w:rPr>
            <w:fldChar w:fldCharType="end"/>
          </w:r>
          <w:r>
            <w:fldChar w:fldCharType="end"/>
          </w:r>
        </w:p>
        <w:p w14:paraId="240FF994" w14:textId="041C50EF"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"_Toc189225420"</w:instrText>
          </w:r>
          <w:r>
            <w:fldChar w:fldCharType="separate"/>
          </w:r>
          <w:r w:rsidRPr="00B14DE6">
            <w:rPr>
              <w:rStyle w:val="Hyperlink"/>
              <w:noProof/>
            </w:rPr>
            <w:t xml:space="preserve">10.6 </w:t>
          </w:r>
          <w:r>
            <w:rPr>
              <w:rFonts w:eastAsiaTheme="minorEastAsia"/>
              <w:noProof/>
              <w:sz w:val="24"/>
              <w:szCs w:val="24"/>
              <w:lang w:eastAsia="en-GB"/>
            </w:rPr>
            <w:tab/>
          </w:r>
          <w:r w:rsidRPr="00B14DE6">
            <w:rPr>
              <w:rStyle w:val="Hyperlink"/>
              <w:noProof/>
            </w:rPr>
            <w:t>SCADA</w:t>
          </w:r>
          <w:r>
            <w:rPr>
              <w:noProof/>
              <w:webHidden/>
            </w:rPr>
            <w:tab/>
          </w:r>
          <w:r>
            <w:rPr>
              <w:noProof/>
              <w:webHidden/>
            </w:rPr>
            <w:fldChar w:fldCharType="begin"/>
          </w:r>
          <w:r>
            <w:rPr>
              <w:noProof/>
              <w:webHidden/>
            </w:rPr>
            <w:instrText xml:space="preserve"> PAGEREF _Toc189225420 \h </w:instrText>
          </w:r>
          <w:r>
            <w:rPr>
              <w:noProof/>
              <w:webHidden/>
            </w:rPr>
          </w:r>
          <w:r>
            <w:rPr>
              <w:noProof/>
              <w:webHidden/>
            </w:rPr>
            <w:fldChar w:fldCharType="separate"/>
          </w:r>
          <w:ins w:id="148" w:author="Claire Goult (NESO)" w:date="2025-05-21T11:40:00Z" w16du:dateUtc="2025-05-21T10:40:00Z">
            <w:r w:rsidR="005E0650">
              <w:rPr>
                <w:noProof/>
                <w:webHidden/>
              </w:rPr>
              <w:t>29</w:t>
            </w:r>
          </w:ins>
          <w:del w:id="149" w:author="Claire Goult (NESO)" w:date="2025-05-21T11:40:00Z" w16du:dateUtc="2025-05-21T10:40:00Z">
            <w:r w:rsidDel="005E0650">
              <w:rPr>
                <w:noProof/>
                <w:webHidden/>
              </w:rPr>
              <w:delText>31</w:delText>
            </w:r>
          </w:del>
          <w:r>
            <w:rPr>
              <w:noProof/>
              <w:webHidden/>
            </w:rPr>
            <w:fldChar w:fldCharType="end"/>
          </w:r>
          <w:r>
            <w:fldChar w:fldCharType="end"/>
          </w:r>
        </w:p>
        <w:p w14:paraId="13E66E99" w14:textId="4D598337" w:rsidR="00B80F94" w:rsidRDefault="00B80F94">
          <w:pPr>
            <w:pStyle w:val="TOC1"/>
            <w:tabs>
              <w:tab w:val="left" w:pos="720"/>
              <w:tab w:val="right" w:leader="dot" w:pos="9016"/>
            </w:tabs>
            <w:rPr>
              <w:rFonts w:eastAsiaTheme="minorEastAsia"/>
              <w:noProof/>
              <w:sz w:val="24"/>
              <w:szCs w:val="24"/>
              <w:lang w:eastAsia="en-GB"/>
            </w:rPr>
          </w:pPr>
          <w:r>
            <w:fldChar w:fldCharType="begin"/>
          </w:r>
          <w:r>
            <w:instrText>HYPERLINK \l "_Toc189225421"</w:instrText>
          </w:r>
          <w:r>
            <w:fldChar w:fldCharType="separate"/>
          </w:r>
          <w:r w:rsidRPr="00B14DE6">
            <w:rPr>
              <w:rStyle w:val="Hyperlink"/>
              <w:noProof/>
            </w:rPr>
            <w:t>11.</w:t>
          </w:r>
          <w:r>
            <w:rPr>
              <w:rFonts w:eastAsiaTheme="minorEastAsia"/>
              <w:noProof/>
              <w:sz w:val="24"/>
              <w:szCs w:val="24"/>
              <w:lang w:eastAsia="en-GB"/>
            </w:rPr>
            <w:tab/>
          </w:r>
          <w:r w:rsidRPr="00B14DE6">
            <w:rPr>
              <w:rStyle w:val="Hyperlink"/>
              <w:noProof/>
            </w:rPr>
            <w:t>Surge Arrestors</w:t>
          </w:r>
          <w:r>
            <w:rPr>
              <w:noProof/>
              <w:webHidden/>
            </w:rPr>
            <w:tab/>
          </w:r>
          <w:r>
            <w:rPr>
              <w:noProof/>
              <w:webHidden/>
            </w:rPr>
            <w:fldChar w:fldCharType="begin"/>
          </w:r>
          <w:r>
            <w:rPr>
              <w:noProof/>
              <w:webHidden/>
            </w:rPr>
            <w:instrText xml:space="preserve"> PAGEREF _Toc189225421 \h </w:instrText>
          </w:r>
          <w:r>
            <w:rPr>
              <w:noProof/>
              <w:webHidden/>
            </w:rPr>
          </w:r>
          <w:r>
            <w:rPr>
              <w:noProof/>
              <w:webHidden/>
            </w:rPr>
            <w:fldChar w:fldCharType="separate"/>
          </w:r>
          <w:ins w:id="150" w:author="Claire Goult (NESO)" w:date="2025-05-21T11:40:00Z" w16du:dateUtc="2025-05-21T10:40:00Z">
            <w:r w:rsidR="005E0650">
              <w:rPr>
                <w:noProof/>
                <w:webHidden/>
              </w:rPr>
              <w:t>29</w:t>
            </w:r>
          </w:ins>
          <w:del w:id="151" w:author="Claire Goult (NESO)" w:date="2025-05-21T11:40:00Z" w16du:dateUtc="2025-05-21T10:40:00Z">
            <w:r w:rsidDel="005E0650">
              <w:rPr>
                <w:noProof/>
                <w:webHidden/>
              </w:rPr>
              <w:delText>31</w:delText>
            </w:r>
          </w:del>
          <w:r>
            <w:rPr>
              <w:noProof/>
              <w:webHidden/>
            </w:rPr>
            <w:fldChar w:fldCharType="end"/>
          </w:r>
          <w:r>
            <w:fldChar w:fldCharType="end"/>
          </w:r>
        </w:p>
        <w:p w14:paraId="0A2D902B" w14:textId="7E0BBD21"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"_Toc189225422"</w:instrText>
          </w:r>
          <w:r>
            <w:fldChar w:fldCharType="separate"/>
          </w:r>
          <w:r w:rsidRPr="00B14DE6">
            <w:rPr>
              <w:rStyle w:val="Hyperlink"/>
              <w:noProof/>
            </w:rPr>
            <w:t>11.1</w:t>
          </w:r>
          <w:r>
            <w:rPr>
              <w:rFonts w:eastAsiaTheme="minorEastAsia"/>
              <w:noProof/>
              <w:sz w:val="24"/>
              <w:szCs w:val="24"/>
              <w:lang w:eastAsia="en-GB"/>
            </w:rPr>
            <w:tab/>
          </w:r>
          <w:r w:rsidRPr="00B14DE6">
            <w:rPr>
              <w:rStyle w:val="Hyperlink"/>
              <w:noProof/>
            </w:rPr>
            <w:t>Surge Arrestors Standards &amp; Specifications</w:t>
          </w:r>
          <w:r>
            <w:rPr>
              <w:noProof/>
              <w:webHidden/>
            </w:rPr>
            <w:tab/>
          </w:r>
          <w:r>
            <w:rPr>
              <w:noProof/>
              <w:webHidden/>
            </w:rPr>
            <w:fldChar w:fldCharType="begin"/>
          </w:r>
          <w:r>
            <w:rPr>
              <w:noProof/>
              <w:webHidden/>
            </w:rPr>
            <w:instrText xml:space="preserve"> PAGEREF _Toc189225422 \h </w:instrText>
          </w:r>
          <w:r>
            <w:rPr>
              <w:noProof/>
              <w:webHidden/>
            </w:rPr>
          </w:r>
          <w:r>
            <w:rPr>
              <w:noProof/>
              <w:webHidden/>
            </w:rPr>
            <w:fldChar w:fldCharType="separate"/>
          </w:r>
          <w:ins w:id="152" w:author="Claire Goult (NESO)" w:date="2025-05-21T11:40:00Z" w16du:dateUtc="2025-05-21T10:40:00Z">
            <w:r w:rsidR="005E0650">
              <w:rPr>
                <w:noProof/>
                <w:webHidden/>
              </w:rPr>
              <w:t>29</w:t>
            </w:r>
          </w:ins>
          <w:del w:id="153" w:author="Claire Goult (NESO)" w:date="2025-05-21T11:40:00Z" w16du:dateUtc="2025-05-21T10:40:00Z">
            <w:r w:rsidDel="005E0650">
              <w:rPr>
                <w:noProof/>
                <w:webHidden/>
              </w:rPr>
              <w:delText>31</w:delText>
            </w:r>
          </w:del>
          <w:r>
            <w:rPr>
              <w:noProof/>
              <w:webHidden/>
            </w:rPr>
            <w:fldChar w:fldCharType="end"/>
          </w:r>
          <w:r>
            <w:fldChar w:fldCharType="end"/>
          </w:r>
        </w:p>
        <w:p w14:paraId="11007806" w14:textId="23638743" w:rsidR="00B80F94" w:rsidRDefault="00B80F94">
          <w:pPr>
            <w:pStyle w:val="TOC2"/>
            <w:tabs>
              <w:tab w:val="right" w:leader="dot" w:pos="9016"/>
            </w:tabs>
            <w:rPr>
              <w:rFonts w:eastAsiaTheme="minorEastAsia"/>
              <w:noProof/>
              <w:sz w:val="24"/>
              <w:szCs w:val="24"/>
              <w:lang w:eastAsia="en-GB"/>
            </w:rPr>
          </w:pPr>
          <w:r>
            <w:fldChar w:fldCharType="begin"/>
          </w:r>
          <w:r>
            <w:instrText>HYPERLINK \l "_Toc189225423"</w:instrText>
          </w:r>
          <w:r>
            <w:fldChar w:fldCharType="separate"/>
          </w:r>
          <w:r w:rsidRPr="00B14DE6">
            <w:rPr>
              <w:rStyle w:val="Hyperlink"/>
              <w:noProof/>
            </w:rPr>
            <w:t>11.2 Surge Arrestors Design &amp; Construction</w:t>
          </w:r>
          <w:r>
            <w:rPr>
              <w:noProof/>
              <w:webHidden/>
            </w:rPr>
            <w:tab/>
          </w:r>
          <w:r>
            <w:rPr>
              <w:noProof/>
              <w:webHidden/>
            </w:rPr>
            <w:fldChar w:fldCharType="begin"/>
          </w:r>
          <w:r>
            <w:rPr>
              <w:noProof/>
              <w:webHidden/>
            </w:rPr>
            <w:instrText xml:space="preserve"> PAGEREF _Toc189225423 \h </w:instrText>
          </w:r>
          <w:r>
            <w:rPr>
              <w:noProof/>
              <w:webHidden/>
            </w:rPr>
          </w:r>
          <w:r>
            <w:rPr>
              <w:noProof/>
              <w:webHidden/>
            </w:rPr>
            <w:fldChar w:fldCharType="separate"/>
          </w:r>
          <w:ins w:id="154" w:author="Claire Goult (NESO)" w:date="2025-05-21T11:40:00Z" w16du:dateUtc="2025-05-21T10:40:00Z">
            <w:r w:rsidR="005E0650">
              <w:rPr>
                <w:noProof/>
                <w:webHidden/>
              </w:rPr>
              <w:t>30</w:t>
            </w:r>
          </w:ins>
          <w:del w:id="155" w:author="Claire Goult (NESO)" w:date="2025-05-21T11:40:00Z" w16du:dateUtc="2025-05-21T10:40:00Z">
            <w:r w:rsidDel="005E0650">
              <w:rPr>
                <w:noProof/>
                <w:webHidden/>
              </w:rPr>
              <w:delText>32</w:delText>
            </w:r>
          </w:del>
          <w:r>
            <w:rPr>
              <w:noProof/>
              <w:webHidden/>
            </w:rPr>
            <w:fldChar w:fldCharType="end"/>
          </w:r>
          <w:r>
            <w:fldChar w:fldCharType="end"/>
          </w:r>
        </w:p>
        <w:p w14:paraId="5A092CB5" w14:textId="3C48DAF3" w:rsidR="00B80F94" w:rsidRDefault="00B80F94">
          <w:pPr>
            <w:pStyle w:val="TOC1"/>
            <w:tabs>
              <w:tab w:val="left" w:pos="720"/>
              <w:tab w:val="right" w:leader="dot" w:pos="9016"/>
            </w:tabs>
            <w:rPr>
              <w:rFonts w:eastAsiaTheme="minorEastAsia"/>
              <w:noProof/>
              <w:sz w:val="24"/>
              <w:szCs w:val="24"/>
              <w:lang w:eastAsia="en-GB"/>
            </w:rPr>
          </w:pPr>
          <w:r>
            <w:fldChar w:fldCharType="begin"/>
          </w:r>
          <w:r>
            <w:instrText>HYPERLINK \l "_Toc189225424"</w:instrText>
          </w:r>
          <w:r>
            <w:fldChar w:fldCharType="separate"/>
          </w:r>
          <w:r w:rsidRPr="00B14DE6">
            <w:rPr>
              <w:rStyle w:val="Hyperlink"/>
              <w:noProof/>
            </w:rPr>
            <w:t>12.</w:t>
          </w:r>
          <w:r>
            <w:rPr>
              <w:rFonts w:eastAsiaTheme="minorEastAsia"/>
              <w:noProof/>
              <w:sz w:val="24"/>
              <w:szCs w:val="24"/>
              <w:lang w:eastAsia="en-GB"/>
            </w:rPr>
            <w:tab/>
          </w:r>
          <w:r w:rsidRPr="00B14DE6">
            <w:rPr>
              <w:rStyle w:val="Hyperlink"/>
              <w:noProof/>
            </w:rPr>
            <w:t>Switchgear</w:t>
          </w:r>
          <w:r>
            <w:rPr>
              <w:noProof/>
              <w:webHidden/>
            </w:rPr>
            <w:tab/>
          </w:r>
          <w:r>
            <w:rPr>
              <w:noProof/>
              <w:webHidden/>
            </w:rPr>
            <w:fldChar w:fldCharType="begin"/>
          </w:r>
          <w:r>
            <w:rPr>
              <w:noProof/>
              <w:webHidden/>
            </w:rPr>
            <w:instrText xml:space="preserve"> PAGEREF _Toc189225424 \h </w:instrText>
          </w:r>
          <w:r>
            <w:rPr>
              <w:noProof/>
              <w:webHidden/>
            </w:rPr>
          </w:r>
          <w:r>
            <w:rPr>
              <w:noProof/>
              <w:webHidden/>
            </w:rPr>
            <w:fldChar w:fldCharType="separate"/>
          </w:r>
          <w:ins w:id="156" w:author="Claire Goult (NESO)" w:date="2025-05-21T11:40:00Z" w16du:dateUtc="2025-05-21T10:40:00Z">
            <w:r w:rsidR="005E0650">
              <w:rPr>
                <w:noProof/>
                <w:webHidden/>
              </w:rPr>
              <w:t>30</w:t>
            </w:r>
          </w:ins>
          <w:del w:id="157" w:author="Claire Goult (NESO)" w:date="2025-05-21T11:40:00Z" w16du:dateUtc="2025-05-21T10:40:00Z">
            <w:r w:rsidDel="005E0650">
              <w:rPr>
                <w:noProof/>
                <w:webHidden/>
              </w:rPr>
              <w:delText>32</w:delText>
            </w:r>
          </w:del>
          <w:r>
            <w:rPr>
              <w:noProof/>
              <w:webHidden/>
            </w:rPr>
            <w:fldChar w:fldCharType="end"/>
          </w:r>
          <w:r>
            <w:fldChar w:fldCharType="end"/>
          </w:r>
        </w:p>
        <w:p w14:paraId="2D05143D" w14:textId="52046C4D"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"_Toc189225425"</w:instrText>
          </w:r>
          <w:r>
            <w:fldChar w:fldCharType="separate"/>
          </w:r>
          <w:r w:rsidRPr="00B14DE6">
            <w:rPr>
              <w:rStyle w:val="Hyperlink"/>
              <w:noProof/>
            </w:rPr>
            <w:t xml:space="preserve">12.1 </w:t>
          </w:r>
          <w:r>
            <w:rPr>
              <w:rFonts w:eastAsiaTheme="minorEastAsia"/>
              <w:noProof/>
              <w:sz w:val="24"/>
              <w:szCs w:val="24"/>
              <w:lang w:eastAsia="en-GB"/>
            </w:rPr>
            <w:tab/>
          </w:r>
          <w:r w:rsidRPr="00B14DE6">
            <w:rPr>
              <w:rStyle w:val="Hyperlink"/>
              <w:noProof/>
            </w:rPr>
            <w:t>Switchgear Ratings</w:t>
          </w:r>
          <w:r>
            <w:rPr>
              <w:noProof/>
              <w:webHidden/>
            </w:rPr>
            <w:tab/>
          </w:r>
          <w:r>
            <w:rPr>
              <w:noProof/>
              <w:webHidden/>
            </w:rPr>
            <w:fldChar w:fldCharType="begin"/>
          </w:r>
          <w:r>
            <w:rPr>
              <w:noProof/>
              <w:webHidden/>
            </w:rPr>
            <w:instrText xml:space="preserve"> PAGEREF _Toc189225425 \h </w:instrText>
          </w:r>
          <w:r>
            <w:rPr>
              <w:noProof/>
              <w:webHidden/>
            </w:rPr>
          </w:r>
          <w:r>
            <w:rPr>
              <w:noProof/>
              <w:webHidden/>
            </w:rPr>
            <w:fldChar w:fldCharType="separate"/>
          </w:r>
          <w:ins w:id="158" w:author="Claire Goult (NESO)" w:date="2025-05-21T11:40:00Z" w16du:dateUtc="2025-05-21T10:40:00Z">
            <w:r w:rsidR="005E0650">
              <w:rPr>
                <w:noProof/>
                <w:webHidden/>
              </w:rPr>
              <w:t>30</w:t>
            </w:r>
          </w:ins>
          <w:del w:id="159" w:author="Claire Goult (NESO)" w:date="2025-05-21T11:40:00Z" w16du:dateUtc="2025-05-21T10:40:00Z">
            <w:r w:rsidDel="005E0650">
              <w:rPr>
                <w:noProof/>
                <w:webHidden/>
              </w:rPr>
              <w:delText>32</w:delText>
            </w:r>
          </w:del>
          <w:r>
            <w:rPr>
              <w:noProof/>
              <w:webHidden/>
            </w:rPr>
            <w:fldChar w:fldCharType="end"/>
          </w:r>
          <w:r>
            <w:fldChar w:fldCharType="end"/>
          </w:r>
        </w:p>
        <w:p w14:paraId="36E644FF" w14:textId="0EBB9F84"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"_Toc189225426"</w:instrText>
          </w:r>
          <w:r>
            <w:fldChar w:fldCharType="separate"/>
          </w:r>
          <w:r w:rsidRPr="00B14DE6">
            <w:rPr>
              <w:rStyle w:val="Hyperlink"/>
              <w:noProof/>
            </w:rPr>
            <w:t xml:space="preserve">12.2 </w:t>
          </w:r>
          <w:r>
            <w:rPr>
              <w:rFonts w:eastAsiaTheme="minorEastAsia"/>
              <w:noProof/>
              <w:sz w:val="24"/>
              <w:szCs w:val="24"/>
              <w:lang w:eastAsia="en-GB"/>
            </w:rPr>
            <w:tab/>
          </w:r>
          <w:r w:rsidRPr="00B14DE6">
            <w:rPr>
              <w:rStyle w:val="Hyperlink"/>
              <w:noProof/>
            </w:rPr>
            <w:t>Gas Insulated Switchgear (GIS)</w:t>
          </w:r>
          <w:r>
            <w:rPr>
              <w:noProof/>
              <w:webHidden/>
            </w:rPr>
            <w:tab/>
          </w:r>
          <w:r>
            <w:rPr>
              <w:noProof/>
              <w:webHidden/>
            </w:rPr>
            <w:fldChar w:fldCharType="begin"/>
          </w:r>
          <w:r>
            <w:rPr>
              <w:noProof/>
              <w:webHidden/>
            </w:rPr>
            <w:instrText xml:space="preserve"> PAGEREF _Toc189225426 \h </w:instrText>
          </w:r>
          <w:r>
            <w:rPr>
              <w:noProof/>
              <w:webHidden/>
            </w:rPr>
          </w:r>
          <w:r>
            <w:rPr>
              <w:noProof/>
              <w:webHidden/>
            </w:rPr>
            <w:fldChar w:fldCharType="separate"/>
          </w:r>
          <w:ins w:id="160" w:author="Claire Goult (NESO)" w:date="2025-05-21T11:40:00Z" w16du:dateUtc="2025-05-21T10:40:00Z">
            <w:r w:rsidR="005E0650">
              <w:rPr>
                <w:noProof/>
                <w:webHidden/>
              </w:rPr>
              <w:t>30</w:t>
            </w:r>
          </w:ins>
          <w:del w:id="161" w:author="Claire Goult (NESO)" w:date="2025-05-21T11:40:00Z" w16du:dateUtc="2025-05-21T10:40:00Z">
            <w:r w:rsidDel="005E0650">
              <w:rPr>
                <w:noProof/>
                <w:webHidden/>
              </w:rPr>
              <w:delText>32</w:delText>
            </w:r>
          </w:del>
          <w:r>
            <w:rPr>
              <w:noProof/>
              <w:webHidden/>
            </w:rPr>
            <w:fldChar w:fldCharType="end"/>
          </w:r>
          <w:r>
            <w:fldChar w:fldCharType="end"/>
          </w:r>
        </w:p>
        <w:p w14:paraId="3AF1C680" w14:textId="4EE340C0"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"_Toc189225427"</w:instrText>
          </w:r>
          <w:r>
            <w:fldChar w:fldCharType="separate"/>
          </w:r>
          <w:r w:rsidRPr="00B14DE6">
            <w:rPr>
              <w:rStyle w:val="Hyperlink"/>
              <w:noProof/>
            </w:rPr>
            <w:t>12.2.1</w:t>
          </w:r>
          <w:r>
            <w:rPr>
              <w:rFonts w:eastAsiaTheme="minorEastAsia"/>
              <w:noProof/>
              <w:sz w:val="24"/>
              <w:szCs w:val="24"/>
              <w:lang w:eastAsia="en-GB"/>
            </w:rPr>
            <w:tab/>
          </w:r>
          <w:r w:rsidRPr="00B14DE6">
            <w:rPr>
              <w:rStyle w:val="Hyperlink"/>
              <w:noProof/>
            </w:rPr>
            <w:t>GIS Standards &amp; Specifications</w:t>
          </w:r>
          <w:r>
            <w:rPr>
              <w:noProof/>
              <w:webHidden/>
            </w:rPr>
            <w:tab/>
          </w:r>
          <w:r>
            <w:rPr>
              <w:noProof/>
              <w:webHidden/>
            </w:rPr>
            <w:fldChar w:fldCharType="begin"/>
          </w:r>
          <w:r>
            <w:rPr>
              <w:noProof/>
              <w:webHidden/>
            </w:rPr>
            <w:instrText xml:space="preserve"> PAGEREF _Toc189225427 \h </w:instrText>
          </w:r>
          <w:r>
            <w:rPr>
              <w:noProof/>
              <w:webHidden/>
            </w:rPr>
          </w:r>
          <w:r>
            <w:rPr>
              <w:noProof/>
              <w:webHidden/>
            </w:rPr>
            <w:fldChar w:fldCharType="separate"/>
          </w:r>
          <w:ins w:id="162" w:author="Claire Goult (NESO)" w:date="2025-05-21T11:40:00Z" w16du:dateUtc="2025-05-21T10:40:00Z">
            <w:r w:rsidR="005E0650">
              <w:rPr>
                <w:noProof/>
                <w:webHidden/>
              </w:rPr>
              <w:t>30</w:t>
            </w:r>
          </w:ins>
          <w:del w:id="163" w:author="Claire Goult (NESO)" w:date="2025-05-21T11:40:00Z" w16du:dateUtc="2025-05-21T10:40:00Z">
            <w:r w:rsidDel="005E0650">
              <w:rPr>
                <w:noProof/>
                <w:webHidden/>
              </w:rPr>
              <w:delText>32</w:delText>
            </w:r>
          </w:del>
          <w:r>
            <w:rPr>
              <w:noProof/>
              <w:webHidden/>
            </w:rPr>
            <w:fldChar w:fldCharType="end"/>
          </w:r>
          <w:r>
            <w:fldChar w:fldCharType="end"/>
          </w:r>
        </w:p>
        <w:p w14:paraId="6858EA80" w14:textId="7F37EF9F" w:rsidR="00B80F94" w:rsidRDefault="00B80F94">
          <w:pPr>
            <w:pStyle w:val="TOC3"/>
            <w:tabs>
              <w:tab w:val="left" w:pos="1440"/>
              <w:tab w:val="right" w:leader="dot" w:pos="9016"/>
            </w:tabs>
            <w:rPr>
              <w:rFonts w:eastAsiaTheme="minorEastAsia"/>
              <w:noProof/>
              <w:sz w:val="24"/>
              <w:szCs w:val="24"/>
              <w:lang w:eastAsia="en-GB"/>
            </w:rPr>
          </w:pPr>
          <w:r>
            <w:fldChar w:fldCharType="begin"/>
          </w:r>
          <w:r>
            <w:instrText>HYPERLINK \l "_Toc189225428"</w:instrText>
          </w:r>
          <w:r>
            <w:fldChar w:fldCharType="separate"/>
          </w:r>
          <w:r w:rsidRPr="00B14DE6">
            <w:rPr>
              <w:rStyle w:val="Hyperlink"/>
              <w:noProof/>
            </w:rPr>
            <w:t>12.2.2</w:t>
          </w:r>
          <w:r>
            <w:rPr>
              <w:rFonts w:eastAsiaTheme="minorEastAsia"/>
              <w:noProof/>
              <w:sz w:val="24"/>
              <w:szCs w:val="24"/>
              <w:lang w:eastAsia="en-GB"/>
            </w:rPr>
            <w:tab/>
          </w:r>
          <w:r w:rsidRPr="00B14DE6">
            <w:rPr>
              <w:rStyle w:val="Hyperlink"/>
              <w:noProof/>
            </w:rPr>
            <w:t>GIS Design &amp; Construction</w:t>
          </w:r>
          <w:r>
            <w:rPr>
              <w:noProof/>
              <w:webHidden/>
            </w:rPr>
            <w:tab/>
          </w:r>
          <w:r>
            <w:rPr>
              <w:noProof/>
              <w:webHidden/>
            </w:rPr>
            <w:fldChar w:fldCharType="begin"/>
          </w:r>
          <w:r>
            <w:rPr>
              <w:noProof/>
              <w:webHidden/>
            </w:rPr>
            <w:instrText xml:space="preserve"> PAGEREF _Toc189225428 \h </w:instrText>
          </w:r>
          <w:r>
            <w:rPr>
              <w:noProof/>
              <w:webHidden/>
            </w:rPr>
          </w:r>
          <w:r>
            <w:rPr>
              <w:noProof/>
              <w:webHidden/>
            </w:rPr>
            <w:fldChar w:fldCharType="separate"/>
          </w:r>
          <w:ins w:id="164" w:author="Claire Goult (NESO)" w:date="2025-05-21T11:40:00Z" w16du:dateUtc="2025-05-21T10:40:00Z">
            <w:r w:rsidR="005E0650">
              <w:rPr>
                <w:noProof/>
                <w:webHidden/>
              </w:rPr>
              <w:t>30</w:t>
            </w:r>
          </w:ins>
          <w:del w:id="165" w:author="Claire Goult (NESO)" w:date="2025-05-21T11:40:00Z" w16du:dateUtc="2025-05-21T10:40:00Z">
            <w:r w:rsidDel="005E0650">
              <w:rPr>
                <w:noProof/>
                <w:webHidden/>
              </w:rPr>
              <w:delText>32</w:delText>
            </w:r>
          </w:del>
          <w:r>
            <w:rPr>
              <w:noProof/>
              <w:webHidden/>
            </w:rPr>
            <w:fldChar w:fldCharType="end"/>
          </w:r>
          <w:r>
            <w:fldChar w:fldCharType="end"/>
          </w:r>
        </w:p>
        <w:p w14:paraId="36290DB6" w14:textId="1FF099DB"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"_Toc189225429"</w:instrText>
          </w:r>
          <w:r>
            <w:fldChar w:fldCharType="separate"/>
          </w:r>
          <w:r w:rsidRPr="00B14DE6">
            <w:rPr>
              <w:rStyle w:val="Hyperlink"/>
              <w:noProof/>
            </w:rPr>
            <w:t xml:space="preserve">12.3 </w:t>
          </w:r>
          <w:r>
            <w:rPr>
              <w:rFonts w:eastAsiaTheme="minorEastAsia"/>
              <w:noProof/>
              <w:sz w:val="24"/>
              <w:szCs w:val="24"/>
              <w:lang w:eastAsia="en-GB"/>
            </w:rPr>
            <w:tab/>
          </w:r>
          <w:r w:rsidRPr="00B14DE6">
            <w:rPr>
              <w:rStyle w:val="Hyperlink"/>
              <w:noProof/>
            </w:rPr>
            <w:t>Circuit-Breakers</w:t>
          </w:r>
          <w:r>
            <w:rPr>
              <w:noProof/>
              <w:webHidden/>
            </w:rPr>
            <w:tab/>
          </w:r>
          <w:r>
            <w:rPr>
              <w:noProof/>
              <w:webHidden/>
            </w:rPr>
            <w:fldChar w:fldCharType="begin"/>
          </w:r>
          <w:r>
            <w:rPr>
              <w:noProof/>
              <w:webHidden/>
            </w:rPr>
            <w:instrText xml:space="preserve"> PAGEREF _Toc189225429 \h </w:instrText>
          </w:r>
          <w:r>
            <w:rPr>
              <w:noProof/>
              <w:webHidden/>
            </w:rPr>
          </w:r>
          <w:r>
            <w:rPr>
              <w:noProof/>
              <w:webHidden/>
            </w:rPr>
            <w:fldChar w:fldCharType="separate"/>
          </w:r>
          <w:ins w:id="166" w:author="Claire Goult (NESO)" w:date="2025-05-21T11:40:00Z" w16du:dateUtc="2025-05-21T10:40:00Z">
            <w:r w:rsidR="005E0650">
              <w:rPr>
                <w:noProof/>
                <w:webHidden/>
              </w:rPr>
              <w:t>32</w:t>
            </w:r>
          </w:ins>
          <w:del w:id="167" w:author="Claire Goult (NESO)" w:date="2025-05-21T11:40:00Z" w16du:dateUtc="2025-05-21T10:40:00Z">
            <w:r w:rsidDel="005E0650">
              <w:rPr>
                <w:noProof/>
                <w:webHidden/>
              </w:rPr>
              <w:delText>34</w:delText>
            </w:r>
          </w:del>
          <w:r>
            <w:rPr>
              <w:noProof/>
              <w:webHidden/>
            </w:rPr>
            <w:fldChar w:fldCharType="end"/>
          </w:r>
          <w:r>
            <w:fldChar w:fldCharType="end"/>
          </w:r>
        </w:p>
        <w:p w14:paraId="5FFFD775" w14:textId="6C4B1A08"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"_Toc189225430"</w:instrText>
          </w:r>
          <w:r>
            <w:fldChar w:fldCharType="separate"/>
          </w:r>
          <w:r w:rsidRPr="00B14DE6">
            <w:rPr>
              <w:rStyle w:val="Hyperlink"/>
              <w:noProof/>
            </w:rPr>
            <w:t>12.3.1 Circuit-Breaker Standards &amp; Specifications</w:t>
          </w:r>
          <w:r>
            <w:rPr>
              <w:noProof/>
              <w:webHidden/>
            </w:rPr>
            <w:tab/>
          </w:r>
          <w:r>
            <w:rPr>
              <w:noProof/>
              <w:webHidden/>
            </w:rPr>
            <w:fldChar w:fldCharType="begin"/>
          </w:r>
          <w:r>
            <w:rPr>
              <w:noProof/>
              <w:webHidden/>
            </w:rPr>
            <w:instrText xml:space="preserve"> PAGEREF _Toc189225430 \h </w:instrText>
          </w:r>
          <w:r>
            <w:rPr>
              <w:noProof/>
              <w:webHidden/>
            </w:rPr>
          </w:r>
          <w:r>
            <w:rPr>
              <w:noProof/>
              <w:webHidden/>
            </w:rPr>
            <w:fldChar w:fldCharType="separate"/>
          </w:r>
          <w:ins w:id="168" w:author="Claire Goult (NESO)" w:date="2025-05-21T11:40:00Z" w16du:dateUtc="2025-05-21T10:40:00Z">
            <w:r w:rsidR="005E0650">
              <w:rPr>
                <w:noProof/>
                <w:webHidden/>
              </w:rPr>
              <w:t>32</w:t>
            </w:r>
          </w:ins>
          <w:del w:id="169" w:author="Claire Goult (NESO)" w:date="2025-05-21T11:40:00Z" w16du:dateUtc="2025-05-21T10:40:00Z">
            <w:r w:rsidDel="005E0650">
              <w:rPr>
                <w:noProof/>
                <w:webHidden/>
              </w:rPr>
              <w:delText>34</w:delText>
            </w:r>
          </w:del>
          <w:r>
            <w:rPr>
              <w:noProof/>
              <w:webHidden/>
            </w:rPr>
            <w:fldChar w:fldCharType="end"/>
          </w:r>
          <w:r>
            <w:fldChar w:fldCharType="end"/>
          </w:r>
        </w:p>
        <w:p w14:paraId="74F98342" w14:textId="18329CF2"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"_Toc189225431"</w:instrText>
          </w:r>
          <w:r>
            <w:fldChar w:fldCharType="separate"/>
          </w:r>
          <w:r w:rsidRPr="00B14DE6">
            <w:rPr>
              <w:rStyle w:val="Hyperlink"/>
              <w:noProof/>
            </w:rPr>
            <w:t>12.3.2 Circuit-Breaker Design &amp; Construction</w:t>
          </w:r>
          <w:r>
            <w:rPr>
              <w:noProof/>
              <w:webHidden/>
            </w:rPr>
            <w:tab/>
          </w:r>
          <w:r>
            <w:rPr>
              <w:noProof/>
              <w:webHidden/>
            </w:rPr>
            <w:fldChar w:fldCharType="begin"/>
          </w:r>
          <w:r>
            <w:rPr>
              <w:noProof/>
              <w:webHidden/>
            </w:rPr>
            <w:instrText xml:space="preserve"> PAGEREF _Toc189225431 \h </w:instrText>
          </w:r>
          <w:r>
            <w:rPr>
              <w:noProof/>
              <w:webHidden/>
            </w:rPr>
          </w:r>
          <w:r>
            <w:rPr>
              <w:noProof/>
              <w:webHidden/>
            </w:rPr>
            <w:fldChar w:fldCharType="separate"/>
          </w:r>
          <w:ins w:id="170" w:author="Claire Goult (NESO)" w:date="2025-05-21T11:40:00Z" w16du:dateUtc="2025-05-21T10:40:00Z">
            <w:r w:rsidR="005E0650">
              <w:rPr>
                <w:noProof/>
                <w:webHidden/>
              </w:rPr>
              <w:t>32</w:t>
            </w:r>
          </w:ins>
          <w:del w:id="171" w:author="Claire Goult (NESO)" w:date="2025-05-21T11:40:00Z" w16du:dateUtc="2025-05-21T10:40:00Z">
            <w:r w:rsidDel="005E0650">
              <w:rPr>
                <w:noProof/>
                <w:webHidden/>
              </w:rPr>
              <w:delText>34</w:delText>
            </w:r>
          </w:del>
          <w:r>
            <w:rPr>
              <w:noProof/>
              <w:webHidden/>
            </w:rPr>
            <w:fldChar w:fldCharType="end"/>
          </w:r>
          <w:r>
            <w:fldChar w:fldCharType="end"/>
          </w:r>
        </w:p>
        <w:p w14:paraId="232D806D" w14:textId="68BBA317"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"_Toc189225432"</w:instrText>
          </w:r>
          <w:r>
            <w:fldChar w:fldCharType="separate"/>
          </w:r>
          <w:r w:rsidRPr="00B14DE6">
            <w:rPr>
              <w:rStyle w:val="Hyperlink"/>
              <w:noProof/>
            </w:rPr>
            <w:t>12.3.3 Circuit-breaker Type Test</w:t>
          </w:r>
          <w:r>
            <w:rPr>
              <w:noProof/>
              <w:webHidden/>
            </w:rPr>
            <w:tab/>
          </w:r>
          <w:r>
            <w:rPr>
              <w:noProof/>
              <w:webHidden/>
            </w:rPr>
            <w:fldChar w:fldCharType="begin"/>
          </w:r>
          <w:r>
            <w:rPr>
              <w:noProof/>
              <w:webHidden/>
            </w:rPr>
            <w:instrText xml:space="preserve"> PAGEREF _Toc189225432 \h </w:instrText>
          </w:r>
          <w:r>
            <w:rPr>
              <w:noProof/>
              <w:webHidden/>
            </w:rPr>
          </w:r>
          <w:r>
            <w:rPr>
              <w:noProof/>
              <w:webHidden/>
            </w:rPr>
            <w:fldChar w:fldCharType="separate"/>
          </w:r>
          <w:ins w:id="172" w:author="Claire Goult (NESO)" w:date="2025-05-21T11:40:00Z" w16du:dateUtc="2025-05-21T10:40:00Z">
            <w:r w:rsidR="005E0650">
              <w:rPr>
                <w:noProof/>
                <w:webHidden/>
              </w:rPr>
              <w:t>32</w:t>
            </w:r>
          </w:ins>
          <w:del w:id="173" w:author="Claire Goult (NESO)" w:date="2025-05-21T11:40:00Z" w16du:dateUtc="2025-05-21T10:40:00Z">
            <w:r w:rsidDel="005E0650">
              <w:rPr>
                <w:noProof/>
                <w:webHidden/>
              </w:rPr>
              <w:delText>34</w:delText>
            </w:r>
          </w:del>
          <w:r>
            <w:rPr>
              <w:noProof/>
              <w:webHidden/>
            </w:rPr>
            <w:fldChar w:fldCharType="end"/>
          </w:r>
          <w:r>
            <w:fldChar w:fldCharType="end"/>
          </w:r>
        </w:p>
        <w:p w14:paraId="23A49C68" w14:textId="016C8585"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"_Toc189225433"</w:instrText>
          </w:r>
          <w:r>
            <w:fldChar w:fldCharType="separate"/>
          </w:r>
          <w:r w:rsidRPr="00B14DE6">
            <w:rPr>
              <w:rStyle w:val="Hyperlink"/>
              <w:noProof/>
            </w:rPr>
            <w:t xml:space="preserve">12.4 </w:t>
          </w:r>
          <w:r>
            <w:rPr>
              <w:rFonts w:eastAsiaTheme="minorEastAsia"/>
              <w:noProof/>
              <w:sz w:val="24"/>
              <w:szCs w:val="24"/>
              <w:lang w:eastAsia="en-GB"/>
            </w:rPr>
            <w:tab/>
          </w:r>
          <w:r w:rsidRPr="00B14DE6">
            <w:rPr>
              <w:rStyle w:val="Hyperlink"/>
              <w:noProof/>
            </w:rPr>
            <w:t>Disconnectors &amp; Earthing Switches</w:t>
          </w:r>
          <w:r>
            <w:rPr>
              <w:noProof/>
              <w:webHidden/>
            </w:rPr>
            <w:tab/>
          </w:r>
          <w:r>
            <w:rPr>
              <w:noProof/>
              <w:webHidden/>
            </w:rPr>
            <w:fldChar w:fldCharType="begin"/>
          </w:r>
          <w:r>
            <w:rPr>
              <w:noProof/>
              <w:webHidden/>
            </w:rPr>
            <w:instrText xml:space="preserve"> PAGEREF _Toc189225433 \h </w:instrText>
          </w:r>
          <w:r>
            <w:rPr>
              <w:noProof/>
              <w:webHidden/>
            </w:rPr>
          </w:r>
          <w:r>
            <w:rPr>
              <w:noProof/>
              <w:webHidden/>
            </w:rPr>
            <w:fldChar w:fldCharType="separate"/>
          </w:r>
          <w:ins w:id="174" w:author="Claire Goult (NESO)" w:date="2025-05-21T11:40:00Z" w16du:dateUtc="2025-05-21T10:40:00Z">
            <w:r w:rsidR="005E0650">
              <w:rPr>
                <w:noProof/>
                <w:webHidden/>
              </w:rPr>
              <w:t>32</w:t>
            </w:r>
          </w:ins>
          <w:del w:id="175" w:author="Claire Goult (NESO)" w:date="2025-05-21T11:40:00Z" w16du:dateUtc="2025-05-21T10:40:00Z">
            <w:r w:rsidDel="005E0650">
              <w:rPr>
                <w:noProof/>
                <w:webHidden/>
              </w:rPr>
              <w:delText>34</w:delText>
            </w:r>
          </w:del>
          <w:r>
            <w:rPr>
              <w:noProof/>
              <w:webHidden/>
            </w:rPr>
            <w:fldChar w:fldCharType="end"/>
          </w:r>
          <w:r>
            <w:fldChar w:fldCharType="end"/>
          </w:r>
        </w:p>
        <w:p w14:paraId="7D110E34" w14:textId="3B4B02D4" w:rsidR="00B80F94" w:rsidRDefault="00B80F94">
          <w:pPr>
            <w:pStyle w:val="TOC3"/>
            <w:tabs>
              <w:tab w:val="right" w:leader="dot" w:pos="9016"/>
            </w:tabs>
            <w:rPr>
              <w:rFonts w:eastAsiaTheme="minorEastAsia"/>
              <w:noProof/>
              <w:sz w:val="24"/>
              <w:szCs w:val="24"/>
              <w:lang w:eastAsia="en-GB"/>
            </w:rPr>
          </w:pPr>
          <w:r>
            <w:fldChar w:fldCharType="begin"/>
          </w:r>
          <w:r>
            <w:instrText>HYPERLINK \l "_Toc189225434"</w:instrText>
          </w:r>
          <w:r>
            <w:fldChar w:fldCharType="separate"/>
          </w:r>
          <w:r w:rsidRPr="00B14DE6">
            <w:rPr>
              <w:rStyle w:val="Hyperlink"/>
              <w:noProof/>
            </w:rPr>
            <w:t>12.4.1 Disconnectors &amp; Earthing Switches Standards &amp; Specifications</w:t>
          </w:r>
          <w:r>
            <w:rPr>
              <w:noProof/>
              <w:webHidden/>
            </w:rPr>
            <w:tab/>
          </w:r>
          <w:r>
            <w:rPr>
              <w:noProof/>
              <w:webHidden/>
            </w:rPr>
            <w:fldChar w:fldCharType="begin"/>
          </w:r>
          <w:r>
            <w:rPr>
              <w:noProof/>
              <w:webHidden/>
            </w:rPr>
            <w:instrText xml:space="preserve"> PAGEREF _Toc189225434 \h </w:instrText>
          </w:r>
          <w:r>
            <w:rPr>
              <w:noProof/>
              <w:webHidden/>
            </w:rPr>
          </w:r>
          <w:r>
            <w:rPr>
              <w:noProof/>
              <w:webHidden/>
            </w:rPr>
            <w:fldChar w:fldCharType="separate"/>
          </w:r>
          <w:ins w:id="176" w:author="Claire Goult (NESO)" w:date="2025-05-21T11:40:00Z" w16du:dateUtc="2025-05-21T10:40:00Z">
            <w:r w:rsidR="005E0650">
              <w:rPr>
                <w:noProof/>
                <w:webHidden/>
              </w:rPr>
              <w:t>32</w:t>
            </w:r>
          </w:ins>
          <w:del w:id="177" w:author="Claire Goult (NESO)" w:date="2025-05-21T11:40:00Z" w16du:dateUtc="2025-05-21T10:40:00Z">
            <w:r w:rsidDel="005E0650">
              <w:rPr>
                <w:noProof/>
                <w:webHidden/>
              </w:rPr>
              <w:delText>34</w:delText>
            </w:r>
          </w:del>
          <w:r>
            <w:rPr>
              <w:noProof/>
              <w:webHidden/>
            </w:rPr>
            <w:fldChar w:fldCharType="end"/>
          </w:r>
          <w:r>
            <w:fldChar w:fldCharType="end"/>
          </w:r>
        </w:p>
        <w:p w14:paraId="125AEB96" w14:textId="47B84BBE" w:rsidR="00B80F94" w:rsidRDefault="00B80F94">
          <w:pPr>
            <w:pStyle w:val="TOC1"/>
            <w:tabs>
              <w:tab w:val="left" w:pos="720"/>
              <w:tab w:val="right" w:leader="dot" w:pos="9016"/>
            </w:tabs>
            <w:rPr>
              <w:rFonts w:eastAsiaTheme="minorEastAsia"/>
              <w:noProof/>
              <w:sz w:val="24"/>
              <w:szCs w:val="24"/>
              <w:lang w:eastAsia="en-GB"/>
            </w:rPr>
          </w:pPr>
          <w:r>
            <w:fldChar w:fldCharType="begin"/>
          </w:r>
          <w:r>
            <w:instrText>HYPERLINK \l "_Toc189225435"</w:instrText>
          </w:r>
          <w:r>
            <w:fldChar w:fldCharType="separate"/>
          </w:r>
          <w:r w:rsidRPr="00B14DE6">
            <w:rPr>
              <w:rStyle w:val="Hyperlink"/>
              <w:noProof/>
            </w:rPr>
            <w:t>13.</w:t>
          </w:r>
          <w:r>
            <w:rPr>
              <w:rFonts w:eastAsiaTheme="minorEastAsia"/>
              <w:noProof/>
              <w:sz w:val="24"/>
              <w:szCs w:val="24"/>
              <w:lang w:eastAsia="en-GB"/>
            </w:rPr>
            <w:tab/>
          </w:r>
          <w:r w:rsidRPr="00B14DE6">
            <w:rPr>
              <w:rStyle w:val="Hyperlink"/>
              <w:noProof/>
            </w:rPr>
            <w:t>Transformers &amp; Reactors</w:t>
          </w:r>
          <w:r>
            <w:rPr>
              <w:noProof/>
              <w:webHidden/>
            </w:rPr>
            <w:tab/>
          </w:r>
          <w:r>
            <w:rPr>
              <w:noProof/>
              <w:webHidden/>
            </w:rPr>
            <w:fldChar w:fldCharType="begin"/>
          </w:r>
          <w:r>
            <w:rPr>
              <w:noProof/>
              <w:webHidden/>
            </w:rPr>
            <w:instrText xml:space="preserve"> PAGEREF _Toc189225435 \h </w:instrText>
          </w:r>
          <w:r>
            <w:rPr>
              <w:noProof/>
              <w:webHidden/>
            </w:rPr>
          </w:r>
          <w:r>
            <w:rPr>
              <w:noProof/>
              <w:webHidden/>
            </w:rPr>
            <w:fldChar w:fldCharType="separate"/>
          </w:r>
          <w:ins w:id="178" w:author="Claire Goult (NESO)" w:date="2025-05-21T11:40:00Z" w16du:dateUtc="2025-05-21T10:40:00Z">
            <w:r w:rsidR="005E0650">
              <w:rPr>
                <w:noProof/>
                <w:webHidden/>
              </w:rPr>
              <w:t>33</w:t>
            </w:r>
          </w:ins>
          <w:del w:id="179" w:author="Claire Goult (NESO)" w:date="2025-05-21T11:40:00Z" w16du:dateUtc="2025-05-21T10:40:00Z">
            <w:r w:rsidDel="005E0650">
              <w:rPr>
                <w:noProof/>
                <w:webHidden/>
              </w:rPr>
              <w:delText>35</w:delText>
            </w:r>
          </w:del>
          <w:r>
            <w:rPr>
              <w:noProof/>
              <w:webHidden/>
            </w:rPr>
            <w:fldChar w:fldCharType="end"/>
          </w:r>
          <w:r>
            <w:fldChar w:fldCharType="end"/>
          </w:r>
        </w:p>
        <w:p w14:paraId="450C955C" w14:textId="043E9D55"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"_Toc189225436"</w:instrText>
          </w:r>
          <w:r>
            <w:fldChar w:fldCharType="separate"/>
          </w:r>
          <w:r w:rsidRPr="00B14DE6">
            <w:rPr>
              <w:rStyle w:val="Hyperlink"/>
              <w:noProof/>
            </w:rPr>
            <w:t xml:space="preserve">13.1 </w:t>
          </w:r>
          <w:r>
            <w:rPr>
              <w:rFonts w:eastAsiaTheme="minorEastAsia"/>
              <w:noProof/>
              <w:sz w:val="24"/>
              <w:szCs w:val="24"/>
              <w:lang w:eastAsia="en-GB"/>
            </w:rPr>
            <w:tab/>
          </w:r>
          <w:r w:rsidRPr="00B14DE6">
            <w:rPr>
              <w:rStyle w:val="Hyperlink"/>
              <w:noProof/>
            </w:rPr>
            <w:t>Transformer &amp; Reactor Standards &amp; Specifications</w:t>
          </w:r>
          <w:r>
            <w:rPr>
              <w:noProof/>
              <w:webHidden/>
            </w:rPr>
            <w:tab/>
          </w:r>
          <w:r>
            <w:rPr>
              <w:noProof/>
              <w:webHidden/>
            </w:rPr>
            <w:fldChar w:fldCharType="begin"/>
          </w:r>
          <w:r>
            <w:rPr>
              <w:noProof/>
              <w:webHidden/>
            </w:rPr>
            <w:instrText xml:space="preserve"> PAGEREF _Toc189225436 \h </w:instrText>
          </w:r>
          <w:r>
            <w:rPr>
              <w:noProof/>
              <w:webHidden/>
            </w:rPr>
          </w:r>
          <w:r>
            <w:rPr>
              <w:noProof/>
              <w:webHidden/>
            </w:rPr>
            <w:fldChar w:fldCharType="separate"/>
          </w:r>
          <w:ins w:id="180" w:author="Claire Goult (NESO)" w:date="2025-05-21T11:40:00Z" w16du:dateUtc="2025-05-21T10:40:00Z">
            <w:r w:rsidR="005E0650">
              <w:rPr>
                <w:noProof/>
                <w:webHidden/>
              </w:rPr>
              <w:t>33</w:t>
            </w:r>
          </w:ins>
          <w:del w:id="181" w:author="Claire Goult (NESO)" w:date="2025-05-21T11:40:00Z" w16du:dateUtc="2025-05-21T10:40:00Z">
            <w:r w:rsidDel="005E0650">
              <w:rPr>
                <w:noProof/>
                <w:webHidden/>
              </w:rPr>
              <w:delText>35</w:delText>
            </w:r>
          </w:del>
          <w:r>
            <w:rPr>
              <w:noProof/>
              <w:webHidden/>
            </w:rPr>
            <w:fldChar w:fldCharType="end"/>
          </w:r>
          <w:r>
            <w:fldChar w:fldCharType="end"/>
          </w:r>
        </w:p>
        <w:p w14:paraId="0ECAC949" w14:textId="7126692B"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"_Toc189225437"</w:instrText>
          </w:r>
          <w:r>
            <w:fldChar w:fldCharType="separate"/>
          </w:r>
          <w:r w:rsidRPr="00B14DE6">
            <w:rPr>
              <w:rStyle w:val="Hyperlink"/>
              <w:noProof/>
            </w:rPr>
            <w:t xml:space="preserve">13.2 </w:t>
          </w:r>
          <w:r>
            <w:rPr>
              <w:rFonts w:eastAsiaTheme="minorEastAsia"/>
              <w:noProof/>
              <w:sz w:val="24"/>
              <w:szCs w:val="24"/>
              <w:lang w:eastAsia="en-GB"/>
            </w:rPr>
            <w:tab/>
          </w:r>
          <w:r w:rsidRPr="00B14DE6">
            <w:rPr>
              <w:rStyle w:val="Hyperlink"/>
              <w:noProof/>
            </w:rPr>
            <w:t>Transformer &amp; Reactors Design &amp; Construction</w:t>
          </w:r>
          <w:r>
            <w:rPr>
              <w:noProof/>
              <w:webHidden/>
            </w:rPr>
            <w:tab/>
          </w:r>
          <w:r>
            <w:rPr>
              <w:noProof/>
              <w:webHidden/>
            </w:rPr>
            <w:fldChar w:fldCharType="begin"/>
          </w:r>
          <w:r>
            <w:rPr>
              <w:noProof/>
              <w:webHidden/>
            </w:rPr>
            <w:instrText xml:space="preserve"> PAGEREF _Toc189225437 \h </w:instrText>
          </w:r>
          <w:r>
            <w:rPr>
              <w:noProof/>
              <w:webHidden/>
            </w:rPr>
          </w:r>
          <w:r>
            <w:rPr>
              <w:noProof/>
              <w:webHidden/>
            </w:rPr>
            <w:fldChar w:fldCharType="separate"/>
          </w:r>
          <w:ins w:id="182" w:author="Claire Goult (NESO)" w:date="2025-05-21T11:40:00Z" w16du:dateUtc="2025-05-21T10:40:00Z">
            <w:r w:rsidR="005E0650">
              <w:rPr>
                <w:noProof/>
                <w:webHidden/>
              </w:rPr>
              <w:t>33</w:t>
            </w:r>
          </w:ins>
          <w:del w:id="183" w:author="Claire Goult (NESO)" w:date="2025-05-21T11:40:00Z" w16du:dateUtc="2025-05-21T10:40:00Z">
            <w:r w:rsidDel="005E0650">
              <w:rPr>
                <w:noProof/>
                <w:webHidden/>
              </w:rPr>
              <w:delText>35</w:delText>
            </w:r>
          </w:del>
          <w:r>
            <w:rPr>
              <w:noProof/>
              <w:webHidden/>
            </w:rPr>
            <w:fldChar w:fldCharType="end"/>
          </w:r>
          <w:r>
            <w:fldChar w:fldCharType="end"/>
          </w:r>
        </w:p>
        <w:p w14:paraId="1498A75A" w14:textId="699D85AA"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"_Toc189225438"</w:instrText>
          </w:r>
          <w:r>
            <w:fldChar w:fldCharType="separate"/>
          </w:r>
          <w:r w:rsidRPr="00B14DE6">
            <w:rPr>
              <w:rStyle w:val="Hyperlink"/>
              <w:noProof/>
            </w:rPr>
            <w:t xml:space="preserve">13.3 </w:t>
          </w:r>
          <w:r>
            <w:rPr>
              <w:rFonts w:eastAsiaTheme="minorEastAsia"/>
              <w:noProof/>
              <w:sz w:val="24"/>
              <w:szCs w:val="24"/>
              <w:lang w:eastAsia="en-GB"/>
            </w:rPr>
            <w:tab/>
          </w:r>
          <w:r w:rsidRPr="00B14DE6">
            <w:rPr>
              <w:rStyle w:val="Hyperlink"/>
              <w:noProof/>
            </w:rPr>
            <w:t>Transformer &amp; Reactor Type Test</w:t>
          </w:r>
          <w:r>
            <w:rPr>
              <w:noProof/>
              <w:webHidden/>
            </w:rPr>
            <w:tab/>
          </w:r>
          <w:r>
            <w:rPr>
              <w:noProof/>
              <w:webHidden/>
            </w:rPr>
            <w:fldChar w:fldCharType="begin"/>
          </w:r>
          <w:r>
            <w:rPr>
              <w:noProof/>
              <w:webHidden/>
            </w:rPr>
            <w:instrText xml:space="preserve"> PAGEREF _Toc189225438 \h </w:instrText>
          </w:r>
          <w:r>
            <w:rPr>
              <w:noProof/>
              <w:webHidden/>
            </w:rPr>
          </w:r>
          <w:r>
            <w:rPr>
              <w:noProof/>
              <w:webHidden/>
            </w:rPr>
            <w:fldChar w:fldCharType="separate"/>
          </w:r>
          <w:ins w:id="184" w:author="Claire Goult (NESO)" w:date="2025-05-21T11:40:00Z" w16du:dateUtc="2025-05-21T10:40:00Z">
            <w:r w:rsidR="005E0650">
              <w:rPr>
                <w:noProof/>
                <w:webHidden/>
              </w:rPr>
              <w:t>33</w:t>
            </w:r>
          </w:ins>
          <w:del w:id="185" w:author="Claire Goult (NESO)" w:date="2025-05-21T11:40:00Z" w16du:dateUtc="2025-05-21T10:40:00Z">
            <w:r w:rsidDel="005E0650">
              <w:rPr>
                <w:noProof/>
                <w:webHidden/>
              </w:rPr>
              <w:delText>35</w:delText>
            </w:r>
          </w:del>
          <w:r>
            <w:rPr>
              <w:noProof/>
              <w:webHidden/>
            </w:rPr>
            <w:fldChar w:fldCharType="end"/>
          </w:r>
          <w:r>
            <w:fldChar w:fldCharType="end"/>
          </w:r>
        </w:p>
        <w:p w14:paraId="3F58D327" w14:textId="5B1DAC17" w:rsidR="00B80F94" w:rsidRDefault="00B80F94">
          <w:pPr>
            <w:pStyle w:val="TOC2"/>
            <w:tabs>
              <w:tab w:val="left" w:pos="960"/>
              <w:tab w:val="right" w:leader="dot" w:pos="9016"/>
            </w:tabs>
            <w:rPr>
              <w:rFonts w:eastAsiaTheme="minorEastAsia"/>
              <w:noProof/>
              <w:sz w:val="24"/>
              <w:szCs w:val="24"/>
              <w:lang w:eastAsia="en-GB"/>
            </w:rPr>
          </w:pPr>
          <w:r>
            <w:fldChar w:fldCharType="begin"/>
          </w:r>
          <w:r>
            <w:instrText>HYPERLINK \l "_Toc189225439"</w:instrText>
          </w:r>
          <w:r>
            <w:fldChar w:fldCharType="separate"/>
          </w:r>
          <w:r w:rsidRPr="00B14DE6">
            <w:rPr>
              <w:rStyle w:val="Hyperlink"/>
              <w:noProof/>
            </w:rPr>
            <w:t>13.4</w:t>
          </w:r>
          <w:r>
            <w:rPr>
              <w:rFonts w:eastAsiaTheme="minorEastAsia"/>
              <w:noProof/>
              <w:sz w:val="24"/>
              <w:szCs w:val="24"/>
              <w:lang w:eastAsia="en-GB"/>
            </w:rPr>
            <w:tab/>
          </w:r>
          <w:r w:rsidRPr="00B14DE6">
            <w:rPr>
              <w:rStyle w:val="Hyperlink"/>
              <w:noProof/>
            </w:rPr>
            <w:t>Protection Against Leakage of Insulating Liquid</w:t>
          </w:r>
          <w:r>
            <w:rPr>
              <w:noProof/>
              <w:webHidden/>
            </w:rPr>
            <w:tab/>
          </w:r>
          <w:r>
            <w:rPr>
              <w:noProof/>
              <w:webHidden/>
            </w:rPr>
            <w:fldChar w:fldCharType="begin"/>
          </w:r>
          <w:r>
            <w:rPr>
              <w:noProof/>
              <w:webHidden/>
            </w:rPr>
            <w:instrText xml:space="preserve"> PAGEREF _Toc189225439 \h </w:instrText>
          </w:r>
          <w:r>
            <w:rPr>
              <w:noProof/>
              <w:webHidden/>
            </w:rPr>
          </w:r>
          <w:r>
            <w:rPr>
              <w:noProof/>
              <w:webHidden/>
            </w:rPr>
            <w:fldChar w:fldCharType="separate"/>
          </w:r>
          <w:ins w:id="186" w:author="Claire Goult (NESO)" w:date="2025-05-21T11:40:00Z" w16du:dateUtc="2025-05-21T10:40:00Z">
            <w:r w:rsidR="005E0650">
              <w:rPr>
                <w:noProof/>
                <w:webHidden/>
              </w:rPr>
              <w:t>34</w:t>
            </w:r>
          </w:ins>
          <w:del w:id="187" w:author="Claire Goult (NESO)" w:date="2025-05-21T11:40:00Z" w16du:dateUtc="2025-05-21T10:40:00Z">
            <w:r w:rsidDel="005E0650">
              <w:rPr>
                <w:noProof/>
                <w:webHidden/>
              </w:rPr>
              <w:delText>36</w:delText>
            </w:r>
          </w:del>
          <w:r>
            <w:rPr>
              <w:noProof/>
              <w:webHidden/>
            </w:rPr>
            <w:fldChar w:fldCharType="end"/>
          </w:r>
          <w:r>
            <w:fldChar w:fldCharType="end"/>
          </w:r>
        </w:p>
        <w:p w14:paraId="4DA9667E" w14:textId="1C5FC653" w:rsidR="00B80F94" w:rsidRDefault="00B80F94">
          <w:pPr>
            <w:pStyle w:val="TOC1"/>
            <w:tabs>
              <w:tab w:val="left" w:pos="720"/>
              <w:tab w:val="right" w:leader="dot" w:pos="9016"/>
            </w:tabs>
            <w:rPr>
              <w:rFonts w:eastAsiaTheme="minorEastAsia"/>
              <w:noProof/>
              <w:sz w:val="24"/>
              <w:szCs w:val="24"/>
              <w:lang w:eastAsia="en-GB"/>
            </w:rPr>
          </w:pPr>
          <w:r>
            <w:fldChar w:fldCharType="begin"/>
          </w:r>
          <w:r>
            <w:instrText>HYPERLINK \l "_Toc189225440"</w:instrText>
          </w:r>
          <w:r>
            <w:fldChar w:fldCharType="separate"/>
          </w:r>
          <w:r w:rsidRPr="00B14DE6">
            <w:rPr>
              <w:rStyle w:val="Hyperlink"/>
              <w:noProof/>
            </w:rPr>
            <w:t>14.</w:t>
          </w:r>
          <w:r>
            <w:rPr>
              <w:rFonts w:eastAsiaTheme="minorEastAsia"/>
              <w:noProof/>
              <w:sz w:val="24"/>
              <w:szCs w:val="24"/>
              <w:lang w:eastAsia="en-GB"/>
            </w:rPr>
            <w:tab/>
          </w:r>
          <w:r w:rsidRPr="00B14DE6">
            <w:rPr>
              <w:rStyle w:val="Hyperlink"/>
              <w:noProof/>
            </w:rPr>
            <w:t>Abbreviations &amp; Conventions</w:t>
          </w:r>
          <w:r>
            <w:rPr>
              <w:noProof/>
              <w:webHidden/>
            </w:rPr>
            <w:tab/>
          </w:r>
          <w:r>
            <w:rPr>
              <w:noProof/>
              <w:webHidden/>
            </w:rPr>
            <w:fldChar w:fldCharType="begin"/>
          </w:r>
          <w:r>
            <w:rPr>
              <w:noProof/>
              <w:webHidden/>
            </w:rPr>
            <w:instrText xml:space="preserve"> PAGEREF _Toc189225440 \h </w:instrText>
          </w:r>
          <w:r>
            <w:rPr>
              <w:noProof/>
              <w:webHidden/>
            </w:rPr>
          </w:r>
          <w:r>
            <w:rPr>
              <w:noProof/>
              <w:webHidden/>
            </w:rPr>
            <w:fldChar w:fldCharType="separate"/>
          </w:r>
          <w:ins w:id="188" w:author="Claire Goult (NESO)" w:date="2025-05-21T11:40:00Z" w16du:dateUtc="2025-05-21T10:40:00Z">
            <w:r w:rsidR="005E0650">
              <w:rPr>
                <w:noProof/>
                <w:webHidden/>
              </w:rPr>
              <w:t>35</w:t>
            </w:r>
          </w:ins>
          <w:del w:id="189" w:author="Claire Goult (NESO)" w:date="2025-05-21T11:40:00Z" w16du:dateUtc="2025-05-21T10:40:00Z">
            <w:r w:rsidDel="005E0650">
              <w:rPr>
                <w:noProof/>
                <w:webHidden/>
              </w:rPr>
              <w:delText>37</w:delText>
            </w:r>
          </w:del>
          <w:r>
            <w:rPr>
              <w:noProof/>
              <w:webHidden/>
            </w:rPr>
            <w:fldChar w:fldCharType="end"/>
          </w:r>
          <w:r>
            <w:fldChar w:fldCharType="end"/>
          </w:r>
        </w:p>
        <w:p w14:paraId="76CDDC1E" w14:textId="21481B12" w:rsidR="00B80F94" w:rsidRDefault="00B80F94">
          <w:pPr>
            <w:pStyle w:val="TOC1"/>
            <w:tabs>
              <w:tab w:val="left" w:pos="720"/>
              <w:tab w:val="right" w:leader="dot" w:pos="9016"/>
            </w:tabs>
            <w:rPr>
              <w:rFonts w:eastAsiaTheme="minorEastAsia"/>
              <w:noProof/>
              <w:sz w:val="24"/>
              <w:szCs w:val="24"/>
              <w:lang w:eastAsia="en-GB"/>
            </w:rPr>
          </w:pPr>
          <w:r>
            <w:fldChar w:fldCharType="begin"/>
          </w:r>
          <w:r>
            <w:instrText>HYPERLINK \l "_Toc189225441"</w:instrText>
          </w:r>
          <w:r>
            <w:fldChar w:fldCharType="separate"/>
          </w:r>
          <w:r w:rsidRPr="00B14DE6">
            <w:rPr>
              <w:rStyle w:val="Hyperlink"/>
              <w:noProof/>
              <w:lang w:val="en-US"/>
            </w:rPr>
            <w:t>15.</w:t>
          </w:r>
          <w:r>
            <w:rPr>
              <w:rFonts w:eastAsiaTheme="minorEastAsia"/>
              <w:noProof/>
              <w:sz w:val="24"/>
              <w:szCs w:val="24"/>
              <w:lang w:eastAsia="en-GB"/>
            </w:rPr>
            <w:tab/>
          </w:r>
          <w:r w:rsidRPr="00B14DE6">
            <w:rPr>
              <w:rStyle w:val="Hyperlink"/>
              <w:noProof/>
              <w:lang w:val="en-US"/>
            </w:rPr>
            <w:t>TSO Sign-Off</w:t>
          </w:r>
          <w:r>
            <w:rPr>
              <w:noProof/>
              <w:webHidden/>
            </w:rPr>
            <w:tab/>
          </w:r>
          <w:r>
            <w:rPr>
              <w:noProof/>
              <w:webHidden/>
            </w:rPr>
            <w:fldChar w:fldCharType="begin"/>
          </w:r>
          <w:r>
            <w:rPr>
              <w:noProof/>
              <w:webHidden/>
            </w:rPr>
            <w:instrText xml:space="preserve"> PAGEREF _Toc189225441 \h </w:instrText>
          </w:r>
          <w:r>
            <w:rPr>
              <w:noProof/>
              <w:webHidden/>
            </w:rPr>
          </w:r>
          <w:r>
            <w:rPr>
              <w:noProof/>
              <w:webHidden/>
            </w:rPr>
            <w:fldChar w:fldCharType="separate"/>
          </w:r>
          <w:ins w:id="190" w:author="Claire Goult (NESO)" w:date="2025-05-21T11:40:00Z" w16du:dateUtc="2025-05-21T10:40:00Z">
            <w:r w:rsidR="005E0650">
              <w:rPr>
                <w:noProof/>
                <w:webHidden/>
              </w:rPr>
              <w:t>37</w:t>
            </w:r>
          </w:ins>
          <w:del w:id="191" w:author="Claire Goult (NESO)" w:date="2025-05-21T11:40:00Z" w16du:dateUtc="2025-05-21T10:40:00Z">
            <w:r w:rsidDel="005E0650">
              <w:rPr>
                <w:noProof/>
                <w:webHidden/>
              </w:rPr>
              <w:delText>39</w:delText>
            </w:r>
          </w:del>
          <w:r>
            <w:rPr>
              <w:noProof/>
              <w:webHidden/>
            </w:rPr>
            <w:fldChar w:fldCharType="end"/>
          </w:r>
          <w:r>
            <w:fldChar w:fldCharType="end"/>
          </w:r>
        </w:p>
        <w:p w14:paraId="35A379F4" w14:textId="30A57C35" w:rsidR="00CC6775" w:rsidRDefault="00CC6775">
          <w:r>
            <w:rPr>
              <w:b/>
              <w:bCs/>
              <w:noProof/>
            </w:rPr>
            <w:fldChar w:fldCharType="end"/>
          </w:r>
        </w:p>
      </w:sdtContent>
    </w:sdt>
    <w:p w14:paraId="056D7D68" w14:textId="77777777" w:rsidR="0066673F" w:rsidRDefault="0066673F" w:rsidP="00CC6775">
      <w:pPr>
        <w:pStyle w:val="TOCHeading"/>
      </w:pPr>
    </w:p>
    <w:p w14:paraId="5CA344BC" w14:textId="55ED233B" w:rsidR="00CC6775" w:rsidRPr="00CC6775" w:rsidRDefault="00CC6775" w:rsidP="00CC6775">
      <w:pPr>
        <w:pStyle w:val="TOCHeading"/>
      </w:pPr>
      <w:r>
        <w:t>Tables</w:t>
      </w:r>
    </w:p>
    <w:p w14:paraId="5AE03316" w14:textId="3F355F82" w:rsidR="00B80F94" w:rsidRDefault="00CC6775">
      <w:pPr>
        <w:pStyle w:val="TableofFigures"/>
        <w:tabs>
          <w:tab w:val="right" w:leader="dot" w:pos="9016"/>
        </w:tabs>
        <w:rPr>
          <w:rFonts w:eastAsiaTheme="minorEastAsia"/>
          <w:noProof/>
          <w:sz w:val="24"/>
          <w:szCs w:val="24"/>
          <w:lang w:eastAsia="en-GB"/>
        </w:rPr>
      </w:pPr>
      <w:r>
        <w:rPr>
          <w:rFonts w:ascii="Arial" w:hAnsi="Arial" w:cs="Arial"/>
          <w:b/>
          <w:bCs/>
          <w:sz w:val="56"/>
          <w:szCs w:val="56"/>
          <w:lang w:val="en-US"/>
        </w:rPr>
        <w:fldChar w:fldCharType="begin"/>
      </w:r>
      <w:r>
        <w:rPr>
          <w:rFonts w:ascii="Arial" w:hAnsi="Arial" w:cs="Arial"/>
          <w:b/>
          <w:bCs/>
          <w:sz w:val="56"/>
          <w:szCs w:val="56"/>
          <w:lang w:val="en-US"/>
        </w:rPr>
        <w:instrText xml:space="preserve"> TOC \h \z \c "Table" </w:instrText>
      </w:r>
      <w:r>
        <w:rPr>
          <w:rFonts w:ascii="Arial" w:hAnsi="Arial" w:cs="Arial"/>
          <w:b/>
          <w:bCs/>
          <w:sz w:val="56"/>
          <w:szCs w:val="56"/>
          <w:lang w:val="en-US"/>
        </w:rPr>
        <w:fldChar w:fldCharType="separate"/>
      </w:r>
      <w:hyperlink w:anchor="_Toc189225442" w:history="1">
        <w:r w:rsidR="00B80F94" w:rsidRPr="001B517D">
          <w:rPr>
            <w:rStyle w:val="Hyperlink"/>
            <w:noProof/>
          </w:rPr>
          <w:t>Table 1 — Apparatus Voltage Requirements</w:t>
        </w:r>
        <w:r w:rsidR="00B80F94">
          <w:rPr>
            <w:noProof/>
            <w:webHidden/>
          </w:rPr>
          <w:tab/>
        </w:r>
        <w:r w:rsidR="00B80F94">
          <w:rPr>
            <w:noProof/>
            <w:webHidden/>
          </w:rPr>
          <w:fldChar w:fldCharType="begin"/>
        </w:r>
        <w:r w:rsidR="00B80F94">
          <w:rPr>
            <w:noProof/>
            <w:webHidden/>
          </w:rPr>
          <w:instrText xml:space="preserve"> PAGEREF _Toc189225442 \h </w:instrText>
        </w:r>
        <w:r w:rsidR="00B80F94">
          <w:rPr>
            <w:noProof/>
            <w:webHidden/>
          </w:rPr>
        </w:r>
        <w:r w:rsidR="00B80F94">
          <w:rPr>
            <w:noProof/>
            <w:webHidden/>
          </w:rPr>
          <w:fldChar w:fldCharType="separate"/>
        </w:r>
        <w:r w:rsidR="005E0650">
          <w:rPr>
            <w:noProof/>
            <w:webHidden/>
          </w:rPr>
          <w:t>15</w:t>
        </w:r>
        <w:r w:rsidR="00B80F94">
          <w:rPr>
            <w:noProof/>
            <w:webHidden/>
          </w:rPr>
          <w:fldChar w:fldCharType="end"/>
        </w:r>
      </w:hyperlink>
    </w:p>
    <w:p w14:paraId="6614AC28" w14:textId="2B0C7AA2" w:rsidR="00B80F94" w:rsidRDefault="00B80F94">
      <w:pPr>
        <w:pStyle w:val="TableofFigures"/>
        <w:tabs>
          <w:tab w:val="right" w:leader="dot" w:pos="9016"/>
        </w:tabs>
        <w:rPr>
          <w:rFonts w:eastAsiaTheme="minorEastAsia"/>
          <w:noProof/>
          <w:sz w:val="24"/>
          <w:szCs w:val="24"/>
          <w:lang w:eastAsia="en-GB"/>
        </w:rPr>
      </w:pPr>
      <w:hyperlink w:anchor="_Toc189225443" w:history="1">
        <w:r w:rsidRPr="001B517D">
          <w:rPr>
            <w:rStyle w:val="Hyperlink"/>
            <w:noProof/>
          </w:rPr>
          <w:t>Table 2 — Rated Insulation Level Requirements</w:t>
        </w:r>
        <w:r>
          <w:rPr>
            <w:noProof/>
            <w:webHidden/>
          </w:rPr>
          <w:tab/>
        </w:r>
        <w:r>
          <w:rPr>
            <w:noProof/>
            <w:webHidden/>
          </w:rPr>
          <w:fldChar w:fldCharType="begin"/>
        </w:r>
        <w:r>
          <w:rPr>
            <w:noProof/>
            <w:webHidden/>
          </w:rPr>
          <w:instrText xml:space="preserve"> PAGEREF _Toc189225443 \h </w:instrText>
        </w:r>
        <w:r>
          <w:rPr>
            <w:noProof/>
            <w:webHidden/>
          </w:rPr>
        </w:r>
        <w:r>
          <w:rPr>
            <w:noProof/>
            <w:webHidden/>
          </w:rPr>
          <w:fldChar w:fldCharType="separate"/>
        </w:r>
        <w:r w:rsidR="005E0650">
          <w:rPr>
            <w:noProof/>
            <w:webHidden/>
          </w:rPr>
          <w:t>15</w:t>
        </w:r>
        <w:r>
          <w:rPr>
            <w:noProof/>
            <w:webHidden/>
          </w:rPr>
          <w:fldChar w:fldCharType="end"/>
        </w:r>
      </w:hyperlink>
    </w:p>
    <w:p w14:paraId="421D5A37" w14:textId="030E044E" w:rsidR="00B80F94" w:rsidRDefault="00B80F94">
      <w:pPr>
        <w:pStyle w:val="TableofFigures"/>
        <w:tabs>
          <w:tab w:val="right" w:leader="dot" w:pos="9016"/>
        </w:tabs>
        <w:rPr>
          <w:rFonts w:eastAsiaTheme="minorEastAsia"/>
          <w:noProof/>
          <w:sz w:val="24"/>
          <w:szCs w:val="24"/>
          <w:lang w:eastAsia="en-GB"/>
        </w:rPr>
      </w:pPr>
      <w:hyperlink w:anchor="_Toc189225444" w:history="1">
        <w:r w:rsidRPr="001B517D">
          <w:rPr>
            <w:rStyle w:val="Hyperlink"/>
            <w:noProof/>
          </w:rPr>
          <w:t>Table 3 — Rated Continuous Current Requirements</w:t>
        </w:r>
        <w:r>
          <w:rPr>
            <w:noProof/>
            <w:webHidden/>
          </w:rPr>
          <w:tab/>
        </w:r>
        <w:r>
          <w:rPr>
            <w:noProof/>
            <w:webHidden/>
          </w:rPr>
          <w:fldChar w:fldCharType="begin"/>
        </w:r>
        <w:r>
          <w:rPr>
            <w:noProof/>
            <w:webHidden/>
          </w:rPr>
          <w:instrText xml:space="preserve"> PAGEREF _Toc189225444 \h </w:instrText>
        </w:r>
        <w:r>
          <w:rPr>
            <w:noProof/>
            <w:webHidden/>
          </w:rPr>
        </w:r>
        <w:r>
          <w:rPr>
            <w:noProof/>
            <w:webHidden/>
          </w:rPr>
          <w:fldChar w:fldCharType="separate"/>
        </w:r>
        <w:r w:rsidR="005E0650">
          <w:rPr>
            <w:noProof/>
            <w:webHidden/>
          </w:rPr>
          <w:t>16</w:t>
        </w:r>
        <w:r>
          <w:rPr>
            <w:noProof/>
            <w:webHidden/>
          </w:rPr>
          <w:fldChar w:fldCharType="end"/>
        </w:r>
      </w:hyperlink>
    </w:p>
    <w:p w14:paraId="7B1AC818" w14:textId="4C3C1D69" w:rsidR="00B80F94" w:rsidRDefault="00B80F94">
      <w:pPr>
        <w:pStyle w:val="TableofFigures"/>
        <w:tabs>
          <w:tab w:val="right" w:leader="dot" w:pos="9016"/>
        </w:tabs>
        <w:rPr>
          <w:rFonts w:eastAsiaTheme="minorEastAsia"/>
          <w:noProof/>
          <w:sz w:val="24"/>
          <w:szCs w:val="24"/>
          <w:lang w:eastAsia="en-GB"/>
        </w:rPr>
      </w:pPr>
      <w:hyperlink w:anchor="_Toc189225445" w:history="1">
        <w:r w:rsidRPr="001B517D">
          <w:rPr>
            <w:rStyle w:val="Hyperlink"/>
            <w:noProof/>
          </w:rPr>
          <w:t>Table 4 — Rated Short-Circuit Current Requirements</w:t>
        </w:r>
        <w:r>
          <w:rPr>
            <w:noProof/>
            <w:webHidden/>
          </w:rPr>
          <w:tab/>
        </w:r>
        <w:r>
          <w:rPr>
            <w:noProof/>
            <w:webHidden/>
          </w:rPr>
          <w:fldChar w:fldCharType="begin"/>
        </w:r>
        <w:r>
          <w:rPr>
            <w:noProof/>
            <w:webHidden/>
          </w:rPr>
          <w:instrText xml:space="preserve"> PAGEREF _Toc189225445 \h </w:instrText>
        </w:r>
        <w:r>
          <w:rPr>
            <w:noProof/>
            <w:webHidden/>
          </w:rPr>
        </w:r>
        <w:r>
          <w:rPr>
            <w:noProof/>
            <w:webHidden/>
          </w:rPr>
          <w:fldChar w:fldCharType="separate"/>
        </w:r>
        <w:r w:rsidR="005E0650">
          <w:rPr>
            <w:noProof/>
            <w:webHidden/>
          </w:rPr>
          <w:t>17</w:t>
        </w:r>
        <w:r>
          <w:rPr>
            <w:noProof/>
            <w:webHidden/>
          </w:rPr>
          <w:fldChar w:fldCharType="end"/>
        </w:r>
      </w:hyperlink>
    </w:p>
    <w:p w14:paraId="4D7B31EF" w14:textId="11A4E2DA" w:rsidR="00B80F94" w:rsidRDefault="00B80F94">
      <w:pPr>
        <w:pStyle w:val="TableofFigures"/>
        <w:tabs>
          <w:tab w:val="right" w:leader="dot" w:pos="9016"/>
        </w:tabs>
        <w:rPr>
          <w:rFonts w:eastAsiaTheme="minorEastAsia"/>
          <w:noProof/>
          <w:sz w:val="24"/>
          <w:szCs w:val="24"/>
          <w:lang w:eastAsia="en-GB"/>
        </w:rPr>
      </w:pPr>
      <w:hyperlink w:anchor="_Toc189225446" w:history="1">
        <w:r w:rsidRPr="001B517D">
          <w:rPr>
            <w:rStyle w:val="Hyperlink"/>
            <w:noProof/>
          </w:rPr>
          <w:t>Table 5 — Operating Voltages and Auxiliary Control Circuits</w:t>
        </w:r>
        <w:r>
          <w:rPr>
            <w:noProof/>
            <w:webHidden/>
          </w:rPr>
          <w:tab/>
        </w:r>
        <w:r>
          <w:rPr>
            <w:noProof/>
            <w:webHidden/>
          </w:rPr>
          <w:fldChar w:fldCharType="begin"/>
        </w:r>
        <w:r>
          <w:rPr>
            <w:noProof/>
            <w:webHidden/>
          </w:rPr>
          <w:instrText xml:space="preserve"> PAGEREF _Toc189225446 \h </w:instrText>
        </w:r>
        <w:r>
          <w:rPr>
            <w:noProof/>
            <w:webHidden/>
          </w:rPr>
        </w:r>
        <w:r>
          <w:rPr>
            <w:noProof/>
            <w:webHidden/>
          </w:rPr>
          <w:fldChar w:fldCharType="separate"/>
        </w:r>
        <w:r w:rsidR="005E0650">
          <w:rPr>
            <w:noProof/>
            <w:webHidden/>
          </w:rPr>
          <w:t>18</w:t>
        </w:r>
        <w:r>
          <w:rPr>
            <w:noProof/>
            <w:webHidden/>
          </w:rPr>
          <w:fldChar w:fldCharType="end"/>
        </w:r>
      </w:hyperlink>
    </w:p>
    <w:p w14:paraId="0A37895A" w14:textId="6BC53A8E" w:rsidR="00B80F94" w:rsidRDefault="00B80F94">
      <w:pPr>
        <w:pStyle w:val="TableofFigures"/>
        <w:tabs>
          <w:tab w:val="right" w:leader="dot" w:pos="9016"/>
        </w:tabs>
        <w:rPr>
          <w:rFonts w:eastAsiaTheme="minorEastAsia"/>
          <w:noProof/>
          <w:sz w:val="24"/>
          <w:szCs w:val="24"/>
          <w:lang w:eastAsia="en-GB"/>
        </w:rPr>
      </w:pPr>
      <w:hyperlink w:anchor="_Toc189225447" w:history="1">
        <w:r w:rsidRPr="001B517D">
          <w:rPr>
            <w:rStyle w:val="Hyperlink"/>
            <w:noProof/>
          </w:rPr>
          <w:t>Table 6 — Substation safety clearances</w:t>
        </w:r>
        <w:r>
          <w:rPr>
            <w:noProof/>
            <w:webHidden/>
          </w:rPr>
          <w:tab/>
        </w:r>
        <w:r>
          <w:rPr>
            <w:noProof/>
            <w:webHidden/>
          </w:rPr>
          <w:fldChar w:fldCharType="begin"/>
        </w:r>
        <w:r>
          <w:rPr>
            <w:noProof/>
            <w:webHidden/>
          </w:rPr>
          <w:instrText xml:space="preserve"> PAGEREF _Toc189225447 \h </w:instrText>
        </w:r>
        <w:r>
          <w:rPr>
            <w:noProof/>
            <w:webHidden/>
          </w:rPr>
        </w:r>
        <w:r>
          <w:rPr>
            <w:noProof/>
            <w:webHidden/>
          </w:rPr>
          <w:fldChar w:fldCharType="separate"/>
        </w:r>
        <w:r w:rsidR="005E0650">
          <w:rPr>
            <w:noProof/>
            <w:webHidden/>
          </w:rPr>
          <w:t>19</w:t>
        </w:r>
        <w:r>
          <w:rPr>
            <w:noProof/>
            <w:webHidden/>
          </w:rPr>
          <w:fldChar w:fldCharType="end"/>
        </w:r>
      </w:hyperlink>
    </w:p>
    <w:p w14:paraId="0F9CE7E9" w14:textId="0D2028C5" w:rsidR="00B80F94" w:rsidRDefault="00B80F94">
      <w:pPr>
        <w:pStyle w:val="TableofFigures"/>
        <w:tabs>
          <w:tab w:val="right" w:leader="dot" w:pos="9016"/>
        </w:tabs>
        <w:rPr>
          <w:rFonts w:eastAsiaTheme="minorEastAsia"/>
          <w:noProof/>
          <w:sz w:val="24"/>
          <w:szCs w:val="24"/>
          <w:lang w:eastAsia="en-GB"/>
        </w:rPr>
      </w:pPr>
      <w:hyperlink w:anchor="_Toc189225448" w:history="1">
        <w:r w:rsidRPr="001B517D">
          <w:rPr>
            <w:rStyle w:val="Hyperlink"/>
            <w:noProof/>
          </w:rPr>
          <w:t>Table 7 — Neutral Earthing Requirements</w:t>
        </w:r>
        <w:r>
          <w:rPr>
            <w:noProof/>
            <w:webHidden/>
          </w:rPr>
          <w:tab/>
        </w:r>
        <w:r>
          <w:rPr>
            <w:noProof/>
            <w:webHidden/>
          </w:rPr>
          <w:fldChar w:fldCharType="begin"/>
        </w:r>
        <w:r>
          <w:rPr>
            <w:noProof/>
            <w:webHidden/>
          </w:rPr>
          <w:instrText xml:space="preserve"> PAGEREF _Toc189225448 \h </w:instrText>
        </w:r>
        <w:r>
          <w:rPr>
            <w:noProof/>
            <w:webHidden/>
          </w:rPr>
        </w:r>
        <w:r>
          <w:rPr>
            <w:noProof/>
            <w:webHidden/>
          </w:rPr>
          <w:fldChar w:fldCharType="separate"/>
        </w:r>
        <w:r w:rsidR="005E0650">
          <w:rPr>
            <w:noProof/>
            <w:webHidden/>
          </w:rPr>
          <w:t>19</w:t>
        </w:r>
        <w:r>
          <w:rPr>
            <w:noProof/>
            <w:webHidden/>
          </w:rPr>
          <w:fldChar w:fldCharType="end"/>
        </w:r>
      </w:hyperlink>
    </w:p>
    <w:p w14:paraId="1179A18D" w14:textId="23CD5BB6" w:rsidR="00B80F94" w:rsidRDefault="00B80F94">
      <w:pPr>
        <w:pStyle w:val="TableofFigures"/>
        <w:tabs>
          <w:tab w:val="right" w:leader="dot" w:pos="9016"/>
        </w:tabs>
        <w:rPr>
          <w:rFonts w:eastAsiaTheme="minorEastAsia"/>
          <w:noProof/>
          <w:sz w:val="24"/>
          <w:szCs w:val="24"/>
          <w:lang w:eastAsia="en-GB"/>
        </w:rPr>
      </w:pPr>
      <w:hyperlink w:anchor="_Toc189225449" w:history="1">
        <w:r w:rsidRPr="001B517D">
          <w:rPr>
            <w:rStyle w:val="Hyperlink"/>
            <w:noProof/>
          </w:rPr>
          <w:t>Table 8 — Protection Function Testing Compliance Requirements</w:t>
        </w:r>
        <w:r>
          <w:rPr>
            <w:noProof/>
            <w:webHidden/>
          </w:rPr>
          <w:tab/>
        </w:r>
        <w:r>
          <w:rPr>
            <w:noProof/>
            <w:webHidden/>
          </w:rPr>
          <w:fldChar w:fldCharType="begin"/>
        </w:r>
        <w:r>
          <w:rPr>
            <w:noProof/>
            <w:webHidden/>
          </w:rPr>
          <w:instrText xml:space="preserve"> PAGEREF _Toc189225449 \h </w:instrText>
        </w:r>
        <w:r>
          <w:rPr>
            <w:noProof/>
            <w:webHidden/>
          </w:rPr>
        </w:r>
        <w:r>
          <w:rPr>
            <w:noProof/>
            <w:webHidden/>
          </w:rPr>
          <w:fldChar w:fldCharType="separate"/>
        </w:r>
        <w:r w:rsidR="005E0650">
          <w:rPr>
            <w:noProof/>
            <w:webHidden/>
          </w:rPr>
          <w:t>28</w:t>
        </w:r>
        <w:r>
          <w:rPr>
            <w:noProof/>
            <w:webHidden/>
          </w:rPr>
          <w:fldChar w:fldCharType="end"/>
        </w:r>
      </w:hyperlink>
    </w:p>
    <w:p w14:paraId="023751C7" w14:textId="06830FF4" w:rsidR="00B80F94" w:rsidRDefault="00B80F94">
      <w:pPr>
        <w:pStyle w:val="TableofFigures"/>
        <w:tabs>
          <w:tab w:val="right" w:leader="dot" w:pos="9016"/>
        </w:tabs>
        <w:rPr>
          <w:rFonts w:eastAsiaTheme="minorEastAsia"/>
          <w:noProof/>
          <w:sz w:val="24"/>
          <w:szCs w:val="24"/>
          <w:lang w:eastAsia="en-GB"/>
        </w:rPr>
      </w:pPr>
      <w:hyperlink w:anchor="_Toc189225450" w:history="1">
        <w:r w:rsidRPr="001B517D">
          <w:rPr>
            <w:rStyle w:val="Hyperlink"/>
            <w:noProof/>
          </w:rPr>
          <w:t>Table 9 — Circuit-Breaker Fault Clearance Times</w:t>
        </w:r>
        <w:r>
          <w:rPr>
            <w:noProof/>
            <w:webHidden/>
          </w:rPr>
          <w:tab/>
        </w:r>
        <w:r>
          <w:rPr>
            <w:noProof/>
            <w:webHidden/>
          </w:rPr>
          <w:fldChar w:fldCharType="begin"/>
        </w:r>
        <w:r>
          <w:rPr>
            <w:noProof/>
            <w:webHidden/>
          </w:rPr>
          <w:instrText xml:space="preserve"> PAGEREF _Toc189225450 \h </w:instrText>
        </w:r>
        <w:r>
          <w:rPr>
            <w:noProof/>
            <w:webHidden/>
          </w:rPr>
        </w:r>
        <w:r>
          <w:rPr>
            <w:noProof/>
            <w:webHidden/>
          </w:rPr>
          <w:fldChar w:fldCharType="separate"/>
        </w:r>
        <w:r w:rsidR="005E0650">
          <w:rPr>
            <w:noProof/>
            <w:webHidden/>
          </w:rPr>
          <w:t>28</w:t>
        </w:r>
        <w:r>
          <w:rPr>
            <w:noProof/>
            <w:webHidden/>
          </w:rPr>
          <w:fldChar w:fldCharType="end"/>
        </w:r>
      </w:hyperlink>
    </w:p>
    <w:p w14:paraId="1F48F192" w14:textId="5B8D3121" w:rsidR="00B80F94" w:rsidRDefault="00B80F94">
      <w:pPr>
        <w:pStyle w:val="TableofFigures"/>
        <w:tabs>
          <w:tab w:val="right" w:leader="dot" w:pos="9016"/>
        </w:tabs>
        <w:rPr>
          <w:rFonts w:eastAsiaTheme="minorEastAsia"/>
          <w:noProof/>
          <w:sz w:val="24"/>
          <w:szCs w:val="24"/>
          <w:lang w:eastAsia="en-GB"/>
        </w:rPr>
      </w:pPr>
      <w:hyperlink w:anchor="_Toc189225451" w:history="1">
        <w:r w:rsidRPr="001B517D">
          <w:rPr>
            <w:rStyle w:val="Hyperlink"/>
            <w:noProof/>
          </w:rPr>
          <w:t>Table 10 — Transformer Test Voltages</w:t>
        </w:r>
        <w:r>
          <w:rPr>
            <w:noProof/>
            <w:webHidden/>
          </w:rPr>
          <w:tab/>
        </w:r>
        <w:r>
          <w:rPr>
            <w:noProof/>
            <w:webHidden/>
          </w:rPr>
          <w:fldChar w:fldCharType="begin"/>
        </w:r>
        <w:r>
          <w:rPr>
            <w:noProof/>
            <w:webHidden/>
          </w:rPr>
          <w:instrText xml:space="preserve"> PAGEREF _Toc189225451 \h </w:instrText>
        </w:r>
        <w:r>
          <w:rPr>
            <w:noProof/>
            <w:webHidden/>
          </w:rPr>
        </w:r>
        <w:r>
          <w:rPr>
            <w:noProof/>
            <w:webHidden/>
          </w:rPr>
          <w:fldChar w:fldCharType="separate"/>
        </w:r>
        <w:r w:rsidR="005E0650">
          <w:rPr>
            <w:noProof/>
            <w:webHidden/>
          </w:rPr>
          <w:t>34</w:t>
        </w:r>
        <w:r>
          <w:rPr>
            <w:noProof/>
            <w:webHidden/>
          </w:rPr>
          <w:fldChar w:fldCharType="end"/>
        </w:r>
      </w:hyperlink>
    </w:p>
    <w:p w14:paraId="4C68434F" w14:textId="464EA656" w:rsidR="00B80F94" w:rsidRDefault="00B80F94">
      <w:pPr>
        <w:pStyle w:val="TableofFigures"/>
        <w:tabs>
          <w:tab w:val="right" w:leader="dot" w:pos="9016"/>
        </w:tabs>
        <w:rPr>
          <w:rFonts w:eastAsiaTheme="minorEastAsia"/>
          <w:noProof/>
          <w:sz w:val="24"/>
          <w:szCs w:val="24"/>
          <w:lang w:eastAsia="en-GB"/>
        </w:rPr>
      </w:pPr>
      <w:hyperlink w:anchor="_Toc189225452" w:history="1">
        <w:r w:rsidRPr="001B517D">
          <w:rPr>
            <w:rStyle w:val="Hyperlink"/>
            <w:noProof/>
          </w:rPr>
          <w:t>Table 11 — Abbreviations and Terms</w:t>
        </w:r>
        <w:r>
          <w:rPr>
            <w:noProof/>
            <w:webHidden/>
          </w:rPr>
          <w:tab/>
        </w:r>
        <w:r>
          <w:rPr>
            <w:noProof/>
            <w:webHidden/>
          </w:rPr>
          <w:fldChar w:fldCharType="begin"/>
        </w:r>
        <w:r>
          <w:rPr>
            <w:noProof/>
            <w:webHidden/>
          </w:rPr>
          <w:instrText xml:space="preserve"> PAGEREF _Toc189225452 \h </w:instrText>
        </w:r>
        <w:r>
          <w:rPr>
            <w:noProof/>
            <w:webHidden/>
          </w:rPr>
        </w:r>
        <w:r>
          <w:rPr>
            <w:noProof/>
            <w:webHidden/>
          </w:rPr>
          <w:fldChar w:fldCharType="separate"/>
        </w:r>
        <w:r w:rsidR="005E0650">
          <w:rPr>
            <w:noProof/>
            <w:webHidden/>
          </w:rPr>
          <w:t>35</w:t>
        </w:r>
        <w:r>
          <w:rPr>
            <w:noProof/>
            <w:webHidden/>
          </w:rPr>
          <w:fldChar w:fldCharType="end"/>
        </w:r>
      </w:hyperlink>
    </w:p>
    <w:p w14:paraId="4B792300" w14:textId="6999C545" w:rsidR="007469EB" w:rsidRPr="00CC6775" w:rsidRDefault="00CC6775" w:rsidP="00CC6775">
      <w:pPr>
        <w:pStyle w:val="TOCHeading"/>
      </w:pPr>
      <w:r>
        <w:rPr>
          <w:rFonts w:ascii="Arial" w:hAnsi="Arial" w:cs="Arial"/>
          <w:b/>
          <w:bCs/>
          <w:sz w:val="56"/>
          <w:szCs w:val="56"/>
        </w:rPr>
        <w:fldChar w:fldCharType="end"/>
      </w:r>
      <w:r>
        <w:t>Figures</w:t>
      </w:r>
    </w:p>
    <w:p w14:paraId="2B5BB367" w14:textId="667D9700" w:rsidR="002331B5" w:rsidRDefault="00CC6775">
      <w:pPr>
        <w:pStyle w:val="TableofFigures"/>
        <w:tabs>
          <w:tab w:val="right" w:leader="dot" w:pos="9016"/>
        </w:tabs>
        <w:rPr>
          <w:rFonts w:eastAsiaTheme="minorEastAsia"/>
          <w:noProof/>
          <w:sz w:val="24"/>
          <w:szCs w:val="24"/>
          <w:lang w:eastAsia="en-GB"/>
        </w:rPr>
      </w:pPr>
      <w:r>
        <w:rPr>
          <w:rFonts w:ascii="Arial" w:hAnsi="Arial" w:cs="Arial"/>
          <w:b/>
          <w:bCs/>
          <w:sz w:val="24"/>
          <w:szCs w:val="24"/>
          <w:lang w:val="en-US"/>
        </w:rPr>
        <w:fldChar w:fldCharType="begin"/>
      </w:r>
      <w:r>
        <w:rPr>
          <w:rFonts w:ascii="Arial" w:hAnsi="Arial" w:cs="Arial"/>
          <w:b/>
          <w:bCs/>
          <w:sz w:val="24"/>
          <w:szCs w:val="24"/>
          <w:lang w:val="en-US"/>
        </w:rPr>
        <w:instrText xml:space="preserve"> TOC \h \z \c "Figure" </w:instrText>
      </w:r>
      <w:r>
        <w:rPr>
          <w:rFonts w:ascii="Arial" w:hAnsi="Arial" w:cs="Arial"/>
          <w:b/>
          <w:bCs/>
          <w:sz w:val="24"/>
          <w:szCs w:val="24"/>
          <w:lang w:val="en-US"/>
        </w:rPr>
        <w:fldChar w:fldCharType="separate"/>
      </w:r>
      <w:hyperlink w:anchor="_Toc189225039" w:history="1">
        <w:r w:rsidR="002331B5" w:rsidRPr="001C2982">
          <w:rPr>
            <w:rStyle w:val="Hyperlink"/>
            <w:noProof/>
          </w:rPr>
          <w:t>Figure 1- Electrical boundary for Gas Insulated Switchgear</w:t>
        </w:r>
        <w:r w:rsidR="002331B5">
          <w:rPr>
            <w:noProof/>
            <w:webHidden/>
          </w:rPr>
          <w:tab/>
        </w:r>
        <w:r w:rsidR="002331B5">
          <w:rPr>
            <w:noProof/>
            <w:webHidden/>
          </w:rPr>
          <w:fldChar w:fldCharType="begin"/>
        </w:r>
        <w:r w:rsidR="002331B5">
          <w:rPr>
            <w:noProof/>
            <w:webHidden/>
          </w:rPr>
          <w:instrText xml:space="preserve"> PAGEREF _Toc189225039 \h </w:instrText>
        </w:r>
        <w:r w:rsidR="002331B5">
          <w:rPr>
            <w:noProof/>
            <w:webHidden/>
          </w:rPr>
        </w:r>
        <w:r w:rsidR="002331B5">
          <w:rPr>
            <w:noProof/>
            <w:webHidden/>
          </w:rPr>
          <w:fldChar w:fldCharType="separate"/>
        </w:r>
        <w:r w:rsidR="005E0650">
          <w:rPr>
            <w:noProof/>
            <w:webHidden/>
          </w:rPr>
          <w:t>7</w:t>
        </w:r>
        <w:r w:rsidR="002331B5">
          <w:rPr>
            <w:noProof/>
            <w:webHidden/>
          </w:rPr>
          <w:fldChar w:fldCharType="end"/>
        </w:r>
      </w:hyperlink>
    </w:p>
    <w:p w14:paraId="77FE3594" w14:textId="36D8AC15" w:rsidR="002331B5" w:rsidRDefault="002331B5">
      <w:pPr>
        <w:pStyle w:val="TableofFigures"/>
        <w:tabs>
          <w:tab w:val="right" w:leader="dot" w:pos="9016"/>
        </w:tabs>
        <w:rPr>
          <w:rFonts w:eastAsiaTheme="minorEastAsia"/>
          <w:noProof/>
          <w:sz w:val="24"/>
          <w:szCs w:val="24"/>
          <w:lang w:eastAsia="en-GB"/>
        </w:rPr>
      </w:pPr>
      <w:hyperlink w:anchor="_Toc189225040" w:history="1">
        <w:r w:rsidRPr="001C2982">
          <w:rPr>
            <w:rStyle w:val="Hyperlink"/>
            <w:noProof/>
          </w:rPr>
          <w:t>Figure 2 — Disconnector Auxiliary Switch Positions in Relation to Main Contact Position</w:t>
        </w:r>
        <w:r>
          <w:rPr>
            <w:noProof/>
            <w:webHidden/>
          </w:rPr>
          <w:tab/>
        </w:r>
        <w:r>
          <w:rPr>
            <w:noProof/>
            <w:webHidden/>
          </w:rPr>
          <w:fldChar w:fldCharType="begin"/>
        </w:r>
        <w:r>
          <w:rPr>
            <w:noProof/>
            <w:webHidden/>
          </w:rPr>
          <w:instrText xml:space="preserve"> PAGEREF _Toc189225040 \h </w:instrText>
        </w:r>
        <w:r>
          <w:rPr>
            <w:noProof/>
            <w:webHidden/>
          </w:rPr>
        </w:r>
        <w:r>
          <w:rPr>
            <w:noProof/>
            <w:webHidden/>
          </w:rPr>
          <w:fldChar w:fldCharType="separate"/>
        </w:r>
        <w:r w:rsidR="005E0650">
          <w:rPr>
            <w:noProof/>
            <w:webHidden/>
          </w:rPr>
          <w:t>33</w:t>
        </w:r>
        <w:r>
          <w:rPr>
            <w:noProof/>
            <w:webHidden/>
          </w:rPr>
          <w:fldChar w:fldCharType="end"/>
        </w:r>
      </w:hyperlink>
    </w:p>
    <w:p w14:paraId="25ED0F2D" w14:textId="6E5A73B0" w:rsidR="007469EB" w:rsidRDefault="00CC6775" w:rsidP="007469EB">
      <w:pPr>
        <w:rPr>
          <w:rFonts w:ascii="Arial" w:hAnsi="Arial" w:cs="Arial"/>
          <w:b/>
          <w:bCs/>
          <w:sz w:val="24"/>
          <w:szCs w:val="24"/>
          <w:lang w:val="en-US"/>
        </w:rPr>
      </w:pPr>
      <w:r>
        <w:rPr>
          <w:rFonts w:ascii="Arial" w:hAnsi="Arial" w:cs="Arial"/>
          <w:b/>
          <w:bCs/>
          <w:sz w:val="24"/>
          <w:szCs w:val="24"/>
          <w:lang w:val="en-US"/>
        </w:rPr>
        <w:fldChar w:fldCharType="end"/>
      </w:r>
    </w:p>
    <w:p w14:paraId="660B05A1" w14:textId="4A1FE91A" w:rsidR="007235C1" w:rsidRDefault="007235C1">
      <w:pPr>
        <w:rPr>
          <w:rFonts w:ascii="Arial" w:hAnsi="Arial" w:cs="Arial"/>
          <w:b/>
          <w:bCs/>
          <w:sz w:val="24"/>
          <w:szCs w:val="24"/>
          <w:lang w:val="en-US"/>
        </w:rPr>
      </w:pPr>
      <w:r>
        <w:rPr>
          <w:rFonts w:ascii="Arial" w:hAnsi="Arial" w:cs="Arial"/>
          <w:b/>
          <w:bCs/>
          <w:sz w:val="24"/>
          <w:szCs w:val="24"/>
          <w:lang w:val="en-US"/>
        </w:rPr>
        <w:br w:type="page"/>
      </w:r>
    </w:p>
    <w:p w14:paraId="399B5685" w14:textId="159DCE55" w:rsidR="00F231EF" w:rsidRDefault="00F231EF" w:rsidP="006E4E1F">
      <w:pPr>
        <w:pStyle w:val="Heading1"/>
        <w:numPr>
          <w:ilvl w:val="0"/>
          <w:numId w:val="7"/>
        </w:numPr>
      </w:pPr>
      <w:bookmarkStart w:id="192" w:name="_Toc189225347"/>
      <w:r>
        <w:lastRenderedPageBreak/>
        <w:t>Introduction</w:t>
      </w:r>
      <w:bookmarkEnd w:id="192"/>
    </w:p>
    <w:p w14:paraId="71658AA2" w14:textId="4E55B71B" w:rsidR="00F231EF" w:rsidRPr="00F231EF" w:rsidRDefault="00F231EF" w:rsidP="00F231EF">
      <w:pPr>
        <w:pStyle w:val="Heading2"/>
        <w:jc w:val="both"/>
        <w:rPr>
          <w:lang w:val="en-US"/>
        </w:rPr>
      </w:pPr>
      <w:bookmarkStart w:id="193" w:name="_Toc189225348"/>
      <w:r>
        <w:t xml:space="preserve">1.1 </w:t>
      </w:r>
      <w:r w:rsidR="007469EB" w:rsidRPr="002331B5">
        <w:t>Background</w:t>
      </w:r>
      <w:r w:rsidR="007469EB" w:rsidRPr="00F231EF">
        <w:rPr>
          <w:lang w:val="en-US"/>
        </w:rPr>
        <w:t xml:space="preserve"> and Purpose</w:t>
      </w:r>
      <w:bookmarkEnd w:id="193"/>
    </w:p>
    <w:p w14:paraId="2F1334A0" w14:textId="7B352861" w:rsidR="00AB5EBA" w:rsidRPr="00DB3AFB" w:rsidRDefault="00AB5EBA" w:rsidP="00BE53D4">
      <w:r w:rsidRPr="00DB3AFB">
        <w:t xml:space="preserve">This document defines relevant </w:t>
      </w:r>
      <w:ins w:id="194" w:author="Creighton, Alan (Northern Powergrid)" w:date="2025-06-05T18:41:00Z" w16du:dateUtc="2025-06-05T17:41:00Z">
        <w:r w:rsidR="00A158F1">
          <w:t>s</w:t>
        </w:r>
      </w:ins>
      <w:del w:id="195" w:author="Creighton, Alan (Northern Powergrid)" w:date="2025-06-05T18:41:00Z" w16du:dateUtc="2025-06-05T17:41:00Z">
        <w:r w:rsidR="000E22A0" w:rsidDel="00A158F1">
          <w:delText>S</w:delText>
        </w:r>
      </w:del>
      <w:r w:rsidR="000E22A0" w:rsidRPr="00DB3AFB">
        <w:t>tandards</w:t>
      </w:r>
      <w:r>
        <w:t xml:space="preserve">, </w:t>
      </w:r>
      <w:r w:rsidRPr="00CB5744">
        <w:t>specifications</w:t>
      </w:r>
      <w:r>
        <w:t xml:space="preserve"> and </w:t>
      </w:r>
      <w:r w:rsidR="000E22A0">
        <w:t>Engineering R</w:t>
      </w:r>
      <w:r>
        <w:t>ecommendations</w:t>
      </w:r>
      <w:r w:rsidRPr="00DB3AFB">
        <w:t xml:space="preserve"> for </w:t>
      </w:r>
      <w:commentRangeStart w:id="196"/>
      <w:r w:rsidRPr="00DB3AFB">
        <w:t>Users</w:t>
      </w:r>
      <w:commentRangeEnd w:id="196"/>
      <w:r w:rsidR="00A158F1">
        <w:rPr>
          <w:rStyle w:val="CommentReference"/>
          <w:rFonts w:ascii="Microsoft Sans Serif" w:eastAsiaTheme="minorEastAsia" w:hAnsi="Microsoft Sans Serif"/>
          <w:color w:val="000000" w:themeColor="text1"/>
          <w:kern w:val="0"/>
          <w14:ligatures w14:val="none"/>
        </w:rPr>
        <w:commentReference w:id="196"/>
      </w:r>
      <w:r w:rsidRPr="00DB3AFB">
        <w:t xml:space="preserve"> to follow when connecting or seeking connection to the National Electricity Transmission System (NETS) as set out under </w:t>
      </w:r>
      <w:commentRangeStart w:id="197"/>
      <w:r w:rsidRPr="00DB3AFB">
        <w:t>CC</w:t>
      </w:r>
      <w:r>
        <w:t>.6.2.1.2</w:t>
      </w:r>
      <w:r w:rsidRPr="00DB3AFB">
        <w:t xml:space="preserve"> </w:t>
      </w:r>
      <w:commentRangeEnd w:id="197"/>
      <w:r w:rsidR="00A158F1">
        <w:rPr>
          <w:rStyle w:val="CommentReference"/>
          <w:rFonts w:ascii="Microsoft Sans Serif" w:eastAsiaTheme="minorEastAsia" w:hAnsi="Microsoft Sans Serif"/>
          <w:color w:val="000000" w:themeColor="text1"/>
          <w:kern w:val="0"/>
          <w14:ligatures w14:val="none"/>
        </w:rPr>
        <w:commentReference w:id="197"/>
      </w:r>
      <w:r w:rsidRPr="00DB3AFB">
        <w:t xml:space="preserve">or ECC.6.2.1.2 of the Grid Code Connection Conditions, as applicable and </w:t>
      </w:r>
      <w:commentRangeStart w:id="198"/>
      <w:r w:rsidRPr="00DB3AFB">
        <w:t xml:space="preserve">pursuant to the terms of the </w:t>
      </w:r>
      <w:commentRangeStart w:id="199"/>
      <w:r w:rsidRPr="00DB3AFB">
        <w:t xml:space="preserve">Bilateral Connection Agreement </w:t>
      </w:r>
      <w:commentRangeEnd w:id="199"/>
      <w:r w:rsidR="00FA4F3B">
        <w:rPr>
          <w:rStyle w:val="CommentReference"/>
          <w:rFonts w:ascii="Microsoft Sans Serif" w:eastAsiaTheme="minorEastAsia" w:hAnsi="Microsoft Sans Serif"/>
          <w:color w:val="000000" w:themeColor="text1"/>
          <w:kern w:val="0"/>
          <w14:ligatures w14:val="none"/>
        </w:rPr>
        <w:commentReference w:id="199"/>
      </w:r>
      <w:r w:rsidRPr="00DB3AFB">
        <w:t xml:space="preserve">(BCA). </w:t>
      </w:r>
      <w:commentRangeEnd w:id="198"/>
      <w:r w:rsidR="00A158F1">
        <w:rPr>
          <w:rStyle w:val="CommentReference"/>
          <w:rFonts w:ascii="Microsoft Sans Serif" w:eastAsiaTheme="minorEastAsia" w:hAnsi="Microsoft Sans Serif"/>
          <w:color w:val="000000" w:themeColor="text1"/>
          <w:kern w:val="0"/>
          <w14:ligatures w14:val="none"/>
        </w:rPr>
        <w:commentReference w:id="198"/>
      </w:r>
    </w:p>
    <w:p w14:paraId="0ED6AA7B" w14:textId="43ABDBF1" w:rsidR="00AB5EBA" w:rsidRPr="00DB3AFB" w:rsidRDefault="00AB5EBA" w:rsidP="00BE53D4">
      <w:r>
        <w:t xml:space="preserve">Apparatus </w:t>
      </w:r>
      <w:r w:rsidRPr="00DB3AFB">
        <w:t xml:space="preserve">commissioned prior to the implementation date of this </w:t>
      </w:r>
      <w:commentRangeStart w:id="200"/>
      <w:r w:rsidRPr="00DB3AFB">
        <w:t>Re</w:t>
      </w:r>
      <w:r>
        <w:t>levant</w:t>
      </w:r>
      <w:r w:rsidRPr="00DB3AFB">
        <w:t xml:space="preserve"> Electrical Standard</w:t>
      </w:r>
      <w:r>
        <w:t xml:space="preserve"> (RES)</w:t>
      </w:r>
      <w:r w:rsidRPr="00DB3AFB">
        <w:t xml:space="preserve"> </w:t>
      </w:r>
      <w:commentRangeEnd w:id="200"/>
      <w:r w:rsidR="00597373">
        <w:rPr>
          <w:rStyle w:val="CommentReference"/>
          <w:rFonts w:ascii="Microsoft Sans Serif" w:eastAsiaTheme="minorEastAsia" w:hAnsi="Microsoft Sans Serif"/>
          <w:color w:val="000000" w:themeColor="text1"/>
          <w:kern w:val="0"/>
          <w14:ligatures w14:val="none"/>
        </w:rPr>
        <w:commentReference w:id="200"/>
      </w:r>
      <w:r w:rsidRPr="00DB3AFB">
        <w:t xml:space="preserve">will continue to be subject to the </w:t>
      </w:r>
      <w:r w:rsidR="000E22A0">
        <w:t>S</w:t>
      </w:r>
      <w:r w:rsidR="000E22A0" w:rsidRPr="00DB3AFB">
        <w:t xml:space="preserve">tandards </w:t>
      </w:r>
      <w:r w:rsidRPr="00DB3AFB">
        <w:t xml:space="preserve">applicable at the </w:t>
      </w:r>
      <w:commentRangeStart w:id="201"/>
      <w:r w:rsidRPr="00DB3AFB">
        <w:t xml:space="preserve">time of commissioning </w:t>
      </w:r>
      <w:commentRangeEnd w:id="201"/>
      <w:r w:rsidR="00597373">
        <w:rPr>
          <w:rStyle w:val="CommentReference"/>
          <w:rFonts w:ascii="Microsoft Sans Serif" w:eastAsiaTheme="minorEastAsia" w:hAnsi="Microsoft Sans Serif"/>
          <w:color w:val="000000" w:themeColor="text1"/>
          <w:kern w:val="0"/>
          <w14:ligatures w14:val="none"/>
        </w:rPr>
        <w:commentReference w:id="201"/>
      </w:r>
      <w:r w:rsidRPr="00DB3AFB">
        <w:t xml:space="preserve">of that </w:t>
      </w:r>
      <w:r>
        <w:t>Apparatus.</w:t>
      </w:r>
    </w:p>
    <w:p w14:paraId="5C56E7AE" w14:textId="3321905B" w:rsidR="00AB5EBA" w:rsidRPr="00DB3AFB" w:rsidRDefault="00AB5EBA" w:rsidP="00BE53D4">
      <w:r w:rsidRPr="00DB3AFB">
        <w:t xml:space="preserve">It is important that all Users demonstrate that electrical infrastructure directly connected to the </w:t>
      </w:r>
      <w:r>
        <w:t>NETS</w:t>
      </w:r>
      <w:r w:rsidRPr="00DB3AFB">
        <w:t xml:space="preserve"> </w:t>
      </w:r>
      <w:commentRangeStart w:id="202"/>
      <w:r w:rsidRPr="00DB3AFB">
        <w:t xml:space="preserve">in Great Britain (GB) </w:t>
      </w:r>
      <w:commentRangeEnd w:id="202"/>
      <w:r w:rsidR="00597373">
        <w:rPr>
          <w:rStyle w:val="CommentReference"/>
          <w:rFonts w:ascii="Microsoft Sans Serif" w:eastAsiaTheme="minorEastAsia" w:hAnsi="Microsoft Sans Serif"/>
          <w:color w:val="000000" w:themeColor="text1"/>
          <w:kern w:val="0"/>
          <w14:ligatures w14:val="none"/>
        </w:rPr>
        <w:commentReference w:id="202"/>
      </w:r>
      <w:r w:rsidRPr="00DB3AFB">
        <w:t>has adequate strength and is fit for purpose</w:t>
      </w:r>
      <w:r>
        <w:t xml:space="preserve">. It shall comply </w:t>
      </w:r>
      <w:r w:rsidRPr="00DB3AFB">
        <w:t xml:space="preserve">with both statutory and GB </w:t>
      </w:r>
      <w:commentRangeStart w:id="203"/>
      <w:r w:rsidRPr="00DB3AFB">
        <w:t>Grid Code requirements capability</w:t>
      </w:r>
      <w:commentRangeEnd w:id="203"/>
      <w:r w:rsidR="00597373">
        <w:rPr>
          <w:rStyle w:val="CommentReference"/>
          <w:rFonts w:ascii="Microsoft Sans Serif" w:eastAsiaTheme="minorEastAsia" w:hAnsi="Microsoft Sans Serif"/>
          <w:color w:val="000000" w:themeColor="text1"/>
          <w:kern w:val="0"/>
          <w14:ligatures w14:val="none"/>
        </w:rPr>
        <w:commentReference w:id="203"/>
      </w:r>
      <w:r w:rsidRPr="00DB3AFB">
        <w:t>, meet manufacturers</w:t>
      </w:r>
      <w:r>
        <w:t>’</w:t>
      </w:r>
      <w:r w:rsidRPr="00DB3AFB">
        <w:t xml:space="preserve"> stated performance characteristics and </w:t>
      </w:r>
      <w:commentRangeStart w:id="204"/>
      <w:r>
        <w:t xml:space="preserve">shall </w:t>
      </w:r>
      <w:commentRangeEnd w:id="204"/>
      <w:r w:rsidR="00597373">
        <w:rPr>
          <w:rStyle w:val="CommentReference"/>
          <w:rFonts w:ascii="Microsoft Sans Serif" w:eastAsiaTheme="minorEastAsia" w:hAnsi="Microsoft Sans Serif"/>
          <w:color w:val="000000" w:themeColor="text1"/>
          <w:kern w:val="0"/>
          <w14:ligatures w14:val="none"/>
        </w:rPr>
        <w:commentReference w:id="204"/>
      </w:r>
      <w:r>
        <w:t xml:space="preserve">comply with </w:t>
      </w:r>
      <w:r w:rsidRPr="00DB3AFB">
        <w:t>the</w:t>
      </w:r>
      <w:r>
        <w:t xml:space="preserve"> requirements </w:t>
      </w:r>
      <w:r w:rsidRPr="00DB3AFB">
        <w:t xml:space="preserve">contained within </w:t>
      </w:r>
      <w:commentRangeStart w:id="205"/>
      <w:commentRangeStart w:id="206"/>
      <w:r>
        <w:t>this</w:t>
      </w:r>
      <w:commentRangeEnd w:id="205"/>
      <w:r>
        <w:rPr>
          <w:rStyle w:val="CommentReference"/>
        </w:rPr>
        <w:commentReference w:id="205"/>
      </w:r>
      <w:commentRangeEnd w:id="206"/>
      <w:r>
        <w:rPr>
          <w:rStyle w:val="CommentReference"/>
        </w:rPr>
        <w:commentReference w:id="206"/>
      </w:r>
      <w:commentRangeStart w:id="207"/>
      <w:r>
        <w:t xml:space="preserve"> RES</w:t>
      </w:r>
      <w:commentRangeEnd w:id="207"/>
      <w:r w:rsidR="00597373">
        <w:rPr>
          <w:rStyle w:val="CommentReference"/>
          <w:rFonts w:ascii="Microsoft Sans Serif" w:eastAsiaTheme="minorEastAsia" w:hAnsi="Microsoft Sans Serif"/>
          <w:color w:val="000000" w:themeColor="text1"/>
          <w:kern w:val="0"/>
          <w14:ligatures w14:val="none"/>
        </w:rPr>
        <w:commentReference w:id="207"/>
      </w:r>
      <w:r w:rsidRPr="00DB3AFB">
        <w:t xml:space="preserve">. </w:t>
      </w:r>
    </w:p>
    <w:p w14:paraId="0D02E47E" w14:textId="29ABCACD" w:rsidR="00AB5EBA" w:rsidRDefault="00AB5EBA" w:rsidP="00C177CB">
      <w:r w:rsidRPr="00DB3AFB">
        <w:t xml:space="preserve">NGET, SHET and SPT </w:t>
      </w:r>
      <w:commentRangeStart w:id="208"/>
      <w:r w:rsidRPr="00DB3AFB">
        <w:t xml:space="preserve">form the </w:t>
      </w:r>
      <w:commentRangeEnd w:id="208"/>
      <w:r w:rsidR="00597373">
        <w:rPr>
          <w:rStyle w:val="CommentReference"/>
          <w:rFonts w:ascii="Microsoft Sans Serif" w:eastAsiaTheme="minorEastAsia" w:hAnsi="Microsoft Sans Serif"/>
          <w:color w:val="000000" w:themeColor="text1"/>
          <w:kern w:val="0"/>
          <w14:ligatures w14:val="none"/>
        </w:rPr>
        <w:commentReference w:id="208"/>
      </w:r>
      <w:r w:rsidRPr="00DB3AFB">
        <w:t>GB’s Onshore Transmission Owners</w:t>
      </w:r>
      <w:r>
        <w:t xml:space="preserve"> (TOs)</w:t>
      </w:r>
      <w:r w:rsidRPr="00DB3AFB">
        <w:t xml:space="preserve"> and have produced this </w:t>
      </w:r>
      <w:commentRangeStart w:id="209"/>
      <w:r w:rsidRPr="00DB3AFB">
        <w:t>common RES</w:t>
      </w:r>
      <w:commentRangeEnd w:id="209"/>
      <w:r w:rsidR="00597373">
        <w:rPr>
          <w:rStyle w:val="CommentReference"/>
          <w:rFonts w:ascii="Microsoft Sans Serif" w:eastAsiaTheme="minorEastAsia" w:hAnsi="Microsoft Sans Serif"/>
          <w:color w:val="000000" w:themeColor="text1"/>
          <w:kern w:val="0"/>
          <w14:ligatures w14:val="none"/>
        </w:rPr>
        <w:commentReference w:id="209"/>
      </w:r>
      <w:r w:rsidRPr="00DB3AFB">
        <w:t xml:space="preserve">. </w:t>
      </w:r>
      <w:commentRangeStart w:id="210"/>
      <w:r w:rsidRPr="00DB3AFB">
        <w:t>Th</w:t>
      </w:r>
      <w:r>
        <w:t>is</w:t>
      </w:r>
      <w:r w:rsidRPr="00DB3AFB">
        <w:t xml:space="preserve"> RES </w:t>
      </w:r>
      <w:commentRangeEnd w:id="210"/>
      <w:r w:rsidR="00597373">
        <w:rPr>
          <w:rStyle w:val="CommentReference"/>
          <w:rFonts w:ascii="Microsoft Sans Serif" w:eastAsiaTheme="minorEastAsia" w:hAnsi="Microsoft Sans Serif"/>
          <w:color w:val="000000" w:themeColor="text1"/>
          <w:kern w:val="0"/>
          <w14:ligatures w14:val="none"/>
        </w:rPr>
        <w:commentReference w:id="210"/>
      </w:r>
      <w:r w:rsidRPr="00DB3AFB">
        <w:t xml:space="preserve">document defines the </w:t>
      </w:r>
      <w:commentRangeStart w:id="211"/>
      <w:r w:rsidRPr="00DB3AFB">
        <w:t xml:space="preserve">performance requirements </w:t>
      </w:r>
      <w:commentRangeEnd w:id="211"/>
      <w:r w:rsidR="00DB49B8">
        <w:rPr>
          <w:rStyle w:val="CommentReference"/>
          <w:rFonts w:ascii="Microsoft Sans Serif" w:eastAsiaTheme="minorEastAsia" w:hAnsi="Microsoft Sans Serif"/>
          <w:color w:val="000000" w:themeColor="text1"/>
          <w:kern w:val="0"/>
          <w14:ligatures w14:val="none"/>
        </w:rPr>
        <w:commentReference w:id="211"/>
      </w:r>
      <w:r>
        <w:t xml:space="preserve">and minimum technical requirements </w:t>
      </w:r>
      <w:r w:rsidRPr="00DB3AFB">
        <w:t xml:space="preserve">for </w:t>
      </w:r>
      <w:commentRangeStart w:id="212"/>
      <w:r>
        <w:t>Apparatus</w:t>
      </w:r>
      <w:commentRangeEnd w:id="212"/>
      <w:r w:rsidR="00597373">
        <w:rPr>
          <w:rStyle w:val="CommentReference"/>
          <w:rFonts w:ascii="Microsoft Sans Serif" w:eastAsiaTheme="minorEastAsia" w:hAnsi="Microsoft Sans Serif"/>
          <w:color w:val="000000" w:themeColor="text1"/>
          <w:kern w:val="0"/>
          <w14:ligatures w14:val="none"/>
        </w:rPr>
        <w:commentReference w:id="212"/>
      </w:r>
      <w:r w:rsidRPr="00DB3AFB">
        <w:t xml:space="preserve"> directly connected to </w:t>
      </w:r>
      <w:r>
        <w:t xml:space="preserve">the </w:t>
      </w:r>
      <w:r w:rsidRPr="00DB3AFB">
        <w:t>TOs</w:t>
      </w:r>
      <w:r>
        <w:t>’</w:t>
      </w:r>
      <w:r w:rsidRPr="00DB3AFB">
        <w:t xml:space="preserve"> systems. </w:t>
      </w:r>
    </w:p>
    <w:p w14:paraId="430466ED" w14:textId="77777777" w:rsidR="00AB5EBA" w:rsidRPr="00DB3AFB" w:rsidRDefault="00AB5EBA" w:rsidP="00F90FB8">
      <w:r w:rsidRPr="00DB3AFB">
        <w:t xml:space="preserve">This </w:t>
      </w:r>
      <w:commentRangeStart w:id="213"/>
      <w:r w:rsidRPr="00DB3AFB">
        <w:t xml:space="preserve">Standard </w:t>
      </w:r>
      <w:commentRangeEnd w:id="213"/>
      <w:r w:rsidR="00597373">
        <w:rPr>
          <w:rStyle w:val="CommentReference"/>
          <w:rFonts w:ascii="Microsoft Sans Serif" w:eastAsiaTheme="minorEastAsia" w:hAnsi="Microsoft Sans Serif"/>
          <w:color w:val="000000" w:themeColor="text1"/>
          <w:kern w:val="0"/>
          <w14:ligatures w14:val="none"/>
        </w:rPr>
        <w:commentReference w:id="213"/>
      </w:r>
      <w:r w:rsidRPr="00DB3AFB">
        <w:t xml:space="preserve">applies to transmission connected </w:t>
      </w:r>
      <w:commentRangeStart w:id="214"/>
      <w:r w:rsidRPr="00DB3AFB">
        <w:t>Users in GB</w:t>
      </w:r>
      <w:commentRangeEnd w:id="214"/>
      <w:r w:rsidR="00597373">
        <w:rPr>
          <w:rStyle w:val="CommentReference"/>
          <w:rFonts w:ascii="Microsoft Sans Serif" w:eastAsiaTheme="minorEastAsia" w:hAnsi="Microsoft Sans Serif"/>
          <w:color w:val="000000" w:themeColor="text1"/>
          <w:kern w:val="0"/>
          <w14:ligatures w14:val="none"/>
        </w:rPr>
        <w:commentReference w:id="214"/>
      </w:r>
      <w:r w:rsidRPr="00DB3AFB">
        <w:t>.</w:t>
      </w:r>
    </w:p>
    <w:p w14:paraId="17317F06" w14:textId="3E8FE8D9" w:rsidR="00426C88" w:rsidRDefault="00AB5EBA" w:rsidP="00C177CB">
      <w:r w:rsidRPr="00DB3AFB">
        <w:t xml:space="preserve">The Grid Code details the </w:t>
      </w:r>
      <w:commentRangeStart w:id="215"/>
      <w:r w:rsidRPr="00DB3AFB">
        <w:t xml:space="preserve">technical requirements </w:t>
      </w:r>
      <w:commentRangeEnd w:id="215"/>
      <w:r w:rsidR="00597373">
        <w:rPr>
          <w:rStyle w:val="CommentReference"/>
          <w:rFonts w:ascii="Microsoft Sans Serif" w:eastAsiaTheme="minorEastAsia" w:hAnsi="Microsoft Sans Serif"/>
          <w:color w:val="000000" w:themeColor="text1"/>
          <w:kern w:val="0"/>
          <w14:ligatures w14:val="none"/>
        </w:rPr>
        <w:commentReference w:id="215"/>
      </w:r>
      <w:r w:rsidRPr="00DB3AFB">
        <w:t xml:space="preserve">for connecting to and </w:t>
      </w:r>
      <w:r w:rsidR="000E22A0">
        <w:t xml:space="preserve">make use of </w:t>
      </w:r>
      <w:r w:rsidRPr="00DB3AFB">
        <w:t xml:space="preserve">the </w:t>
      </w:r>
      <w:r>
        <w:t>NETS</w:t>
      </w:r>
      <w:r w:rsidRPr="00DB3AFB">
        <w:t xml:space="preserve">. </w:t>
      </w:r>
    </w:p>
    <w:p w14:paraId="0BB54B44" w14:textId="4AE2660A" w:rsidR="00F231EF" w:rsidRPr="00DB3AFB" w:rsidRDefault="00AB5EBA" w:rsidP="00C177CB">
      <w:r w:rsidRPr="00DB3AFB">
        <w:t>Compliance with the Grid Code is one of the requirements of the Connection and Use of System Code (CUSC).</w:t>
      </w:r>
    </w:p>
    <w:p w14:paraId="7AEDF0B6" w14:textId="277CE6FB" w:rsidR="008C373D" w:rsidRPr="008C373D" w:rsidRDefault="00D70036" w:rsidP="008C373D">
      <w:pPr>
        <w:pStyle w:val="Heading2"/>
        <w:rPr>
          <w:lang w:val="en-US"/>
        </w:rPr>
      </w:pPr>
      <w:bookmarkStart w:id="216" w:name="_Toc189225349"/>
      <w:r>
        <w:rPr>
          <w:lang w:val="en-US"/>
        </w:rPr>
        <w:t>1</w:t>
      </w:r>
      <w:r w:rsidR="008C373D">
        <w:rPr>
          <w:lang w:val="en-US"/>
        </w:rPr>
        <w:t>.2 Scope</w:t>
      </w:r>
      <w:bookmarkEnd w:id="216"/>
    </w:p>
    <w:p w14:paraId="7EB148F3" w14:textId="5B063C8D" w:rsidR="00AB5EBA" w:rsidRPr="00DB3AFB" w:rsidRDefault="00AB5EBA" w:rsidP="00481223">
      <w:r>
        <w:t xml:space="preserve">The scope of this </w:t>
      </w:r>
      <w:commentRangeStart w:id="217"/>
      <w:r>
        <w:t xml:space="preserve">RES </w:t>
      </w:r>
      <w:commentRangeEnd w:id="217"/>
      <w:r w:rsidR="00597373">
        <w:rPr>
          <w:rStyle w:val="CommentReference"/>
          <w:rFonts w:ascii="Microsoft Sans Serif" w:eastAsiaTheme="minorEastAsia" w:hAnsi="Microsoft Sans Serif"/>
          <w:color w:val="000000" w:themeColor="text1"/>
          <w:kern w:val="0"/>
          <w14:ligatures w14:val="none"/>
        </w:rPr>
        <w:commentReference w:id="217"/>
      </w:r>
      <w:r>
        <w:t>applies to a</w:t>
      </w:r>
      <w:r w:rsidRPr="00DB3AFB">
        <w:t xml:space="preserve">ll onshore AC electrical infrastructure connected to the </w:t>
      </w:r>
      <w:r>
        <w:t>NETS</w:t>
      </w:r>
      <w:commentRangeStart w:id="218"/>
      <w:r w:rsidRPr="00DB3AFB">
        <w:t xml:space="preserve"> in GB</w:t>
      </w:r>
      <w:commentRangeEnd w:id="218"/>
      <w:r w:rsidR="00E249C7">
        <w:rPr>
          <w:rStyle w:val="CommentReference"/>
          <w:rFonts w:ascii="Microsoft Sans Serif" w:eastAsiaTheme="minorEastAsia" w:hAnsi="Microsoft Sans Serif"/>
          <w:color w:val="000000" w:themeColor="text1"/>
          <w:kern w:val="0"/>
          <w14:ligatures w14:val="none"/>
        </w:rPr>
        <w:commentReference w:id="218"/>
      </w:r>
      <w:r w:rsidRPr="00DB3AFB">
        <w:t xml:space="preserve">. </w:t>
      </w:r>
    </w:p>
    <w:p w14:paraId="72488238" w14:textId="795A395E" w:rsidR="00AB5EBA" w:rsidRDefault="00AB5EBA" w:rsidP="00F90FB8">
      <w:r>
        <w:t xml:space="preserve">The requirements of this document apply only to </w:t>
      </w:r>
      <w:commentRangeStart w:id="219"/>
      <w:r>
        <w:t xml:space="preserve">Apparatus </w:t>
      </w:r>
      <w:commentRangeEnd w:id="219"/>
      <w:r w:rsidR="002010A8">
        <w:rPr>
          <w:rStyle w:val="CommentReference"/>
          <w:rFonts w:ascii="Microsoft Sans Serif" w:eastAsiaTheme="minorEastAsia" w:hAnsi="Microsoft Sans Serif"/>
          <w:color w:val="000000" w:themeColor="text1"/>
          <w:kern w:val="0"/>
          <w14:ligatures w14:val="none"/>
        </w:rPr>
        <w:commentReference w:id="219"/>
      </w:r>
      <w:r>
        <w:t xml:space="preserve">owned by the User within the </w:t>
      </w:r>
      <w:commentRangeStart w:id="220"/>
      <w:r>
        <w:t>interface zone</w:t>
      </w:r>
      <w:commentRangeEnd w:id="220"/>
      <w:r w:rsidR="00E249C7">
        <w:rPr>
          <w:rStyle w:val="CommentReference"/>
          <w:rFonts w:ascii="Microsoft Sans Serif" w:eastAsiaTheme="minorEastAsia" w:hAnsi="Microsoft Sans Serif"/>
          <w:color w:val="000000" w:themeColor="text1"/>
          <w:kern w:val="0"/>
          <w14:ligatures w14:val="none"/>
        </w:rPr>
        <w:commentReference w:id="220"/>
      </w:r>
      <w:r>
        <w:t xml:space="preserve"> and do</w:t>
      </w:r>
      <w:r w:rsidR="000E22A0">
        <w:t>es</w:t>
      </w:r>
      <w:r>
        <w:t xml:space="preserve"> not apply to </w:t>
      </w:r>
      <w:commentRangeStart w:id="221"/>
      <w:r>
        <w:t>Apparatus owned by the User and connected to Apparatus owned by other Transmission Licensees.</w:t>
      </w:r>
      <w:commentRangeEnd w:id="221"/>
      <w:r w:rsidR="00E249C7">
        <w:rPr>
          <w:rStyle w:val="CommentReference"/>
          <w:rFonts w:ascii="Microsoft Sans Serif" w:eastAsiaTheme="minorEastAsia" w:hAnsi="Microsoft Sans Serif"/>
          <w:color w:val="000000" w:themeColor="text1"/>
          <w:kern w:val="0"/>
          <w14:ligatures w14:val="none"/>
        </w:rPr>
        <w:commentReference w:id="221"/>
      </w:r>
    </w:p>
    <w:p w14:paraId="5C0F5BFD" w14:textId="1C272FF9" w:rsidR="00AB5EBA" w:rsidRDefault="00AB5EBA" w:rsidP="005C1812">
      <w:r w:rsidRPr="00E6651E">
        <w:t>The requirements of this document</w:t>
      </w:r>
      <w:r>
        <w:t xml:space="preserve"> do not apply to </w:t>
      </w:r>
      <w:r w:rsidR="000E22A0">
        <w:t>Apparatus</w:t>
      </w:r>
      <w:r>
        <w:t xml:space="preserve"> which </w:t>
      </w:r>
      <w:commentRangeStart w:id="222"/>
      <w:r>
        <w:t xml:space="preserve">are </w:t>
      </w:r>
      <w:commentRangeEnd w:id="222"/>
      <w:r w:rsidR="00E249C7">
        <w:rPr>
          <w:rStyle w:val="CommentReference"/>
          <w:rFonts w:ascii="Microsoft Sans Serif" w:eastAsiaTheme="minorEastAsia" w:hAnsi="Microsoft Sans Serif"/>
          <w:color w:val="000000" w:themeColor="text1"/>
          <w:kern w:val="0"/>
          <w14:ligatures w14:val="none"/>
        </w:rPr>
        <w:commentReference w:id="222"/>
      </w:r>
      <w:r>
        <w:t>installed by the User to be adopted by the TO.</w:t>
      </w:r>
    </w:p>
    <w:p w14:paraId="5448E7A7" w14:textId="05E236DB" w:rsidR="00AB5EBA" w:rsidRDefault="00AB5EBA" w:rsidP="00F90FB8">
      <w:r w:rsidRPr="00691DCA">
        <w:t xml:space="preserve">The key requirement of this </w:t>
      </w:r>
      <w:r w:rsidR="000E22A0">
        <w:t xml:space="preserve">RES </w:t>
      </w:r>
      <w:r w:rsidRPr="00691DCA">
        <w:t xml:space="preserve">is </w:t>
      </w:r>
      <w:r>
        <w:t xml:space="preserve">to ensure </w:t>
      </w:r>
      <w:r w:rsidR="000E22A0">
        <w:t xml:space="preserve">that </w:t>
      </w:r>
      <w:commentRangeStart w:id="223"/>
      <w:r>
        <w:t xml:space="preserve">Network Performance </w:t>
      </w:r>
      <w:commentRangeEnd w:id="223"/>
      <w:r w:rsidR="00E249C7">
        <w:rPr>
          <w:rStyle w:val="CommentReference"/>
          <w:rFonts w:ascii="Microsoft Sans Serif" w:eastAsiaTheme="minorEastAsia" w:hAnsi="Microsoft Sans Serif"/>
          <w:color w:val="000000" w:themeColor="text1"/>
          <w:kern w:val="0"/>
          <w14:ligatures w14:val="none"/>
        </w:rPr>
        <w:commentReference w:id="223"/>
      </w:r>
      <w:r>
        <w:t>is maintained within design requirements.</w:t>
      </w:r>
    </w:p>
    <w:p w14:paraId="0BEBDD58" w14:textId="115C5074" w:rsidR="00AB5EBA" w:rsidRPr="008C373D" w:rsidRDefault="00D70036" w:rsidP="008C373D">
      <w:pPr>
        <w:pStyle w:val="Heading2"/>
      </w:pPr>
      <w:bookmarkStart w:id="224" w:name="_Toc189225350"/>
      <w:r>
        <w:t>1</w:t>
      </w:r>
      <w:r w:rsidR="008C373D">
        <w:t>.3</w:t>
      </w:r>
      <w:r w:rsidR="00F231EF">
        <w:t xml:space="preserve"> </w:t>
      </w:r>
      <w:r w:rsidR="00AB5EBA" w:rsidRPr="008C373D">
        <w:t>Objectives</w:t>
      </w:r>
      <w:bookmarkEnd w:id="224"/>
    </w:p>
    <w:p w14:paraId="678CA593" w14:textId="703815A2" w:rsidR="00AB5EBA" w:rsidRPr="00DB3AFB" w:rsidRDefault="00AB5EBA" w:rsidP="00C12E6F">
      <w:r w:rsidRPr="00DB3AFB">
        <w:t xml:space="preserve">The purpose of this </w:t>
      </w:r>
      <w:r w:rsidR="000E22A0">
        <w:t>RES</w:t>
      </w:r>
      <w:r w:rsidR="000E22A0" w:rsidRPr="00DB3AFB">
        <w:t xml:space="preserve"> </w:t>
      </w:r>
      <w:r w:rsidRPr="00DB3AFB">
        <w:t xml:space="preserve">is to provide a </w:t>
      </w:r>
      <w:r>
        <w:t xml:space="preserve">satisfactory </w:t>
      </w:r>
      <w:r w:rsidRPr="00DB3AFB">
        <w:t xml:space="preserve">level of reliability and security for the </w:t>
      </w:r>
      <w:r>
        <w:t>NETS</w:t>
      </w:r>
      <w:r w:rsidRPr="00DB3AFB">
        <w:t xml:space="preserve"> in GB </w:t>
      </w:r>
      <w:commentRangeStart w:id="225"/>
      <w:r w:rsidRPr="00DB3AFB">
        <w:t>at</w:t>
      </w:r>
      <w:commentRangeEnd w:id="225"/>
      <w:r w:rsidR="00E249C7">
        <w:rPr>
          <w:rStyle w:val="CommentReference"/>
          <w:rFonts w:ascii="Microsoft Sans Serif" w:eastAsiaTheme="minorEastAsia" w:hAnsi="Microsoft Sans Serif"/>
          <w:color w:val="000000" w:themeColor="text1"/>
          <w:kern w:val="0"/>
          <w14:ligatures w14:val="none"/>
        </w:rPr>
        <w:commentReference w:id="225"/>
      </w:r>
      <w:r w:rsidRPr="00DB3AFB">
        <w:t xml:space="preserve"> the interface zone. This document provides the minimum criteria to ensure that </w:t>
      </w:r>
      <w:commentRangeStart w:id="226"/>
      <w:r w:rsidRPr="00DB3AFB">
        <w:t>User electrical infrastructure</w:t>
      </w:r>
      <w:commentRangeEnd w:id="226"/>
      <w:r w:rsidR="00E249C7">
        <w:rPr>
          <w:rStyle w:val="CommentReference"/>
          <w:rFonts w:ascii="Microsoft Sans Serif" w:eastAsiaTheme="minorEastAsia" w:hAnsi="Microsoft Sans Serif"/>
          <w:color w:val="000000" w:themeColor="text1"/>
          <w:kern w:val="0"/>
          <w14:ligatures w14:val="none"/>
        </w:rPr>
        <w:commentReference w:id="226"/>
      </w:r>
      <w:r w:rsidRPr="00DB3AFB">
        <w:t xml:space="preserve"> directly connected to the </w:t>
      </w:r>
      <w:r>
        <w:t>NETS</w:t>
      </w:r>
      <w:r w:rsidRPr="00DB3AFB">
        <w:t xml:space="preserve"> at least meets the same standard of construction, manufacturing and installation quality as that employed by the GB TOs.</w:t>
      </w:r>
    </w:p>
    <w:p w14:paraId="19B8E2F4" w14:textId="77777777" w:rsidR="00AB5EBA" w:rsidRPr="00DB3AFB" w:rsidRDefault="00AB5EBA" w:rsidP="00C12E6F">
      <w:r w:rsidRPr="00DB3AFB">
        <w:t>The objectives of this RES are to ensure</w:t>
      </w:r>
      <w:r>
        <w:t>:</w:t>
      </w:r>
      <w:r w:rsidRPr="00DB3AFB">
        <w:t xml:space="preserve"> </w:t>
      </w:r>
    </w:p>
    <w:p w14:paraId="64E7695B" w14:textId="32A2DC24" w:rsidR="00AB5EBA" w:rsidRPr="00F3235F" w:rsidRDefault="00AB5EBA" w:rsidP="002331B5">
      <w:pPr>
        <w:pStyle w:val="ListBullet1"/>
        <w:numPr>
          <w:ilvl w:val="0"/>
          <w:numId w:val="4"/>
        </w:numPr>
        <w:rPr>
          <w:rFonts w:asciiTheme="minorHAnsi" w:eastAsiaTheme="minorHAnsi" w:hAnsiTheme="minorHAnsi" w:cstheme="minorBidi"/>
          <w:color w:val="auto"/>
          <w:kern w:val="2"/>
          <w:szCs w:val="22"/>
          <w14:ligatures w14:val="standardContextual"/>
        </w:rPr>
      </w:pPr>
      <w:r w:rsidRPr="00F3235F">
        <w:rPr>
          <w:rFonts w:asciiTheme="minorHAnsi" w:eastAsiaTheme="minorHAnsi" w:hAnsiTheme="minorHAnsi" w:cstheme="minorBidi"/>
          <w:color w:val="auto"/>
          <w:kern w:val="2"/>
          <w:szCs w:val="22"/>
          <w14:ligatures w14:val="standardContextual"/>
        </w:rPr>
        <w:t>a single common set of requirements apply across GB TOs</w:t>
      </w:r>
      <w:r w:rsidR="000E22A0">
        <w:rPr>
          <w:rFonts w:asciiTheme="minorHAnsi" w:eastAsiaTheme="minorHAnsi" w:hAnsiTheme="minorHAnsi" w:cstheme="minorBidi"/>
          <w:color w:val="auto"/>
          <w:kern w:val="2"/>
          <w:szCs w:val="22"/>
          <w14:ligatures w14:val="standardContextual"/>
        </w:rPr>
        <w:t>;</w:t>
      </w:r>
    </w:p>
    <w:p w14:paraId="1CC1A32D" w14:textId="47C55140" w:rsidR="00AB5EBA" w:rsidRPr="00F3235F" w:rsidRDefault="00AB5EBA" w:rsidP="002331B5">
      <w:pPr>
        <w:pStyle w:val="ListBullet1"/>
        <w:numPr>
          <w:ilvl w:val="0"/>
          <w:numId w:val="4"/>
        </w:numPr>
        <w:rPr>
          <w:rFonts w:asciiTheme="minorHAnsi" w:eastAsiaTheme="minorHAnsi" w:hAnsiTheme="minorHAnsi" w:cstheme="minorBidi"/>
          <w:color w:val="auto"/>
          <w:kern w:val="2"/>
          <w:szCs w:val="22"/>
          <w14:ligatures w14:val="standardContextual"/>
        </w:rPr>
      </w:pPr>
      <w:r w:rsidRPr="00F3235F">
        <w:rPr>
          <w:rFonts w:asciiTheme="minorHAnsi" w:eastAsiaTheme="minorHAnsi" w:hAnsiTheme="minorHAnsi" w:cstheme="minorBidi"/>
          <w:color w:val="auto"/>
          <w:kern w:val="2"/>
          <w:szCs w:val="22"/>
          <w14:ligatures w14:val="standardContextual"/>
        </w:rPr>
        <w:lastRenderedPageBreak/>
        <w:t>Apparatus owned by the User does not pose a risk to the GB NETS in terms of ensuing a satisfactory level of reliability and network security and provides the minimum strength and capability requirements</w:t>
      </w:r>
    </w:p>
    <w:p w14:paraId="4B9DA407" w14:textId="77CAE3A1" w:rsidR="00AB5EBA" w:rsidRPr="00F3235F" w:rsidRDefault="00AB5EBA" w:rsidP="002331B5">
      <w:pPr>
        <w:pStyle w:val="ListBullet1"/>
        <w:numPr>
          <w:ilvl w:val="0"/>
          <w:numId w:val="4"/>
        </w:numPr>
        <w:rPr>
          <w:rFonts w:asciiTheme="minorHAnsi" w:eastAsiaTheme="minorHAnsi" w:hAnsiTheme="minorHAnsi" w:cstheme="minorBidi"/>
          <w:color w:val="auto"/>
          <w:kern w:val="2"/>
          <w:szCs w:val="22"/>
          <w14:ligatures w14:val="standardContextual"/>
        </w:rPr>
      </w:pPr>
      <w:r w:rsidRPr="00F3235F">
        <w:rPr>
          <w:rFonts w:asciiTheme="minorHAnsi" w:eastAsiaTheme="minorHAnsi" w:hAnsiTheme="minorHAnsi" w:cstheme="minorBidi"/>
          <w:color w:val="auto"/>
          <w:kern w:val="2"/>
          <w:szCs w:val="22"/>
          <w14:ligatures w14:val="standardContextual"/>
        </w:rPr>
        <w:t xml:space="preserve">the safety of personnel working </w:t>
      </w:r>
      <w:commentRangeStart w:id="227"/>
      <w:r w:rsidRPr="00F3235F">
        <w:rPr>
          <w:rFonts w:asciiTheme="minorHAnsi" w:eastAsiaTheme="minorHAnsi" w:hAnsiTheme="minorHAnsi" w:cstheme="minorBidi"/>
          <w:color w:val="auto"/>
          <w:kern w:val="2"/>
          <w:szCs w:val="22"/>
          <w14:ligatures w14:val="standardContextual"/>
        </w:rPr>
        <w:t xml:space="preserve">at the electrical boundary </w:t>
      </w:r>
      <w:commentRangeEnd w:id="227"/>
      <w:r w:rsidR="00B206A5">
        <w:rPr>
          <w:rStyle w:val="CommentReference"/>
          <w:rFonts w:cstheme="minorBidi"/>
        </w:rPr>
        <w:commentReference w:id="227"/>
      </w:r>
      <w:r w:rsidRPr="00F3235F">
        <w:rPr>
          <w:rFonts w:asciiTheme="minorHAnsi" w:eastAsiaTheme="minorHAnsi" w:hAnsiTheme="minorHAnsi" w:cstheme="minorBidi"/>
          <w:color w:val="auto"/>
          <w:kern w:val="2"/>
          <w:szCs w:val="22"/>
          <w14:ligatures w14:val="standardContextual"/>
        </w:rPr>
        <w:t>or across the electrical boundary</w:t>
      </w:r>
    </w:p>
    <w:p w14:paraId="79AA8099" w14:textId="309783D8" w:rsidR="00AB5EBA" w:rsidRPr="00DB3AFB" w:rsidRDefault="00AB5EBA" w:rsidP="002331B5">
      <w:pPr>
        <w:pStyle w:val="ListBullet1"/>
        <w:numPr>
          <w:ilvl w:val="0"/>
          <w:numId w:val="4"/>
        </w:numPr>
      </w:pPr>
      <w:r w:rsidRPr="00F3235F">
        <w:rPr>
          <w:rFonts w:asciiTheme="minorHAnsi" w:eastAsiaTheme="minorHAnsi" w:hAnsiTheme="minorHAnsi" w:cstheme="minorBidi"/>
          <w:color w:val="auto"/>
          <w:kern w:val="2"/>
          <w:szCs w:val="22"/>
          <w14:ligatures w14:val="standardContextual"/>
        </w:rPr>
        <w:t xml:space="preserve">there is a reduction in danger to TOs’ personnel </w:t>
      </w:r>
      <w:commentRangeStart w:id="228"/>
      <w:commentRangeStart w:id="229"/>
      <w:r w:rsidRPr="00F3235F">
        <w:rPr>
          <w:rFonts w:asciiTheme="minorHAnsi" w:eastAsiaTheme="minorHAnsi" w:hAnsiTheme="minorHAnsi" w:cstheme="minorBidi"/>
          <w:color w:val="auto"/>
          <w:kern w:val="2"/>
          <w:szCs w:val="22"/>
          <w14:ligatures w14:val="standardContextual"/>
        </w:rPr>
        <w:t xml:space="preserve">within </w:t>
      </w:r>
      <w:commentRangeEnd w:id="228"/>
      <w:r w:rsidRPr="00F3235F">
        <w:rPr>
          <w:rFonts w:asciiTheme="minorHAnsi" w:eastAsiaTheme="minorHAnsi" w:hAnsiTheme="minorHAnsi"/>
          <w:color w:val="auto"/>
          <w:kern w:val="2"/>
          <w:szCs w:val="22"/>
          <w14:ligatures w14:val="standardContextual"/>
        </w:rPr>
        <w:commentReference w:id="228"/>
      </w:r>
      <w:commentRangeEnd w:id="229"/>
      <w:r w:rsidRPr="00F3235F">
        <w:rPr>
          <w:rFonts w:asciiTheme="minorHAnsi" w:eastAsiaTheme="minorHAnsi" w:hAnsiTheme="minorHAnsi"/>
          <w:color w:val="auto"/>
          <w:kern w:val="2"/>
          <w:szCs w:val="22"/>
          <w14:ligatures w14:val="standardContextual"/>
        </w:rPr>
        <w:commentReference w:id="229"/>
      </w:r>
      <w:r w:rsidRPr="00F3235F">
        <w:rPr>
          <w:rFonts w:asciiTheme="minorHAnsi" w:eastAsiaTheme="minorHAnsi" w:hAnsiTheme="minorHAnsi" w:cstheme="minorBidi"/>
          <w:color w:val="auto"/>
          <w:kern w:val="2"/>
          <w:szCs w:val="22"/>
          <w14:ligatures w14:val="standardContextual"/>
        </w:rPr>
        <w:t xml:space="preserve">ownership boundaries at </w:t>
      </w:r>
      <w:commentRangeStart w:id="230"/>
      <w:r w:rsidRPr="00F3235F">
        <w:rPr>
          <w:rFonts w:asciiTheme="minorHAnsi" w:eastAsiaTheme="minorHAnsi" w:hAnsiTheme="minorHAnsi" w:cstheme="minorBidi"/>
          <w:color w:val="auto"/>
          <w:kern w:val="2"/>
          <w:szCs w:val="22"/>
          <w14:ligatures w14:val="standardContextual"/>
        </w:rPr>
        <w:t>shared sites</w:t>
      </w:r>
      <w:commentRangeEnd w:id="230"/>
      <w:r w:rsidR="00B206A5">
        <w:rPr>
          <w:rStyle w:val="CommentReference"/>
          <w:rFonts w:cstheme="minorBidi"/>
        </w:rPr>
        <w:commentReference w:id="230"/>
      </w:r>
    </w:p>
    <w:p w14:paraId="1D14688B" w14:textId="77777777" w:rsidR="00AB5EBA" w:rsidRDefault="00AB5EBA" w:rsidP="00C12E6F">
      <w:r w:rsidRPr="00DB3AFB">
        <w:t xml:space="preserve">This Standard is not a “purchasing </w:t>
      </w:r>
      <w:r w:rsidRPr="00FA0847">
        <w:t>specification</w:t>
      </w:r>
      <w:r w:rsidRPr="00DB3AFB">
        <w:t xml:space="preserve">” and it is the responsibility of any Users to have their own design and appropriate </w:t>
      </w:r>
      <w:r w:rsidRPr="00FA0847">
        <w:t>specification(s).</w:t>
      </w:r>
    </w:p>
    <w:p w14:paraId="0E0BCE34" w14:textId="0FAF50D9" w:rsidR="00F231EF" w:rsidRPr="00F231EF" w:rsidRDefault="00F231EF" w:rsidP="00F231EF">
      <w:pPr>
        <w:pStyle w:val="Heading1"/>
        <w:numPr>
          <w:ilvl w:val="0"/>
          <w:numId w:val="7"/>
        </w:numPr>
      </w:pPr>
      <w:bookmarkStart w:id="231" w:name="_Toc189225351"/>
      <w:r>
        <w:t>Interface Zone</w:t>
      </w:r>
      <w:bookmarkEnd w:id="231"/>
    </w:p>
    <w:p w14:paraId="1D255CDD" w14:textId="77777777" w:rsidR="00AB5EBA" w:rsidRPr="00DB3AFB" w:rsidRDefault="00AB5EBA" w:rsidP="00AB5EBA">
      <w:r w:rsidRPr="00DB3AFB">
        <w:t xml:space="preserve">This Section provides detail of </w:t>
      </w:r>
      <w:commentRangeStart w:id="232"/>
      <w:r w:rsidRPr="00DB3AFB">
        <w:t xml:space="preserve">where on the NETS </w:t>
      </w:r>
      <w:commentRangeEnd w:id="232"/>
      <w:r w:rsidR="00B206A5">
        <w:rPr>
          <w:rStyle w:val="CommentReference"/>
          <w:rFonts w:ascii="Microsoft Sans Serif" w:eastAsiaTheme="minorEastAsia" w:hAnsi="Microsoft Sans Serif"/>
          <w:color w:val="000000" w:themeColor="text1"/>
          <w:kern w:val="0"/>
          <w14:ligatures w14:val="none"/>
        </w:rPr>
        <w:commentReference w:id="232"/>
      </w:r>
      <w:r w:rsidRPr="00DB3AFB">
        <w:t>this Standard applies.</w:t>
      </w:r>
    </w:p>
    <w:p w14:paraId="06548BB8" w14:textId="5F71DA36" w:rsidR="00AB5EBA" w:rsidRPr="00751FD3" w:rsidRDefault="00D70036" w:rsidP="009A7CFC">
      <w:pPr>
        <w:pStyle w:val="Heading2"/>
      </w:pPr>
      <w:bookmarkStart w:id="233" w:name="_Toc189225352"/>
      <w:r>
        <w:t>2</w:t>
      </w:r>
      <w:r w:rsidR="00AB5EBA" w:rsidRPr="00751FD3">
        <w:t>.1</w:t>
      </w:r>
      <w:r w:rsidR="00F231EF">
        <w:t xml:space="preserve"> </w:t>
      </w:r>
      <w:r w:rsidR="00751FD3" w:rsidRPr="009A7CFC">
        <w:t>Interface</w:t>
      </w:r>
      <w:r w:rsidR="00751FD3" w:rsidRPr="00751FD3">
        <w:t xml:space="preserve"> Zone Description</w:t>
      </w:r>
      <w:bookmarkEnd w:id="233"/>
    </w:p>
    <w:p w14:paraId="400C14F9" w14:textId="7D07F3EB" w:rsidR="00AB5EBA" w:rsidRDefault="001C3295" w:rsidP="001C3295">
      <w:r w:rsidRPr="002331B5">
        <w:t>Th</w:t>
      </w:r>
      <w:r w:rsidRPr="003F2312">
        <w:t xml:space="preserve">e </w:t>
      </w:r>
      <w:commentRangeStart w:id="234"/>
      <w:r w:rsidRPr="003F2312">
        <w:t xml:space="preserve">interface zone </w:t>
      </w:r>
      <w:commentRangeEnd w:id="234"/>
      <w:r w:rsidR="00FA4F3B">
        <w:rPr>
          <w:rStyle w:val="CommentReference"/>
          <w:rFonts w:ascii="Microsoft Sans Serif" w:eastAsiaTheme="minorEastAsia" w:hAnsi="Microsoft Sans Serif"/>
          <w:color w:val="000000" w:themeColor="text1"/>
          <w:kern w:val="0"/>
          <w14:ligatures w14:val="none"/>
        </w:rPr>
        <w:commentReference w:id="234"/>
      </w:r>
      <w:r w:rsidRPr="003F2312">
        <w:t xml:space="preserve">is defined as the </w:t>
      </w:r>
      <w:r w:rsidR="0042661C" w:rsidRPr="002331B5">
        <w:t xml:space="preserve">User’s network in the </w:t>
      </w:r>
      <w:r w:rsidR="00186467" w:rsidRPr="002331B5">
        <w:t xml:space="preserve">protection zone </w:t>
      </w:r>
      <w:r w:rsidR="00AB5EBA" w:rsidRPr="003F2312">
        <w:t xml:space="preserve">between the electrical boundary as defined in </w:t>
      </w:r>
      <w:commentRangeStart w:id="235"/>
      <w:r w:rsidR="00AB5EBA" w:rsidRPr="003F2312">
        <w:t>section 2.12 of the CUSC document</w:t>
      </w:r>
      <w:commentRangeEnd w:id="235"/>
      <w:r w:rsidR="00FA4F3B">
        <w:rPr>
          <w:rStyle w:val="CommentReference"/>
          <w:rFonts w:ascii="Microsoft Sans Serif" w:eastAsiaTheme="minorEastAsia" w:hAnsi="Microsoft Sans Serif"/>
          <w:color w:val="000000" w:themeColor="text1"/>
          <w:kern w:val="0"/>
          <w14:ligatures w14:val="none"/>
        </w:rPr>
        <w:commentReference w:id="235"/>
      </w:r>
      <w:r w:rsidR="00AB5EBA" w:rsidRPr="003F2312">
        <w:t xml:space="preserve"> (or any contrary agreement in the BCA or any other agreement on the division of ownership) and the User’s circuit-breaker</w:t>
      </w:r>
      <w:r w:rsidR="0027576B">
        <w:t>(s)</w:t>
      </w:r>
      <w:r w:rsidR="0042661C" w:rsidRPr="002331B5">
        <w:t xml:space="preserve">. </w:t>
      </w:r>
      <w:r w:rsidR="0027576B" w:rsidRPr="0027576B">
        <w:t>Th</w:t>
      </w:r>
      <w:r w:rsidR="0027576B">
        <w:t>e</w:t>
      </w:r>
      <w:r w:rsidR="0042661C" w:rsidRPr="002331B5">
        <w:t xml:space="preserve"> Apparatus in this zone </w:t>
      </w:r>
      <w:r w:rsidR="00AB5EBA" w:rsidRPr="003F2312">
        <w:t>shall be electrically protected by both parties.</w:t>
      </w:r>
    </w:p>
    <w:p w14:paraId="0ABB3CC3" w14:textId="2D8112C1" w:rsidR="00165DB4" w:rsidRDefault="00165DB4" w:rsidP="001C3295">
      <w:pPr>
        <w:rPr>
          <w:ins w:id="236" w:author="Kevin Butter" w:date="2025-01-31T14:09:00Z" w16du:dateUtc="2025-01-31T14:09:00Z"/>
        </w:rPr>
      </w:pPr>
      <w:ins w:id="237" w:author="Kevin Butter" w:date="2025-01-31T14:10:00Z" w16du:dateUtc="2025-01-31T14:10:00Z">
        <w:r w:rsidRPr="00912ED8">
          <w:rPr>
            <w:highlight w:val="yellow"/>
            <w:rPrChange w:id="238" w:author="Kevin Butter" w:date="2025-01-31T14:11:00Z" w16du:dateUtc="2025-01-31T14:11:00Z">
              <w:rPr/>
            </w:rPrChange>
          </w:rPr>
          <w:t xml:space="preserve">TO owned assets installed between extremity of the busbar protection zone and the User electrical boundary (i.e. outside the interface zone) shall be protected by the User in accordance with the requirements of this document, including the provision of monitoring </w:t>
        </w:r>
        <w:commentRangeStart w:id="239"/>
        <w:r w:rsidRPr="00912ED8">
          <w:rPr>
            <w:highlight w:val="yellow"/>
            <w:rPrChange w:id="240" w:author="Kevin Butter" w:date="2025-01-31T14:11:00Z" w16du:dateUtc="2025-01-31T14:11:00Z">
              <w:rPr/>
            </w:rPrChange>
          </w:rPr>
          <w:t>alarms.</w:t>
        </w:r>
      </w:ins>
      <w:commentRangeEnd w:id="239"/>
      <w:r w:rsidR="00FA4F3B">
        <w:rPr>
          <w:rStyle w:val="CommentReference"/>
          <w:rFonts w:ascii="Microsoft Sans Serif" w:eastAsiaTheme="minorEastAsia" w:hAnsi="Microsoft Sans Serif"/>
          <w:color w:val="000000" w:themeColor="text1"/>
          <w:kern w:val="0"/>
          <w14:ligatures w14:val="none"/>
        </w:rPr>
        <w:commentReference w:id="239"/>
      </w:r>
    </w:p>
    <w:p w14:paraId="7C47C1D7" w14:textId="76E0020A" w:rsidR="0027576B" w:rsidRPr="003F2312" w:rsidRDefault="0027576B" w:rsidP="001C3295">
      <w:r>
        <w:t xml:space="preserve">The Apparatus in the interface zone and protected by the </w:t>
      </w:r>
      <w:r w:rsidR="00112C4B">
        <w:t xml:space="preserve">TO </w:t>
      </w:r>
      <w:r>
        <w:t>shall be restricted to busbar</w:t>
      </w:r>
      <w:r w:rsidR="00112C4B">
        <w:t xml:space="preserve">s, </w:t>
      </w:r>
      <w:r>
        <w:t>cable</w:t>
      </w:r>
      <w:r w:rsidR="00112C4B">
        <w:t>s</w:t>
      </w:r>
      <w:r>
        <w:t xml:space="preserve"> or transformers.</w:t>
      </w:r>
    </w:p>
    <w:p w14:paraId="70DD2035" w14:textId="1A218CB8" w:rsidR="00B9359C" w:rsidRPr="003F2312" w:rsidRDefault="00B9359C" w:rsidP="002331B5">
      <w:pPr>
        <w:jc w:val="center"/>
      </w:pPr>
      <w:r w:rsidRPr="003F2312">
        <w:rPr>
          <w:noProof/>
        </w:rPr>
        <w:drawing>
          <wp:inline distT="0" distB="0" distL="0" distR="0" wp14:anchorId="14203581" wp14:editId="14DE58F8">
            <wp:extent cx="2029460" cy="1527419"/>
            <wp:effectExtent l="0" t="0" r="8890" b="0"/>
            <wp:docPr id="3" name="Picture 2" descr="A diagram of a circuit&#10;&#10;Description automatically generated">
              <a:extLst xmlns:a="http://schemas.openxmlformats.org/drawingml/2006/main">
                <a:ext uri="{FF2B5EF4-FFF2-40B4-BE49-F238E27FC236}">
                  <a16:creationId xmlns:a16="http://schemas.microsoft.com/office/drawing/2014/main" id="{CB94827F-5300-9F37-3667-FEBA4BD946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diagram of a circuit&#10;&#10;Description automatically generated">
                      <a:extLst>
                        <a:ext uri="{FF2B5EF4-FFF2-40B4-BE49-F238E27FC236}">
                          <a16:creationId xmlns:a16="http://schemas.microsoft.com/office/drawing/2014/main" id="{CB94827F-5300-9F37-3667-FEBA4BD946DA}"/>
                        </a:ext>
                      </a:extLst>
                    </pic:cNvPr>
                    <pic:cNvPicPr>
                      <a:picLocks noChangeAspect="1"/>
                    </pic:cNvPicPr>
                  </pic:nvPicPr>
                  <pic:blipFill>
                    <a:blip r:embed="rId15"/>
                    <a:stretch>
                      <a:fillRect/>
                    </a:stretch>
                  </pic:blipFill>
                  <pic:spPr>
                    <a:xfrm>
                      <a:off x="0" y="0"/>
                      <a:ext cx="2029460" cy="1527419"/>
                    </a:xfrm>
                    <a:prstGeom prst="rect">
                      <a:avLst/>
                    </a:prstGeom>
                  </pic:spPr>
                </pic:pic>
              </a:graphicData>
            </a:graphic>
          </wp:inline>
        </w:drawing>
      </w:r>
    </w:p>
    <w:p w14:paraId="277A178C" w14:textId="30D6A8ED" w:rsidR="0004637E" w:rsidRPr="002331B5" w:rsidRDefault="0004637E" w:rsidP="002331B5">
      <w:pPr>
        <w:pStyle w:val="Caption"/>
      </w:pPr>
      <w:bookmarkStart w:id="241" w:name="_Ref184896150"/>
      <w:bookmarkStart w:id="242" w:name="_Toc189225039"/>
      <w:r w:rsidRPr="002331B5">
        <w:rPr>
          <w:rFonts w:asciiTheme="minorHAnsi" w:hAnsiTheme="minorHAnsi"/>
        </w:rPr>
        <w:t xml:space="preserve">Figure </w:t>
      </w:r>
      <w:r w:rsidRPr="002331B5">
        <w:rPr>
          <w:rFonts w:asciiTheme="minorHAnsi" w:hAnsiTheme="minorHAnsi"/>
        </w:rPr>
        <w:fldChar w:fldCharType="begin"/>
      </w:r>
      <w:r w:rsidRPr="002331B5">
        <w:rPr>
          <w:rFonts w:asciiTheme="minorHAnsi" w:hAnsiTheme="minorHAnsi"/>
        </w:rPr>
        <w:instrText xml:space="preserve"> SEQ Figure \* ARABIC </w:instrText>
      </w:r>
      <w:r w:rsidRPr="002331B5">
        <w:rPr>
          <w:rFonts w:asciiTheme="minorHAnsi" w:hAnsiTheme="minorHAnsi"/>
        </w:rPr>
        <w:fldChar w:fldCharType="separate"/>
      </w:r>
      <w:r w:rsidR="005E0650">
        <w:rPr>
          <w:rFonts w:asciiTheme="minorHAnsi" w:hAnsiTheme="minorHAnsi"/>
          <w:noProof/>
        </w:rPr>
        <w:t>1</w:t>
      </w:r>
      <w:r w:rsidRPr="002331B5">
        <w:rPr>
          <w:rFonts w:asciiTheme="minorHAnsi" w:hAnsiTheme="minorHAnsi"/>
        </w:rPr>
        <w:fldChar w:fldCharType="end"/>
      </w:r>
      <w:bookmarkEnd w:id="241"/>
      <w:r w:rsidRPr="002331B5">
        <w:rPr>
          <w:rFonts w:asciiTheme="minorHAnsi" w:hAnsiTheme="minorHAnsi"/>
        </w:rPr>
        <w:t xml:space="preserve">- Electrical boundary for Gas Insulated </w:t>
      </w:r>
      <w:commentRangeStart w:id="243"/>
      <w:r w:rsidRPr="002331B5">
        <w:rPr>
          <w:rFonts w:asciiTheme="minorHAnsi" w:hAnsiTheme="minorHAnsi"/>
        </w:rPr>
        <w:t>Switchgear</w:t>
      </w:r>
      <w:bookmarkEnd w:id="242"/>
      <w:commentRangeEnd w:id="243"/>
      <w:r w:rsidR="00FA4F3B">
        <w:rPr>
          <w:rStyle w:val="CommentReference"/>
          <w:b w:val="0"/>
          <w:bCs w:val="0"/>
          <w:color w:val="000000" w:themeColor="text1"/>
        </w:rPr>
        <w:commentReference w:id="243"/>
      </w:r>
    </w:p>
    <w:p w14:paraId="39C39835" w14:textId="475A6503" w:rsidR="001C3295" w:rsidRPr="003F2312" w:rsidRDefault="001C3295" w:rsidP="00CF7BD1">
      <w:r w:rsidRPr="003F2312">
        <w:t xml:space="preserve">In the case of Gas Insulated Switchgear (GIS), the electrical boundary shall be as defined in </w:t>
      </w:r>
      <w:commentRangeStart w:id="244"/>
      <w:r w:rsidRPr="003F2312">
        <w:t>section 2.12.1 (f) (</w:t>
      </w:r>
      <w:proofErr w:type="spellStart"/>
      <w:r w:rsidRPr="003F2312">
        <w:t>i</w:t>
      </w:r>
      <w:proofErr w:type="spellEnd"/>
      <w:r w:rsidRPr="003F2312">
        <w:t>) of the CUSC document</w:t>
      </w:r>
      <w:commentRangeEnd w:id="244"/>
      <w:r w:rsidR="00FA4F3B">
        <w:rPr>
          <w:rStyle w:val="CommentReference"/>
          <w:rFonts w:ascii="Microsoft Sans Serif" w:eastAsiaTheme="minorEastAsia" w:hAnsi="Microsoft Sans Serif"/>
          <w:color w:val="000000" w:themeColor="text1"/>
          <w:kern w:val="0"/>
          <w14:ligatures w14:val="none"/>
        </w:rPr>
        <w:commentReference w:id="244"/>
      </w:r>
      <w:r w:rsidRPr="003F2312">
        <w:t xml:space="preserve"> and as shown in </w:t>
      </w:r>
      <w:r w:rsidR="00186467" w:rsidRPr="003F2312">
        <w:fldChar w:fldCharType="begin"/>
      </w:r>
      <w:r w:rsidR="00186467" w:rsidRPr="003F2312">
        <w:instrText xml:space="preserve"> REF _Ref184896150 \h </w:instrText>
      </w:r>
      <w:r w:rsidR="003F2312">
        <w:instrText xml:space="preserve"> \* MERGEFORMAT </w:instrText>
      </w:r>
      <w:r w:rsidR="00186467" w:rsidRPr="003F2312">
        <w:fldChar w:fldCharType="separate"/>
      </w:r>
      <w:ins w:id="245" w:author="Claire Goult (NESO)" w:date="2025-05-21T11:40:00Z" w16du:dateUtc="2025-05-21T10:40:00Z">
        <w:r w:rsidR="005E0650" w:rsidRPr="002331B5">
          <w:t xml:space="preserve">Figure </w:t>
        </w:r>
        <w:r w:rsidR="005E0650">
          <w:rPr>
            <w:noProof/>
          </w:rPr>
          <w:t>1</w:t>
        </w:r>
      </w:ins>
      <w:del w:id="246" w:author="Claire Goult (NESO)" w:date="2025-05-21T11:40:00Z" w16du:dateUtc="2025-05-21T10:40:00Z">
        <w:r w:rsidR="00352B31" w:rsidRPr="002331B5" w:rsidDel="005E0650">
          <w:delText xml:space="preserve">Figure </w:delText>
        </w:r>
        <w:r w:rsidR="00352B31" w:rsidDel="005E0650">
          <w:rPr>
            <w:noProof/>
          </w:rPr>
          <w:delText>1</w:delText>
        </w:r>
      </w:del>
      <w:r w:rsidR="00186467" w:rsidRPr="003F2312">
        <w:fldChar w:fldCharType="end"/>
      </w:r>
      <w:r w:rsidRPr="003F2312">
        <w:t>above</w:t>
      </w:r>
      <w:r w:rsidR="0042661C" w:rsidRPr="003F2312">
        <w:t>.</w:t>
      </w:r>
    </w:p>
    <w:p w14:paraId="669EEB55" w14:textId="578E7968" w:rsidR="00AB5EBA" w:rsidRDefault="00AB5EBA" w:rsidP="006F4978">
      <w:r w:rsidRPr="003F2312">
        <w:t>The BCA may define further specific requirements, with respect to Apparatus, which are not defined in this RES and may be needed to comply with site-specific conditions</w:t>
      </w:r>
      <w:r w:rsidRPr="00DB3AFB">
        <w:t xml:space="preserve">. </w:t>
      </w:r>
    </w:p>
    <w:p w14:paraId="79B70167" w14:textId="3EB29CA3" w:rsidR="00AB5EBA" w:rsidRPr="00751FD3" w:rsidRDefault="00D70036" w:rsidP="009A7CFC">
      <w:pPr>
        <w:pStyle w:val="Heading2"/>
      </w:pPr>
      <w:bookmarkStart w:id="247" w:name="_Toc189225353"/>
      <w:r>
        <w:t>2</w:t>
      </w:r>
      <w:r w:rsidR="009A7CFC">
        <w:t>.2</w:t>
      </w:r>
      <w:r w:rsidR="00F231EF">
        <w:t xml:space="preserve"> </w:t>
      </w:r>
      <w:r w:rsidR="00751FD3" w:rsidRPr="00751FD3">
        <w:t>Interface Zone Requirements</w:t>
      </w:r>
      <w:bookmarkEnd w:id="247"/>
    </w:p>
    <w:p w14:paraId="190263E1" w14:textId="77777777" w:rsidR="00751FD3" w:rsidRPr="00DB3AFB" w:rsidRDefault="00751FD3" w:rsidP="00765F01">
      <w:r w:rsidRPr="00DB3AFB">
        <w:t xml:space="preserve">The interface agreement shall be defined as part of the BCA and shall be in accordance with </w:t>
      </w:r>
      <w:commentRangeStart w:id="248"/>
      <w:r w:rsidRPr="00DB3AFB">
        <w:t>Section 2.11 of the CUSC document</w:t>
      </w:r>
      <w:commentRangeEnd w:id="248"/>
      <w:r w:rsidR="00FA4F3B">
        <w:rPr>
          <w:rStyle w:val="CommentReference"/>
          <w:rFonts w:ascii="Microsoft Sans Serif" w:eastAsiaTheme="minorEastAsia" w:hAnsi="Microsoft Sans Serif"/>
          <w:color w:val="000000" w:themeColor="text1"/>
          <w:kern w:val="0"/>
          <w14:ligatures w14:val="none"/>
        </w:rPr>
        <w:commentReference w:id="248"/>
      </w:r>
      <w:r w:rsidRPr="00DB3AFB">
        <w:t>.</w:t>
      </w:r>
    </w:p>
    <w:p w14:paraId="0BBE7DF1" w14:textId="77777777" w:rsidR="00751FD3" w:rsidRPr="00DB3AFB" w:rsidRDefault="00751FD3">
      <w:r>
        <w:lastRenderedPageBreak/>
        <w:t xml:space="preserve">The </w:t>
      </w:r>
      <w:commentRangeStart w:id="249"/>
      <w:r>
        <w:t xml:space="preserve">TO shall determine the principles of ownership </w:t>
      </w:r>
      <w:commentRangeEnd w:id="249"/>
      <w:r w:rsidR="00B4646C">
        <w:rPr>
          <w:rStyle w:val="CommentReference"/>
          <w:rFonts w:ascii="Microsoft Sans Serif" w:eastAsiaTheme="minorEastAsia" w:hAnsi="Microsoft Sans Serif"/>
          <w:color w:val="000000" w:themeColor="text1"/>
          <w:kern w:val="0"/>
          <w14:ligatures w14:val="none"/>
        </w:rPr>
        <w:commentReference w:id="249"/>
      </w:r>
      <w:r>
        <w:t xml:space="preserve">and determine the extent of an interface zone as part of the relevant </w:t>
      </w:r>
      <w:commentRangeStart w:id="250"/>
      <w:r>
        <w:t>Transmission Owner Connection Agreement (TOCA</w:t>
      </w:r>
      <w:commentRangeEnd w:id="250"/>
      <w:r w:rsidR="00B4646C">
        <w:rPr>
          <w:rStyle w:val="CommentReference"/>
          <w:rFonts w:ascii="Microsoft Sans Serif" w:eastAsiaTheme="minorEastAsia" w:hAnsi="Microsoft Sans Serif"/>
          <w:color w:val="000000" w:themeColor="text1"/>
          <w:kern w:val="0"/>
          <w14:ligatures w14:val="none"/>
        </w:rPr>
        <w:commentReference w:id="250"/>
      </w:r>
      <w:r>
        <w:t>) which is reflected in the BCA.</w:t>
      </w:r>
    </w:p>
    <w:p w14:paraId="25F239CE" w14:textId="77777777" w:rsidR="00751FD3" w:rsidRPr="00DB3AFB" w:rsidRDefault="00751FD3" w:rsidP="00765F01">
      <w:r w:rsidRPr="00DB3AFB">
        <w:t>The TO’s electrical boundary of the interface zone shall be dependent on the asset type, i.e.:</w:t>
      </w:r>
    </w:p>
    <w:p w14:paraId="58A0509A" w14:textId="62D4518B" w:rsidR="00751FD3" w:rsidRPr="0017008B" w:rsidRDefault="00751FD3" w:rsidP="002331B5">
      <w:pPr>
        <w:pStyle w:val="ListBullet1"/>
        <w:numPr>
          <w:ilvl w:val="0"/>
          <w:numId w:val="5"/>
        </w:numPr>
        <w:rPr>
          <w:rFonts w:asciiTheme="minorHAnsi" w:eastAsiaTheme="minorHAnsi" w:hAnsiTheme="minorHAnsi" w:cstheme="minorBidi"/>
          <w:color w:val="auto"/>
          <w:kern w:val="2"/>
          <w:szCs w:val="22"/>
          <w14:ligatures w14:val="standardContextual"/>
        </w:rPr>
      </w:pPr>
      <w:r w:rsidRPr="0017008B">
        <w:rPr>
          <w:rFonts w:asciiTheme="minorHAnsi" w:eastAsiaTheme="minorHAnsi" w:hAnsiTheme="minorHAnsi" w:cstheme="minorBidi"/>
          <w:color w:val="auto"/>
          <w:kern w:val="2"/>
          <w:szCs w:val="22"/>
          <w14:ligatures w14:val="standardContextual"/>
        </w:rPr>
        <w:t>Air Insulated Switchgear (AIS)</w:t>
      </w:r>
      <w:r w:rsidR="000E22A0">
        <w:rPr>
          <w:rFonts w:asciiTheme="minorHAnsi" w:eastAsiaTheme="minorHAnsi" w:hAnsiTheme="minorHAnsi" w:cstheme="minorBidi"/>
          <w:color w:val="auto"/>
          <w:kern w:val="2"/>
          <w:szCs w:val="22"/>
          <w14:ligatures w14:val="standardContextual"/>
        </w:rPr>
        <w:t>;</w:t>
      </w:r>
    </w:p>
    <w:p w14:paraId="194109B3" w14:textId="06492C0C" w:rsidR="00751FD3" w:rsidRPr="0017008B" w:rsidRDefault="00751FD3" w:rsidP="002331B5">
      <w:pPr>
        <w:pStyle w:val="ListBullet1"/>
        <w:numPr>
          <w:ilvl w:val="0"/>
          <w:numId w:val="5"/>
        </w:numPr>
        <w:rPr>
          <w:rFonts w:asciiTheme="minorHAnsi" w:eastAsiaTheme="minorHAnsi" w:hAnsiTheme="minorHAnsi" w:cstheme="minorBidi"/>
          <w:color w:val="auto"/>
          <w:kern w:val="2"/>
          <w:szCs w:val="22"/>
          <w14:ligatures w14:val="standardContextual"/>
        </w:rPr>
      </w:pPr>
      <w:commentRangeStart w:id="251"/>
      <w:commentRangeStart w:id="252"/>
      <w:commentRangeStart w:id="253"/>
      <w:commentRangeStart w:id="254"/>
      <w:r w:rsidRPr="0017008B">
        <w:rPr>
          <w:rFonts w:asciiTheme="minorHAnsi" w:eastAsiaTheme="minorHAnsi" w:hAnsiTheme="minorHAnsi" w:cstheme="minorBidi"/>
          <w:color w:val="auto"/>
          <w:kern w:val="2"/>
          <w:szCs w:val="22"/>
          <w14:ligatures w14:val="standardContextual"/>
        </w:rPr>
        <w:t>Gas Insulated Switchgear (GIS)</w:t>
      </w:r>
      <w:r w:rsidR="000E22A0">
        <w:rPr>
          <w:rFonts w:asciiTheme="minorHAnsi" w:eastAsiaTheme="minorHAnsi" w:hAnsiTheme="minorHAnsi" w:cstheme="minorBidi"/>
          <w:color w:val="auto"/>
          <w:kern w:val="2"/>
          <w:szCs w:val="22"/>
          <w14:ligatures w14:val="standardContextual"/>
        </w:rPr>
        <w:t>;</w:t>
      </w:r>
      <w:commentRangeEnd w:id="251"/>
      <w:r w:rsidRPr="0017008B">
        <w:rPr>
          <w:rFonts w:asciiTheme="minorHAnsi" w:eastAsiaTheme="minorHAnsi" w:hAnsiTheme="minorHAnsi"/>
          <w:color w:val="auto"/>
          <w:kern w:val="2"/>
          <w:szCs w:val="22"/>
          <w14:ligatures w14:val="standardContextual"/>
        </w:rPr>
        <w:commentReference w:id="251"/>
      </w:r>
      <w:commentRangeEnd w:id="252"/>
      <w:r w:rsidRPr="0017008B">
        <w:rPr>
          <w:rFonts w:asciiTheme="minorHAnsi" w:eastAsiaTheme="minorHAnsi" w:hAnsiTheme="minorHAnsi"/>
          <w:color w:val="auto"/>
          <w:kern w:val="2"/>
          <w:szCs w:val="22"/>
          <w14:ligatures w14:val="standardContextual"/>
        </w:rPr>
        <w:commentReference w:id="252"/>
      </w:r>
      <w:commentRangeEnd w:id="253"/>
      <w:r w:rsidRPr="0017008B">
        <w:rPr>
          <w:rFonts w:asciiTheme="minorHAnsi" w:eastAsiaTheme="minorHAnsi" w:hAnsiTheme="minorHAnsi"/>
          <w:color w:val="auto"/>
          <w:kern w:val="2"/>
          <w:szCs w:val="22"/>
          <w14:ligatures w14:val="standardContextual"/>
        </w:rPr>
        <w:commentReference w:id="253"/>
      </w:r>
      <w:commentRangeEnd w:id="254"/>
      <w:r w:rsidR="00112C4B">
        <w:rPr>
          <w:rStyle w:val="CommentReference"/>
          <w:rFonts w:cstheme="minorBidi"/>
        </w:rPr>
        <w:commentReference w:id="254"/>
      </w:r>
    </w:p>
    <w:p w14:paraId="6F1DE520" w14:textId="60E9BF03" w:rsidR="00751FD3" w:rsidRPr="00DB3AFB" w:rsidRDefault="000E22A0" w:rsidP="002331B5">
      <w:pPr>
        <w:pStyle w:val="ListBullet1"/>
        <w:numPr>
          <w:ilvl w:val="0"/>
          <w:numId w:val="5"/>
        </w:numPr>
      </w:pPr>
      <w:r>
        <w:rPr>
          <w:rFonts w:asciiTheme="minorHAnsi" w:eastAsiaTheme="minorHAnsi" w:hAnsiTheme="minorHAnsi" w:cstheme="minorBidi"/>
          <w:color w:val="auto"/>
          <w:kern w:val="2"/>
          <w:szCs w:val="22"/>
          <w14:ligatures w14:val="standardContextual"/>
        </w:rPr>
        <w:t>m</w:t>
      </w:r>
      <w:r w:rsidRPr="0017008B">
        <w:rPr>
          <w:rFonts w:asciiTheme="minorHAnsi" w:eastAsiaTheme="minorHAnsi" w:hAnsiTheme="minorHAnsi" w:cstheme="minorBidi"/>
          <w:color w:val="auto"/>
          <w:kern w:val="2"/>
          <w:szCs w:val="22"/>
          <w14:ligatures w14:val="standardContextual"/>
        </w:rPr>
        <w:t xml:space="preserve">etal </w:t>
      </w:r>
      <w:r w:rsidR="00751FD3" w:rsidRPr="0017008B">
        <w:rPr>
          <w:rFonts w:asciiTheme="minorHAnsi" w:eastAsiaTheme="minorHAnsi" w:hAnsiTheme="minorHAnsi" w:cstheme="minorBidi"/>
          <w:color w:val="auto"/>
          <w:kern w:val="2"/>
          <w:szCs w:val="22"/>
          <w14:ligatures w14:val="standardContextual"/>
        </w:rPr>
        <w:t>enclosed switchgear that is not GIS</w:t>
      </w:r>
      <w:r>
        <w:rPr>
          <w:rFonts w:asciiTheme="minorHAnsi" w:eastAsiaTheme="minorHAnsi" w:hAnsiTheme="minorHAnsi" w:cstheme="minorBidi"/>
          <w:color w:val="auto"/>
          <w:kern w:val="2"/>
          <w:szCs w:val="22"/>
          <w14:ligatures w14:val="standardContextual"/>
        </w:rPr>
        <w:t>.</w:t>
      </w:r>
    </w:p>
    <w:p w14:paraId="68EBF94E" w14:textId="5AA5B3C2" w:rsidR="00751FD3" w:rsidRPr="00DB3AFB" w:rsidRDefault="00751FD3" w:rsidP="006F4978">
      <w:r w:rsidRPr="00DB3AFB">
        <w:t xml:space="preserve">The User shall retain ownership and </w:t>
      </w:r>
      <w:r>
        <w:t>a</w:t>
      </w:r>
      <w:r w:rsidRPr="00DB3AFB">
        <w:t xml:space="preserve">sset </w:t>
      </w:r>
      <w:r>
        <w:t>m</w:t>
      </w:r>
      <w:r w:rsidRPr="00DB3AFB">
        <w:t xml:space="preserve">anagement </w:t>
      </w:r>
      <w:r>
        <w:t>responsibility</w:t>
      </w:r>
      <w:r w:rsidRPr="00DB3AFB">
        <w:t xml:space="preserve"> of all </w:t>
      </w:r>
      <w:r>
        <w:t xml:space="preserve">assets owned by the </w:t>
      </w:r>
      <w:r w:rsidRPr="00DB3AFB">
        <w:t xml:space="preserve">User within the interface zone for the lifetime of the asset, </w:t>
      </w:r>
      <w:commentRangeStart w:id="255"/>
      <w:r w:rsidRPr="00DB3AFB">
        <w:t>as defined in the BCA</w:t>
      </w:r>
      <w:commentRangeEnd w:id="255"/>
      <w:r w:rsidR="00B4646C">
        <w:rPr>
          <w:rStyle w:val="CommentReference"/>
          <w:rFonts w:ascii="Microsoft Sans Serif" w:eastAsiaTheme="minorEastAsia" w:hAnsi="Microsoft Sans Serif"/>
          <w:color w:val="000000" w:themeColor="text1"/>
          <w:kern w:val="0"/>
          <w14:ligatures w14:val="none"/>
        </w:rPr>
        <w:commentReference w:id="255"/>
      </w:r>
      <w:r w:rsidRPr="00DB3AFB">
        <w:t xml:space="preserve">. </w:t>
      </w:r>
    </w:p>
    <w:p w14:paraId="3FC808C4" w14:textId="77777777" w:rsidR="00751FD3" w:rsidRPr="00DB3AFB" w:rsidRDefault="00751FD3" w:rsidP="006F4978">
      <w:commentRangeStart w:id="256"/>
      <w:r w:rsidRPr="00DB3AFB">
        <w:t>The TO shall not be responsible for the User relying on the TO’s circuit-breaker</w:t>
      </w:r>
      <w:commentRangeEnd w:id="256"/>
      <w:r w:rsidR="00B4646C">
        <w:rPr>
          <w:rStyle w:val="CommentReference"/>
          <w:rFonts w:ascii="Microsoft Sans Serif" w:eastAsiaTheme="minorEastAsia" w:hAnsi="Microsoft Sans Serif"/>
          <w:color w:val="000000" w:themeColor="text1"/>
          <w:kern w:val="0"/>
          <w14:ligatures w14:val="none"/>
        </w:rPr>
        <w:commentReference w:id="256"/>
      </w:r>
      <w:r>
        <w:t>(s)</w:t>
      </w:r>
      <w:r w:rsidRPr="00DB3AFB">
        <w:t xml:space="preserve"> to be the sole means of protecting the User’s network</w:t>
      </w:r>
      <w:r w:rsidRPr="000800C5">
        <w:t xml:space="preserve"> </w:t>
      </w:r>
      <w:commentRangeStart w:id="257"/>
      <w:commentRangeStart w:id="258"/>
      <w:r>
        <w:t>beyond the interface zone</w:t>
      </w:r>
      <w:commentRangeEnd w:id="257"/>
      <w:r>
        <w:rPr>
          <w:rStyle w:val="CommentReference"/>
        </w:rPr>
        <w:commentReference w:id="257"/>
      </w:r>
      <w:commentRangeEnd w:id="258"/>
      <w:r>
        <w:rPr>
          <w:rStyle w:val="CommentReference"/>
        </w:rPr>
        <w:commentReference w:id="258"/>
      </w:r>
      <w:r>
        <w:t>.</w:t>
      </w:r>
    </w:p>
    <w:p w14:paraId="78052276" w14:textId="2AB8D04A" w:rsidR="00751FD3" w:rsidRPr="00DB3AFB" w:rsidRDefault="00751FD3" w:rsidP="006F4978">
      <w:commentRangeStart w:id="259"/>
      <w:commentRangeStart w:id="260"/>
      <w:r w:rsidRPr="00DB3AFB">
        <w:t>The TO</w:t>
      </w:r>
      <w:r>
        <w:t>’s Apparatus</w:t>
      </w:r>
      <w:r w:rsidRPr="00DB3AFB">
        <w:t xml:space="preserve"> shall not provide the sole means </w:t>
      </w:r>
      <w:r>
        <w:t>to facilitate safe i</w:t>
      </w:r>
      <w:r w:rsidRPr="00DB3AFB">
        <w:t>solati</w:t>
      </w:r>
      <w:r>
        <w:t xml:space="preserve">on </w:t>
      </w:r>
      <w:r w:rsidRPr="00DB3AFB">
        <w:t xml:space="preserve">and earthing </w:t>
      </w:r>
      <w:r>
        <w:t>of the TO</w:t>
      </w:r>
      <w:r w:rsidRPr="00DB3AFB">
        <w:t xml:space="preserve"> network</w:t>
      </w:r>
      <w:commentRangeEnd w:id="259"/>
      <w:r>
        <w:rPr>
          <w:rStyle w:val="CommentReference"/>
        </w:rPr>
        <w:commentReference w:id="259"/>
      </w:r>
      <w:r>
        <w:t>.</w:t>
      </w:r>
      <w:commentRangeEnd w:id="260"/>
      <w:r w:rsidR="00B4646C">
        <w:rPr>
          <w:rStyle w:val="CommentReference"/>
          <w:rFonts w:ascii="Microsoft Sans Serif" w:eastAsiaTheme="minorEastAsia" w:hAnsi="Microsoft Sans Serif"/>
          <w:color w:val="000000" w:themeColor="text1"/>
          <w:kern w:val="0"/>
          <w14:ligatures w14:val="none"/>
        </w:rPr>
        <w:commentReference w:id="260"/>
      </w:r>
    </w:p>
    <w:p w14:paraId="78081235" w14:textId="77777777" w:rsidR="00751FD3" w:rsidRDefault="00751FD3" w:rsidP="006F4978">
      <w:r w:rsidRPr="00DB3AFB">
        <w:t xml:space="preserve">The </w:t>
      </w:r>
      <w:commentRangeStart w:id="261"/>
      <w:r w:rsidRPr="00DB3AFB">
        <w:t xml:space="preserve">User's connection </w:t>
      </w:r>
      <w:commentRangeEnd w:id="261"/>
      <w:r w:rsidR="00B4646C">
        <w:rPr>
          <w:rStyle w:val="CommentReference"/>
          <w:rFonts w:ascii="Microsoft Sans Serif" w:eastAsiaTheme="minorEastAsia" w:hAnsi="Microsoft Sans Serif"/>
          <w:color w:val="000000" w:themeColor="text1"/>
          <w:kern w:val="0"/>
          <w14:ligatures w14:val="none"/>
        </w:rPr>
        <w:commentReference w:id="261"/>
      </w:r>
      <w:r w:rsidRPr="00DB3AFB">
        <w:t xml:space="preserve">shall have a means of isolation, earthing and a point of testing to allow operation and maintenance </w:t>
      </w:r>
      <w:r>
        <w:t xml:space="preserve">of the User’s network beyond the interface zone </w:t>
      </w:r>
      <w:r w:rsidRPr="00DB3AFB">
        <w:t xml:space="preserve">to be carried out by the User. This shall be independent of the </w:t>
      </w:r>
      <w:r>
        <w:t>TO’s attendance at site.</w:t>
      </w:r>
    </w:p>
    <w:p w14:paraId="68AF7982" w14:textId="0F1B7F9A" w:rsidR="00751FD3" w:rsidRDefault="00751FD3" w:rsidP="006F4978">
      <w:r w:rsidRPr="00DB3AFB">
        <w:t xml:space="preserve">Where work is required </w:t>
      </w:r>
      <w:commentRangeStart w:id="262"/>
      <w:r w:rsidRPr="00DB3AFB">
        <w:t xml:space="preserve">on the </w:t>
      </w:r>
      <w:commentRangeEnd w:id="262"/>
      <w:r w:rsidR="00B4646C">
        <w:rPr>
          <w:rStyle w:val="CommentReference"/>
          <w:rFonts w:ascii="Microsoft Sans Serif" w:eastAsiaTheme="minorEastAsia" w:hAnsi="Microsoft Sans Serif"/>
          <w:color w:val="000000" w:themeColor="text1"/>
          <w:kern w:val="0"/>
          <w14:ligatures w14:val="none"/>
        </w:rPr>
        <w:commentReference w:id="262"/>
      </w:r>
      <w:r w:rsidRPr="00DB3AFB">
        <w:t>interface zone between the TO’s assets and the User’s assets</w:t>
      </w:r>
      <w:r w:rsidR="000E22A0">
        <w:t>,</w:t>
      </w:r>
      <w:r w:rsidRPr="00DB3AFB">
        <w:t xml:space="preserve"> attendance from both the TO’s personnel and the User</w:t>
      </w:r>
      <w:r>
        <w:t>’s personnel</w:t>
      </w:r>
      <w:r w:rsidRPr="00DB3AFB">
        <w:t xml:space="preserve"> shall be provided.</w:t>
      </w:r>
    </w:p>
    <w:p w14:paraId="0EF02803" w14:textId="77777777" w:rsidR="00F231EF" w:rsidRDefault="00F231EF" w:rsidP="00F231EF">
      <w:pPr>
        <w:pStyle w:val="Heading1"/>
        <w:numPr>
          <w:ilvl w:val="0"/>
          <w:numId w:val="7"/>
        </w:numPr>
      </w:pPr>
      <w:bookmarkStart w:id="263" w:name="_Ref185242423"/>
      <w:bookmarkStart w:id="264" w:name="_Toc189225354"/>
      <w:r>
        <w:t>Reference and Related Documents</w:t>
      </w:r>
      <w:bookmarkEnd w:id="263"/>
      <w:bookmarkEnd w:id="264"/>
    </w:p>
    <w:p w14:paraId="67F465C4" w14:textId="77777777" w:rsidR="00751FD3" w:rsidRPr="00DB3AFB" w:rsidRDefault="00751FD3" w:rsidP="00C370C2">
      <w:r w:rsidRPr="00DB3AFB">
        <w:t>The principles of design, manufacture, testing and installation of transmission electrical infrastructure, including quality requirements, shall conform to applicable statutory obligations and shall comply with relevant International, European and British Standards.</w:t>
      </w:r>
    </w:p>
    <w:p w14:paraId="25F10E89" w14:textId="2CFAECD2" w:rsidR="00751FD3" w:rsidRPr="00DB3AFB" w:rsidRDefault="00751FD3" w:rsidP="00BB4718">
      <w:r w:rsidRPr="00DB3AFB">
        <w:t xml:space="preserve">This </w:t>
      </w:r>
      <w:r>
        <w:t xml:space="preserve">document </w:t>
      </w:r>
      <w:r w:rsidRPr="00DB3AFB">
        <w:t>takes precedence over International, European and British Standards requirements.</w:t>
      </w:r>
    </w:p>
    <w:p w14:paraId="2BC75AB0" w14:textId="77777777" w:rsidR="00751FD3" w:rsidRPr="00DB3AFB" w:rsidRDefault="00751FD3" w:rsidP="00BB4718">
      <w:r w:rsidRPr="00DB3AFB">
        <w:t xml:space="preserve">It is important that </w:t>
      </w:r>
      <w:r>
        <w:t>U</w:t>
      </w:r>
      <w:r w:rsidRPr="00DB3AFB">
        <w:t xml:space="preserve">sers ensure that they are applying the most recent editions of all standards, </w:t>
      </w:r>
      <w:r w:rsidRPr="00041B16">
        <w:t>specifications</w:t>
      </w:r>
      <w:r w:rsidRPr="00DB3AFB">
        <w:t xml:space="preserve"> and other listed documents together with any amendments.  For dated references, only the edition cited applies. For undated references, the latest edition of the referenced document (including any amendments) applies.</w:t>
      </w:r>
    </w:p>
    <w:p w14:paraId="258D58B6" w14:textId="3CF4A9FA" w:rsidR="006438EA" w:rsidRDefault="00751FD3">
      <w:r w:rsidRPr="00DB3AFB">
        <w:t xml:space="preserve">Documents in the following sections </w:t>
      </w:r>
      <w:r>
        <w:t xml:space="preserve">shall </w:t>
      </w:r>
      <w:r w:rsidRPr="00DB3AFB">
        <w:t>apply.</w:t>
      </w:r>
    </w:p>
    <w:p w14:paraId="3779812B" w14:textId="644D842E" w:rsidR="00751FD3" w:rsidRDefault="00D70036" w:rsidP="00751FD3">
      <w:pPr>
        <w:pStyle w:val="Heading2"/>
      </w:pPr>
      <w:bookmarkStart w:id="265" w:name="_Toc189225355"/>
      <w:r>
        <w:t>3</w:t>
      </w:r>
      <w:r w:rsidR="00751FD3">
        <w:t>.1</w:t>
      </w:r>
      <w:r w:rsidR="00F231EF">
        <w:t xml:space="preserve"> </w:t>
      </w:r>
      <w:commentRangeStart w:id="266"/>
      <w:r w:rsidR="00751FD3">
        <w:t>Legal</w:t>
      </w:r>
      <w:bookmarkEnd w:id="265"/>
      <w:commentRangeEnd w:id="266"/>
      <w:r w:rsidR="00B4646C">
        <w:rPr>
          <w:rStyle w:val="CommentReference"/>
          <w:rFonts w:ascii="Microsoft Sans Serif" w:eastAsiaTheme="minorEastAsia" w:hAnsi="Microsoft Sans Serif" w:cstheme="minorBidi"/>
          <w:color w:val="000000" w:themeColor="text1"/>
          <w:kern w:val="0"/>
          <w14:ligatures w14:val="none"/>
        </w:rPr>
        <w:commentReference w:id="266"/>
      </w:r>
    </w:p>
    <w:p w14:paraId="3FD8FADA" w14:textId="77777777" w:rsidR="00751FD3" w:rsidRPr="00DB3AFB" w:rsidRDefault="00751FD3" w:rsidP="00784B87">
      <w:r w:rsidRPr="00DB3AFB">
        <w:t>Construction (Design and Management) Regulations 2015.</w:t>
      </w:r>
    </w:p>
    <w:p w14:paraId="021C5CBC" w14:textId="77777777" w:rsidR="00751FD3" w:rsidRPr="00DB3AFB" w:rsidRDefault="00751FD3" w:rsidP="00784B87">
      <w:r w:rsidRPr="00DB3AFB">
        <w:t>Control of Electromagnetic Fields at Work Regulations 2016.</w:t>
      </w:r>
    </w:p>
    <w:p w14:paraId="151E3C1E" w14:textId="77777777" w:rsidR="00751FD3" w:rsidRPr="00DB3AFB" w:rsidRDefault="00751FD3" w:rsidP="00784B87">
      <w:r w:rsidRPr="00DB3AFB">
        <w:t>Electricity at Work Regulations 1989.</w:t>
      </w:r>
    </w:p>
    <w:p w14:paraId="43F4F7A2" w14:textId="77777777" w:rsidR="00751FD3" w:rsidRPr="00DB3AFB" w:rsidRDefault="00751FD3" w:rsidP="00784B87">
      <w:r w:rsidRPr="00DB3AFB">
        <w:t>Electricity Safety Quality and Continuity Regulations 2002.</w:t>
      </w:r>
    </w:p>
    <w:p w14:paraId="794E6462" w14:textId="77777777" w:rsidR="00751FD3" w:rsidRDefault="00751FD3" w:rsidP="00784B87">
      <w:r w:rsidRPr="00DB3AFB">
        <w:t>Health and Safety at Work etc Act 1974.</w:t>
      </w:r>
    </w:p>
    <w:p w14:paraId="6FB6BBBF" w14:textId="04760971" w:rsidR="006438EA" w:rsidRPr="00DB3AFB" w:rsidRDefault="006438EA" w:rsidP="00784B87">
      <w:r w:rsidRPr="00DB3AFB">
        <w:t>Health and Safety (Safety Signs and Signals) Regulations 1996.</w:t>
      </w:r>
    </w:p>
    <w:p w14:paraId="4F6DFDA9" w14:textId="77777777" w:rsidR="00751FD3" w:rsidRPr="00DB3AFB" w:rsidRDefault="00751FD3" w:rsidP="00784B87">
      <w:r w:rsidRPr="00DB3AFB">
        <w:lastRenderedPageBreak/>
        <w:t>Lifting Operations and Lifting Equipment Regulations 1998.</w:t>
      </w:r>
    </w:p>
    <w:p w14:paraId="49A91230" w14:textId="77777777" w:rsidR="00751FD3" w:rsidRPr="00DB3AFB" w:rsidRDefault="00751FD3" w:rsidP="00784B87">
      <w:r w:rsidRPr="00DB3AFB">
        <w:t>Management of Health and Safety at Work Regulations 1999.</w:t>
      </w:r>
    </w:p>
    <w:p w14:paraId="762B9473" w14:textId="77777777" w:rsidR="00751FD3" w:rsidRPr="00DB3AFB" w:rsidRDefault="00751FD3" w:rsidP="00784B87">
      <w:r w:rsidRPr="00DB3AFB">
        <w:t>Personal Protective Equipment at Work (Amendment) Regulations 2022.</w:t>
      </w:r>
    </w:p>
    <w:p w14:paraId="00EAF7E4" w14:textId="77777777" w:rsidR="00751FD3" w:rsidRPr="00DB3AFB" w:rsidRDefault="00751FD3" w:rsidP="00784B87">
      <w:r w:rsidRPr="00DB3AFB">
        <w:t>Pressure Equipment Regulations 2016.</w:t>
      </w:r>
    </w:p>
    <w:p w14:paraId="51349FE6" w14:textId="77777777" w:rsidR="00751FD3" w:rsidRPr="00DB3AFB" w:rsidRDefault="00751FD3" w:rsidP="00784B87">
      <w:r w:rsidRPr="00DB3AFB">
        <w:t>Pressure Systems Safety Regulations 2000.</w:t>
      </w:r>
    </w:p>
    <w:p w14:paraId="6AE70BA0" w14:textId="77777777" w:rsidR="00751FD3" w:rsidRDefault="00751FD3" w:rsidP="00784B87">
      <w:r w:rsidRPr="00DB3AFB">
        <w:t>Provision and Use of Work Equipment Regulations 1998.</w:t>
      </w:r>
    </w:p>
    <w:p w14:paraId="12E71759" w14:textId="3149942C" w:rsidR="006438EA" w:rsidRPr="00DB3AFB" w:rsidRDefault="006438EA" w:rsidP="00784B87">
      <w:r>
        <w:t xml:space="preserve">The </w:t>
      </w:r>
      <w:commentRangeStart w:id="267"/>
      <w:commentRangeStart w:id="268"/>
      <w:r w:rsidRPr="003A122F">
        <w:t>Fluorinated Greenhouse Gases (Amendment) Regulations 202</w:t>
      </w:r>
      <w:r>
        <w:t>3.</w:t>
      </w:r>
      <w:commentRangeEnd w:id="267"/>
      <w:r>
        <w:rPr>
          <w:rStyle w:val="CommentReference"/>
        </w:rPr>
        <w:commentReference w:id="267"/>
      </w:r>
      <w:commentRangeEnd w:id="268"/>
      <w:r>
        <w:rPr>
          <w:rStyle w:val="CommentReference"/>
          <w:rFonts w:ascii="Microsoft Sans Serif" w:eastAsiaTheme="minorEastAsia" w:hAnsi="Microsoft Sans Serif"/>
          <w:color w:val="000000" w:themeColor="text1"/>
          <w:kern w:val="0"/>
          <w14:ligatures w14:val="none"/>
        </w:rPr>
        <w:commentReference w:id="268"/>
      </w:r>
    </w:p>
    <w:p w14:paraId="2B368855" w14:textId="77777777" w:rsidR="00751FD3" w:rsidRPr="00DB3AFB" w:rsidRDefault="00751FD3" w:rsidP="00784B87">
      <w:r w:rsidRPr="00DB3AFB">
        <w:t>Waste Electrical and Electronic Equipment Regulations 2013.</w:t>
      </w:r>
    </w:p>
    <w:p w14:paraId="6618EADC" w14:textId="77777777" w:rsidR="00751FD3" w:rsidRDefault="00751FD3" w:rsidP="00784B87">
      <w:r w:rsidRPr="00DB3AFB">
        <w:t>Work at Height Regulations 2005.</w:t>
      </w:r>
    </w:p>
    <w:p w14:paraId="64F6ECC9" w14:textId="57F65B41" w:rsidR="00751FD3" w:rsidRDefault="00F231EF" w:rsidP="00F231EF">
      <w:pPr>
        <w:pStyle w:val="Heading2"/>
      </w:pPr>
      <w:bookmarkStart w:id="269" w:name="_Toc189225356"/>
      <w:r>
        <w:t xml:space="preserve">3.2 </w:t>
      </w:r>
      <w:r w:rsidR="00751FD3">
        <w:t>Standards</w:t>
      </w:r>
      <w:bookmarkEnd w:id="269"/>
    </w:p>
    <w:p w14:paraId="71B95BC0" w14:textId="13FEA813" w:rsidR="00751FD3" w:rsidRPr="00AB253A" w:rsidRDefault="00751FD3" w:rsidP="00AB253A">
      <w:pPr>
        <w:snapToGrid w:val="0"/>
        <w:spacing w:before="100" w:after="200"/>
        <w:rPr>
          <w:rFonts w:cs="Times New Roman"/>
          <w:i/>
          <w:iCs/>
        </w:rPr>
      </w:pPr>
      <w:bookmarkStart w:id="270" w:name="_Toc87863402"/>
      <w:bookmarkStart w:id="271" w:name="_Toc87864070"/>
      <w:bookmarkStart w:id="272" w:name="_Toc87864729"/>
      <w:commentRangeStart w:id="273"/>
      <w:commentRangeStart w:id="274"/>
      <w:r w:rsidRPr="1DF3628D">
        <w:rPr>
          <w:rFonts w:cs="Times New Roman"/>
        </w:rPr>
        <w:t>B</w:t>
      </w:r>
      <w:commentRangeStart w:id="275"/>
      <w:commentRangeStart w:id="276"/>
      <w:r w:rsidRPr="1DF3628D">
        <w:rPr>
          <w:rFonts w:cs="Times New Roman"/>
        </w:rPr>
        <w:t>S EN 1990</w:t>
      </w:r>
      <w:commentRangeEnd w:id="273"/>
      <w:r>
        <w:rPr>
          <w:rStyle w:val="CommentReference"/>
        </w:rPr>
        <w:commentReference w:id="273"/>
      </w:r>
      <w:commentRangeEnd w:id="274"/>
      <w:r>
        <w:rPr>
          <w:rStyle w:val="CommentReference"/>
        </w:rPr>
        <w:commentReference w:id="274"/>
      </w:r>
      <w:r>
        <w:tab/>
      </w:r>
      <w:r>
        <w:tab/>
      </w:r>
      <w:r w:rsidR="00D76317">
        <w:tab/>
      </w:r>
      <w:r w:rsidRPr="002331B5">
        <w:rPr>
          <w:i/>
          <w:iCs/>
        </w:rPr>
        <w:t>Eurocode — Basis of structural</w:t>
      </w:r>
      <w:r>
        <w:rPr>
          <w:i/>
          <w:iCs/>
        </w:rPr>
        <w:t xml:space="preserve"> </w:t>
      </w:r>
      <w:r w:rsidRPr="002331B5">
        <w:rPr>
          <w:i/>
          <w:iCs/>
        </w:rPr>
        <w:t>and geotechnical design</w:t>
      </w:r>
    </w:p>
    <w:p w14:paraId="6F01C836" w14:textId="1CF79083" w:rsidR="00751FD3" w:rsidRDefault="00751FD3" w:rsidP="00F94F79">
      <w:pPr>
        <w:snapToGrid w:val="0"/>
        <w:spacing w:before="100" w:after="200"/>
        <w:rPr>
          <w:rFonts w:cs="Times New Roman"/>
          <w:i/>
          <w:iCs/>
        </w:rPr>
      </w:pPr>
      <w:r>
        <w:rPr>
          <w:rFonts w:cs="Times New Roman"/>
        </w:rPr>
        <w:t>BS EN 1991</w:t>
      </w:r>
      <w:r>
        <w:rPr>
          <w:rFonts w:cs="Times New Roman"/>
        </w:rPr>
        <w:tab/>
      </w:r>
      <w:r>
        <w:rPr>
          <w:rFonts w:cs="Times New Roman"/>
        </w:rPr>
        <w:tab/>
      </w:r>
      <w:r w:rsidR="00D76317">
        <w:rPr>
          <w:rFonts w:cs="Times New Roman"/>
        </w:rPr>
        <w:tab/>
      </w:r>
      <w:r w:rsidRPr="002331B5">
        <w:rPr>
          <w:rFonts w:cs="Times New Roman"/>
          <w:i/>
          <w:iCs/>
        </w:rPr>
        <w:t>Eurocode 1. Actions on structures</w:t>
      </w:r>
    </w:p>
    <w:p w14:paraId="326ABC60" w14:textId="606FA656" w:rsidR="00751FD3" w:rsidRPr="00AB253A" w:rsidRDefault="00751FD3" w:rsidP="00CF6B7B">
      <w:pPr>
        <w:snapToGrid w:val="0"/>
        <w:spacing w:before="100" w:after="200"/>
        <w:rPr>
          <w:rFonts w:cs="Times New Roman"/>
          <w:i/>
          <w:iCs/>
        </w:rPr>
      </w:pPr>
      <w:r w:rsidRPr="1DF3628D">
        <w:rPr>
          <w:rFonts w:cs="Times New Roman"/>
        </w:rPr>
        <w:t>BS EN 199</w:t>
      </w:r>
      <w:r>
        <w:rPr>
          <w:rFonts w:cs="Times New Roman"/>
        </w:rPr>
        <w:t>2</w:t>
      </w:r>
      <w:r>
        <w:tab/>
      </w:r>
      <w:r>
        <w:tab/>
      </w:r>
      <w:r w:rsidR="00D76317">
        <w:tab/>
      </w:r>
      <w:r w:rsidRPr="002331B5">
        <w:rPr>
          <w:i/>
          <w:iCs/>
        </w:rPr>
        <w:t>Eurocode 2. Design of concrete structures</w:t>
      </w:r>
    </w:p>
    <w:p w14:paraId="43C972FC" w14:textId="364D2CA6" w:rsidR="00751FD3" w:rsidRDefault="00751FD3" w:rsidP="00F94F79">
      <w:pPr>
        <w:snapToGrid w:val="0"/>
        <w:spacing w:before="100" w:after="200"/>
        <w:rPr>
          <w:rFonts w:cs="Times New Roman"/>
          <w:i/>
          <w:iCs/>
        </w:rPr>
      </w:pPr>
      <w:r>
        <w:rPr>
          <w:rFonts w:cs="Times New Roman"/>
        </w:rPr>
        <w:t>BS EN 1993</w:t>
      </w:r>
      <w:r>
        <w:rPr>
          <w:rFonts w:cs="Times New Roman"/>
        </w:rPr>
        <w:tab/>
      </w:r>
      <w:r>
        <w:rPr>
          <w:rFonts w:cs="Times New Roman"/>
        </w:rPr>
        <w:tab/>
      </w:r>
      <w:r w:rsidR="00D76317">
        <w:rPr>
          <w:rFonts w:cs="Times New Roman"/>
        </w:rPr>
        <w:tab/>
      </w:r>
      <w:r w:rsidRPr="002331B5">
        <w:rPr>
          <w:rFonts w:cs="Times New Roman"/>
          <w:i/>
          <w:iCs/>
        </w:rPr>
        <w:t>Eurocode 3. Design of steel structures</w:t>
      </w:r>
    </w:p>
    <w:p w14:paraId="224D0BA9" w14:textId="49B6BC5D" w:rsidR="00751FD3" w:rsidRPr="00AB253A" w:rsidRDefault="00751FD3" w:rsidP="00F94F79">
      <w:pPr>
        <w:snapToGrid w:val="0"/>
        <w:spacing w:before="100" w:after="200"/>
        <w:rPr>
          <w:rFonts w:cs="Times New Roman"/>
        </w:rPr>
      </w:pPr>
      <w:r>
        <w:rPr>
          <w:rFonts w:cs="Times New Roman"/>
        </w:rPr>
        <w:t>BS EN 1997</w:t>
      </w:r>
      <w:r>
        <w:rPr>
          <w:rFonts w:cs="Times New Roman"/>
        </w:rPr>
        <w:tab/>
      </w:r>
      <w:r>
        <w:rPr>
          <w:rFonts w:cs="Times New Roman"/>
        </w:rPr>
        <w:tab/>
      </w:r>
      <w:r w:rsidR="00D76317">
        <w:rPr>
          <w:rFonts w:cs="Times New Roman"/>
        </w:rPr>
        <w:tab/>
      </w:r>
      <w:r w:rsidRPr="00753391">
        <w:rPr>
          <w:rFonts w:cs="Times New Roman"/>
        </w:rPr>
        <w:t>Geotechnical Design</w:t>
      </w:r>
    </w:p>
    <w:p w14:paraId="224E0460" w14:textId="2B82919B" w:rsidR="00751FD3" w:rsidRPr="00255860" w:rsidRDefault="00751FD3" w:rsidP="002331B5">
      <w:pPr>
        <w:spacing w:after="0"/>
        <w:ind w:left="2880" w:hanging="2880"/>
        <w:rPr>
          <w:i/>
        </w:rPr>
      </w:pPr>
      <w:r w:rsidRPr="1DF3628D">
        <w:rPr>
          <w:rFonts w:cs="Times New Roman"/>
        </w:rPr>
        <w:t>BS EN 1998-1:2004</w:t>
      </w:r>
      <w:commentRangeEnd w:id="275"/>
      <w:r>
        <w:rPr>
          <w:rStyle w:val="CommentReference"/>
        </w:rPr>
        <w:commentReference w:id="275"/>
      </w:r>
      <w:commentRangeEnd w:id="276"/>
      <w:r>
        <w:rPr>
          <w:rStyle w:val="CommentReference"/>
        </w:rPr>
        <w:commentReference w:id="276"/>
      </w:r>
      <w:r>
        <w:tab/>
      </w:r>
      <w:r w:rsidRPr="1DF3628D">
        <w:rPr>
          <w:rFonts w:cs="Times New Roman"/>
          <w:i/>
          <w:iCs/>
        </w:rPr>
        <w:t xml:space="preserve">Eurocode 8: Design of structures for earthquake resistance </w:t>
      </w:r>
      <w:r w:rsidR="00F231EF">
        <w:rPr>
          <w:rFonts w:cs="Times New Roman"/>
          <w:i/>
          <w:iCs/>
        </w:rPr>
        <w:t>–</w:t>
      </w:r>
      <w:r w:rsidRPr="1DF3628D">
        <w:rPr>
          <w:rFonts w:cs="Times New Roman"/>
          <w:i/>
          <w:iCs/>
        </w:rPr>
        <w:t xml:space="preserve"> </w:t>
      </w:r>
      <w:r w:rsidRPr="00565A45">
        <w:rPr>
          <w:i/>
        </w:rPr>
        <w:tab/>
        <w:t>Part 1: General rules, seismic actions and rules for buildings</w:t>
      </w:r>
    </w:p>
    <w:p w14:paraId="260A9418" w14:textId="77777777" w:rsidR="00751FD3" w:rsidRPr="006438EA" w:rsidRDefault="00751FD3" w:rsidP="00F94F79">
      <w:pPr>
        <w:snapToGrid w:val="0"/>
        <w:spacing w:before="100" w:after="200"/>
        <w:rPr>
          <w:rFonts w:cs="Times New Roman"/>
          <w:i/>
          <w:iCs/>
        </w:rPr>
      </w:pPr>
      <w:bookmarkStart w:id="277" w:name="_Hlk524960024"/>
      <w:bookmarkEnd w:id="270"/>
      <w:bookmarkEnd w:id="271"/>
      <w:bookmarkEnd w:id="272"/>
      <w:r w:rsidRPr="00565A45">
        <w:rPr>
          <w:rFonts w:cs="Times New Roman"/>
        </w:rPr>
        <w:t xml:space="preserve">BS EN 50522 </w:t>
      </w:r>
      <w:r w:rsidRPr="00565A45">
        <w:rPr>
          <w:rFonts w:cs="Times New Roman"/>
        </w:rPr>
        <w:tab/>
      </w:r>
      <w:r w:rsidRPr="00565A45">
        <w:rPr>
          <w:rFonts w:cs="Times New Roman"/>
        </w:rPr>
        <w:tab/>
      </w:r>
      <w:r w:rsidRPr="00565A45">
        <w:rPr>
          <w:rFonts w:cs="Times New Roman"/>
        </w:rPr>
        <w:tab/>
      </w:r>
      <w:r w:rsidRPr="006438EA">
        <w:rPr>
          <w:rFonts w:cs="Times New Roman"/>
          <w:i/>
          <w:iCs/>
        </w:rPr>
        <w:t>Earthing of power installations exceeding 1 kV</w:t>
      </w:r>
    </w:p>
    <w:p w14:paraId="7EE02B0E" w14:textId="77777777" w:rsidR="00751FD3" w:rsidRPr="006F3C75" w:rsidRDefault="00751FD3" w:rsidP="00542772">
      <w:pPr>
        <w:pStyle w:val="PARAGRAPH"/>
        <w:ind w:left="2880" w:hanging="2880"/>
        <w:rPr>
          <w:rFonts w:asciiTheme="minorHAnsi" w:eastAsiaTheme="minorHAnsi" w:hAnsiTheme="minorHAnsi"/>
          <w:i/>
          <w:iCs/>
          <w:kern w:val="2"/>
          <w:szCs w:val="22"/>
          <w:lang w:eastAsia="en-US"/>
          <w14:ligatures w14:val="standardContextual"/>
        </w:rPr>
      </w:pPr>
      <w:r w:rsidRPr="006438EA">
        <w:rPr>
          <w:rFonts w:asciiTheme="minorHAnsi" w:eastAsiaTheme="minorHAnsi" w:hAnsiTheme="minorHAnsi"/>
          <w:kern w:val="2"/>
          <w:szCs w:val="22"/>
          <w:lang w:eastAsia="en-US"/>
          <w14:ligatures w14:val="standardContextual"/>
        </w:rPr>
        <w:t>BS EN 60076-1</w:t>
      </w:r>
      <w:r w:rsidRPr="006438EA">
        <w:rPr>
          <w:rFonts w:asciiTheme="minorHAnsi" w:eastAsiaTheme="minorHAnsi" w:hAnsiTheme="minorHAnsi"/>
          <w:kern w:val="2"/>
          <w:szCs w:val="22"/>
          <w:lang w:eastAsia="en-US"/>
          <w14:ligatures w14:val="standardContextual"/>
        </w:rPr>
        <w:tab/>
      </w:r>
      <w:r w:rsidRPr="006F3C75">
        <w:rPr>
          <w:rFonts w:asciiTheme="minorHAnsi" w:eastAsiaTheme="minorHAnsi" w:hAnsiTheme="minorHAnsi"/>
          <w:i/>
          <w:iCs/>
          <w:kern w:val="2"/>
          <w:szCs w:val="22"/>
          <w:lang w:eastAsia="en-US"/>
          <w14:ligatures w14:val="standardContextual"/>
        </w:rPr>
        <w:t>Power transformers. General</w:t>
      </w:r>
    </w:p>
    <w:p w14:paraId="78E0A178" w14:textId="77777777" w:rsidR="00751FD3" w:rsidRPr="006F3C75" w:rsidRDefault="00751FD3" w:rsidP="00542772">
      <w:pPr>
        <w:pStyle w:val="PARAGRAPH"/>
        <w:ind w:left="2880" w:hanging="2880"/>
        <w:rPr>
          <w:rFonts w:asciiTheme="minorHAnsi" w:eastAsiaTheme="minorHAnsi" w:hAnsiTheme="minorHAnsi"/>
          <w:i/>
          <w:iCs/>
          <w:kern w:val="2"/>
          <w:szCs w:val="22"/>
          <w:lang w:eastAsia="en-US"/>
          <w14:ligatures w14:val="standardContextual"/>
        </w:rPr>
      </w:pPr>
      <w:r w:rsidRPr="006438EA">
        <w:rPr>
          <w:rFonts w:asciiTheme="minorHAnsi" w:eastAsiaTheme="minorHAnsi" w:hAnsiTheme="minorHAnsi"/>
          <w:kern w:val="2"/>
          <w:szCs w:val="22"/>
          <w:lang w:eastAsia="en-US"/>
          <w14:ligatures w14:val="standardContextual"/>
        </w:rPr>
        <w:t>BS EN 60099-4</w:t>
      </w:r>
      <w:r w:rsidRPr="006438EA">
        <w:rPr>
          <w:rFonts w:asciiTheme="minorHAnsi" w:eastAsiaTheme="minorHAnsi" w:hAnsiTheme="minorHAnsi"/>
          <w:kern w:val="2"/>
          <w:szCs w:val="22"/>
          <w:lang w:eastAsia="en-US"/>
          <w14:ligatures w14:val="standardContextual"/>
        </w:rPr>
        <w:tab/>
      </w:r>
      <w:r w:rsidRPr="006F3C75">
        <w:rPr>
          <w:rFonts w:asciiTheme="minorHAnsi" w:eastAsiaTheme="minorHAnsi" w:hAnsiTheme="minorHAnsi"/>
          <w:i/>
          <w:iCs/>
          <w:kern w:val="2"/>
          <w:szCs w:val="22"/>
          <w:lang w:eastAsia="en-US"/>
          <w14:ligatures w14:val="standardContextual"/>
        </w:rPr>
        <w:t xml:space="preserve">Surge arresters. Metal-oxide surge arresters without gaps for </w:t>
      </w:r>
      <w:proofErr w:type="spellStart"/>
      <w:r w:rsidRPr="006F3C75">
        <w:rPr>
          <w:rFonts w:asciiTheme="minorHAnsi" w:eastAsiaTheme="minorHAnsi" w:hAnsiTheme="minorHAnsi"/>
          <w:i/>
          <w:iCs/>
          <w:kern w:val="2"/>
          <w:szCs w:val="22"/>
          <w:lang w:eastAsia="en-US"/>
          <w14:ligatures w14:val="standardContextual"/>
        </w:rPr>
        <w:t>a.c.</w:t>
      </w:r>
      <w:proofErr w:type="spellEnd"/>
      <w:r w:rsidRPr="006F3C75">
        <w:rPr>
          <w:rFonts w:asciiTheme="minorHAnsi" w:eastAsiaTheme="minorHAnsi" w:hAnsiTheme="minorHAnsi"/>
          <w:i/>
          <w:iCs/>
          <w:kern w:val="2"/>
          <w:szCs w:val="22"/>
          <w:lang w:eastAsia="en-US"/>
          <w14:ligatures w14:val="standardContextual"/>
        </w:rPr>
        <w:t xml:space="preserve"> systems</w:t>
      </w:r>
    </w:p>
    <w:p w14:paraId="5C9F780C" w14:textId="77777777" w:rsidR="00751FD3" w:rsidRPr="006F3C75" w:rsidRDefault="00751FD3" w:rsidP="00F94F79">
      <w:pPr>
        <w:pStyle w:val="PARAGRAPH"/>
        <w:rPr>
          <w:rFonts w:asciiTheme="minorHAnsi" w:eastAsiaTheme="minorHAnsi" w:hAnsiTheme="minorHAnsi" w:cstheme="minorBidi"/>
          <w:i/>
          <w:iCs/>
          <w:kern w:val="2"/>
          <w:szCs w:val="22"/>
          <w:lang w:eastAsia="en-US"/>
          <w14:ligatures w14:val="standardContextual"/>
        </w:rPr>
      </w:pPr>
      <w:r w:rsidRPr="006438EA">
        <w:rPr>
          <w:rFonts w:asciiTheme="minorHAnsi" w:eastAsiaTheme="minorHAnsi" w:hAnsiTheme="minorHAnsi" w:cstheme="minorBidi"/>
          <w:kern w:val="2"/>
          <w:szCs w:val="22"/>
          <w:lang w:eastAsia="en-US"/>
          <w14:ligatures w14:val="standardContextual"/>
        </w:rPr>
        <w:t xml:space="preserve">BS EN 60137 </w:t>
      </w:r>
      <w:r w:rsidRPr="006438EA">
        <w:rPr>
          <w:rFonts w:asciiTheme="minorHAnsi" w:eastAsiaTheme="minorHAnsi" w:hAnsiTheme="minorHAnsi" w:cstheme="minorBidi"/>
          <w:kern w:val="2"/>
          <w:szCs w:val="22"/>
          <w:lang w:eastAsia="en-US"/>
          <w14:ligatures w14:val="standardContextual"/>
        </w:rPr>
        <w:tab/>
      </w:r>
      <w:r w:rsidRPr="006438EA">
        <w:rPr>
          <w:rFonts w:asciiTheme="minorHAnsi" w:eastAsiaTheme="minorHAnsi" w:hAnsiTheme="minorHAnsi" w:cstheme="minorBidi"/>
          <w:kern w:val="2"/>
          <w:szCs w:val="22"/>
          <w:lang w:eastAsia="en-US"/>
          <w14:ligatures w14:val="standardContextual"/>
        </w:rPr>
        <w:tab/>
      </w:r>
      <w:r w:rsidRPr="006438EA">
        <w:rPr>
          <w:rFonts w:asciiTheme="minorHAnsi" w:eastAsiaTheme="minorHAnsi" w:hAnsiTheme="minorHAnsi" w:cstheme="minorBidi"/>
          <w:kern w:val="2"/>
          <w:szCs w:val="22"/>
          <w:lang w:eastAsia="en-US"/>
          <w14:ligatures w14:val="standardContextual"/>
        </w:rPr>
        <w:tab/>
      </w:r>
      <w:r w:rsidRPr="006F3C75">
        <w:rPr>
          <w:rFonts w:asciiTheme="minorHAnsi" w:eastAsiaTheme="minorHAnsi" w:hAnsiTheme="minorHAnsi" w:cstheme="minorBidi"/>
          <w:i/>
          <w:iCs/>
          <w:kern w:val="2"/>
          <w:szCs w:val="22"/>
          <w:lang w:eastAsia="en-US"/>
          <w14:ligatures w14:val="standardContextual"/>
        </w:rPr>
        <w:t>Insulated bushings for alternating voltages above 1 000 V</w:t>
      </w:r>
    </w:p>
    <w:p w14:paraId="6CCD3D26" w14:textId="77777777" w:rsidR="00751FD3" w:rsidRDefault="00751FD3" w:rsidP="003E13ED">
      <w:pPr>
        <w:pStyle w:val="PARAGRAPH"/>
        <w:ind w:left="2880" w:hanging="2880"/>
        <w:rPr>
          <w:rFonts w:asciiTheme="minorHAnsi" w:eastAsiaTheme="minorHAnsi" w:hAnsiTheme="minorHAnsi" w:cstheme="minorBidi"/>
          <w:i/>
          <w:iCs/>
          <w:kern w:val="2"/>
          <w:szCs w:val="22"/>
          <w:lang w:eastAsia="en-US"/>
          <w14:ligatures w14:val="standardContextual"/>
        </w:rPr>
      </w:pPr>
      <w:r w:rsidRPr="006438EA">
        <w:rPr>
          <w:rFonts w:asciiTheme="minorHAnsi" w:eastAsiaTheme="minorHAnsi" w:hAnsiTheme="minorHAnsi" w:cstheme="minorBidi"/>
          <w:kern w:val="2"/>
          <w:szCs w:val="22"/>
          <w:lang w:eastAsia="en-US"/>
          <w14:ligatures w14:val="standardContextual"/>
        </w:rPr>
        <w:t>BS EN 60168</w:t>
      </w:r>
      <w:r w:rsidRPr="006438EA">
        <w:rPr>
          <w:rFonts w:asciiTheme="minorHAnsi" w:eastAsiaTheme="minorHAnsi" w:hAnsiTheme="minorHAnsi" w:cstheme="minorBidi"/>
          <w:kern w:val="2"/>
          <w:szCs w:val="22"/>
          <w:lang w:eastAsia="en-US"/>
          <w14:ligatures w14:val="standardContextual"/>
        </w:rPr>
        <w:tab/>
      </w:r>
      <w:r w:rsidRPr="006F3C75">
        <w:rPr>
          <w:rFonts w:asciiTheme="minorHAnsi" w:eastAsiaTheme="minorHAnsi" w:hAnsiTheme="minorHAnsi" w:cstheme="minorBidi"/>
          <w:i/>
          <w:iCs/>
          <w:kern w:val="2"/>
          <w:szCs w:val="22"/>
          <w:lang w:eastAsia="en-US"/>
          <w14:ligatures w14:val="standardContextual"/>
        </w:rPr>
        <w:t>Tests on indoor and outdoor post insulators of ceramic material or glass for systems with nominal voltages greater than 1000V</w:t>
      </w:r>
    </w:p>
    <w:p w14:paraId="3AA965E0" w14:textId="265F4601" w:rsidR="00CD172C" w:rsidRPr="002331B5" w:rsidRDefault="00CD172C" w:rsidP="003E13ED">
      <w:pPr>
        <w:pStyle w:val="PARAGRAPH"/>
        <w:ind w:left="2880" w:hanging="2880"/>
        <w:rPr>
          <w:rFonts w:asciiTheme="minorHAnsi" w:eastAsiaTheme="minorHAnsi" w:hAnsiTheme="minorHAnsi" w:cstheme="minorBidi"/>
          <w:i/>
          <w:iCs/>
          <w:kern w:val="2"/>
          <w:szCs w:val="22"/>
          <w:lang w:eastAsia="en-US"/>
          <w14:ligatures w14:val="standardContextual"/>
        </w:rPr>
      </w:pPr>
      <w:r>
        <w:rPr>
          <w:rFonts w:asciiTheme="minorHAnsi" w:eastAsiaTheme="minorHAnsi" w:hAnsiTheme="minorHAnsi" w:cstheme="minorBidi"/>
          <w:kern w:val="2"/>
          <w:szCs w:val="22"/>
          <w:lang w:eastAsia="en-US"/>
          <w14:ligatures w14:val="standardContextual"/>
        </w:rPr>
        <w:t>BS EN 60222</w:t>
      </w:r>
      <w:r>
        <w:rPr>
          <w:rFonts w:asciiTheme="minorHAnsi" w:eastAsiaTheme="minorHAnsi" w:hAnsiTheme="minorHAnsi" w:cstheme="minorBidi"/>
          <w:kern w:val="2"/>
          <w:szCs w:val="22"/>
          <w:lang w:eastAsia="en-US"/>
          <w14:ligatures w14:val="standardContextual"/>
        </w:rPr>
        <w:tab/>
      </w:r>
      <w:r w:rsidRPr="002331B5">
        <w:rPr>
          <w:rFonts w:asciiTheme="minorHAnsi" w:eastAsiaTheme="minorHAnsi" w:hAnsiTheme="minorHAnsi" w:cstheme="minorBidi"/>
          <w:i/>
          <w:iCs/>
          <w:kern w:val="2"/>
          <w:szCs w:val="22"/>
          <w:lang w:eastAsia="en-US"/>
          <w14:ligatures w14:val="standardContextual"/>
        </w:rPr>
        <w:t>Measuring relays and protection equipment</w:t>
      </w:r>
    </w:p>
    <w:bookmarkEnd w:id="277"/>
    <w:p w14:paraId="07C20353" w14:textId="6DA5AE17" w:rsidR="009F4A78" w:rsidRPr="00255860" w:rsidRDefault="009F4A78" w:rsidP="00CD172C">
      <w:pPr>
        <w:spacing w:after="120"/>
        <w:ind w:left="2880" w:hanging="2880"/>
        <w:rPr>
          <w:i/>
          <w:iCs/>
        </w:rPr>
      </w:pPr>
      <w:r w:rsidRPr="00255860">
        <w:t>BS EN 60296</w:t>
      </w:r>
      <w:r w:rsidRPr="00565A45">
        <w:tab/>
      </w:r>
      <w:r w:rsidRPr="00255860">
        <w:rPr>
          <w:i/>
          <w:iCs/>
        </w:rPr>
        <w:t>Fluids for electrotechnical applications. Mineral insulating oils</w:t>
      </w:r>
      <w:r w:rsidR="00A616DE">
        <w:rPr>
          <w:i/>
          <w:iCs/>
        </w:rPr>
        <w:t xml:space="preserve"> </w:t>
      </w:r>
      <w:r w:rsidRPr="00255860">
        <w:rPr>
          <w:i/>
          <w:iCs/>
        </w:rPr>
        <w:t>for electrical equipment</w:t>
      </w:r>
    </w:p>
    <w:p w14:paraId="390639BB" w14:textId="2157759A" w:rsidR="009F4A78" w:rsidRPr="00565A45" w:rsidRDefault="009F4A78" w:rsidP="009F4A78">
      <w:r w:rsidRPr="00565A45">
        <w:t>BS EN 60437</w:t>
      </w:r>
      <w:r w:rsidRPr="00565A45">
        <w:tab/>
      </w:r>
      <w:r w:rsidRPr="00565A45">
        <w:tab/>
      </w:r>
      <w:r w:rsidR="00A616DE">
        <w:tab/>
      </w:r>
      <w:r w:rsidRPr="00565A45">
        <w:rPr>
          <w:i/>
        </w:rPr>
        <w:t>Radio interference test on high-voltage insulators</w:t>
      </w:r>
    </w:p>
    <w:p w14:paraId="18AFBE03" w14:textId="2021D9A2" w:rsidR="00751FD3" w:rsidRPr="006F3C75" w:rsidRDefault="00751FD3" w:rsidP="00F94F79">
      <w:pPr>
        <w:pStyle w:val="PARAGRAPH"/>
        <w:rPr>
          <w:rFonts w:asciiTheme="minorHAnsi" w:eastAsiaTheme="minorHAnsi" w:hAnsiTheme="minorHAnsi" w:cstheme="minorBidi"/>
          <w:i/>
          <w:iCs/>
          <w:kern w:val="2"/>
          <w:szCs w:val="22"/>
          <w:lang w:eastAsia="en-US"/>
          <w14:ligatures w14:val="standardContextual"/>
        </w:rPr>
      </w:pPr>
      <w:r w:rsidRPr="006438EA">
        <w:rPr>
          <w:rFonts w:asciiTheme="minorHAnsi" w:eastAsiaTheme="minorHAnsi" w:hAnsiTheme="minorHAnsi" w:cstheme="minorBidi"/>
          <w:kern w:val="2"/>
          <w:szCs w:val="22"/>
          <w:lang w:eastAsia="en-US"/>
          <w14:ligatures w14:val="standardContextual"/>
        </w:rPr>
        <w:t>BS EN 60529</w:t>
      </w:r>
      <w:r w:rsidRPr="006438EA">
        <w:rPr>
          <w:rFonts w:asciiTheme="minorHAnsi" w:eastAsiaTheme="minorHAnsi" w:hAnsiTheme="minorHAnsi" w:cstheme="minorBidi"/>
          <w:kern w:val="2"/>
          <w:szCs w:val="22"/>
          <w:lang w:eastAsia="en-US"/>
          <w14:ligatures w14:val="standardContextual"/>
        </w:rPr>
        <w:tab/>
      </w:r>
      <w:r w:rsidRPr="006438EA">
        <w:rPr>
          <w:rFonts w:asciiTheme="minorHAnsi" w:eastAsiaTheme="minorHAnsi" w:hAnsiTheme="minorHAnsi" w:cstheme="minorBidi"/>
          <w:kern w:val="2"/>
          <w:szCs w:val="22"/>
          <w:lang w:eastAsia="en-US"/>
          <w14:ligatures w14:val="standardContextual"/>
        </w:rPr>
        <w:tab/>
      </w:r>
      <w:r w:rsidRPr="006438EA">
        <w:rPr>
          <w:rFonts w:asciiTheme="minorHAnsi" w:eastAsiaTheme="minorHAnsi" w:hAnsiTheme="minorHAnsi" w:cstheme="minorBidi"/>
          <w:kern w:val="2"/>
          <w:szCs w:val="22"/>
          <w:lang w:eastAsia="en-US"/>
          <w14:ligatures w14:val="standardContextual"/>
        </w:rPr>
        <w:tab/>
      </w:r>
      <w:r w:rsidRPr="006F3C75">
        <w:rPr>
          <w:rFonts w:asciiTheme="minorHAnsi" w:eastAsiaTheme="minorHAnsi" w:hAnsiTheme="minorHAnsi" w:cstheme="minorBidi"/>
          <w:i/>
          <w:iCs/>
          <w:kern w:val="2"/>
          <w:szCs w:val="22"/>
          <w:lang w:eastAsia="en-US"/>
          <w14:ligatures w14:val="standardContextual"/>
        </w:rPr>
        <w:t>Degrees of protection provided by enclosures (IP code)</w:t>
      </w:r>
    </w:p>
    <w:p w14:paraId="29193F73" w14:textId="77777777" w:rsidR="00751FD3" w:rsidRPr="006F3C75" w:rsidRDefault="00751FD3" w:rsidP="00F74219">
      <w:pPr>
        <w:pStyle w:val="PARAGRAPH"/>
        <w:ind w:left="2880" w:hanging="2880"/>
        <w:rPr>
          <w:rFonts w:asciiTheme="minorHAnsi" w:eastAsiaTheme="minorHAnsi" w:hAnsiTheme="minorHAnsi" w:cstheme="minorBidi"/>
          <w:i/>
          <w:iCs/>
          <w:kern w:val="2"/>
          <w:szCs w:val="22"/>
          <w:lang w:eastAsia="en-US"/>
          <w14:ligatures w14:val="standardContextual"/>
        </w:rPr>
      </w:pPr>
      <w:r w:rsidRPr="006438EA">
        <w:rPr>
          <w:rFonts w:asciiTheme="minorHAnsi" w:eastAsiaTheme="minorHAnsi" w:hAnsiTheme="minorHAnsi" w:cstheme="minorBidi"/>
          <w:kern w:val="2"/>
          <w:szCs w:val="22"/>
          <w:lang w:eastAsia="en-US"/>
          <w14:ligatures w14:val="standardContextual"/>
        </w:rPr>
        <w:t>BS EN 61099</w:t>
      </w:r>
      <w:r w:rsidRPr="006438EA">
        <w:rPr>
          <w:rFonts w:asciiTheme="minorHAnsi" w:eastAsiaTheme="minorHAnsi" w:hAnsiTheme="minorHAnsi" w:cstheme="minorBidi"/>
          <w:kern w:val="2"/>
          <w:szCs w:val="22"/>
          <w:lang w:eastAsia="en-US"/>
          <w14:ligatures w14:val="standardContextual"/>
        </w:rPr>
        <w:tab/>
      </w:r>
      <w:r w:rsidRPr="006F3C75">
        <w:rPr>
          <w:rFonts w:asciiTheme="minorHAnsi" w:eastAsiaTheme="minorHAnsi" w:hAnsiTheme="minorHAnsi" w:cstheme="minorBidi"/>
          <w:i/>
          <w:iCs/>
          <w:kern w:val="2"/>
          <w:szCs w:val="22"/>
          <w:lang w:eastAsia="en-US"/>
          <w14:ligatures w14:val="standardContextual"/>
        </w:rPr>
        <w:t>Insulating liquids. Specifications for unused synthetic organic esters for electrical purposes</w:t>
      </w:r>
    </w:p>
    <w:p w14:paraId="3AA8DC2A" w14:textId="7EA86E30" w:rsidR="009F4A78" w:rsidRPr="00255860" w:rsidRDefault="009F4A78" w:rsidP="009F4A78">
      <w:pPr>
        <w:pStyle w:val="PARAGRAPH"/>
        <w:ind w:left="2880" w:hanging="2880"/>
      </w:pPr>
      <w:r w:rsidRPr="003F1A78">
        <w:rPr>
          <w:rFonts w:asciiTheme="minorHAnsi" w:eastAsiaTheme="minorEastAsia" w:hAnsiTheme="minorHAnsi" w:cstheme="minorBidi"/>
          <w:color w:val="000000" w:themeColor="text1"/>
          <w:lang w:eastAsia="en-US"/>
        </w:rPr>
        <w:lastRenderedPageBreak/>
        <w:t>BS EN 61462</w:t>
      </w:r>
      <w:r>
        <w:rPr>
          <w:rFonts w:asciiTheme="minorHAnsi" w:eastAsiaTheme="minorEastAsia" w:hAnsiTheme="minorHAnsi" w:cstheme="minorBidi"/>
          <w:color w:val="000000" w:themeColor="text1"/>
          <w:lang w:eastAsia="en-US"/>
        </w:rPr>
        <w:tab/>
      </w:r>
      <w:r w:rsidRPr="003F1A78">
        <w:rPr>
          <w:rFonts w:asciiTheme="minorHAnsi" w:hAnsiTheme="minorHAnsi"/>
          <w:i/>
          <w:lang w:eastAsia="en-US"/>
        </w:rPr>
        <w:t>Composite hollow insulators. Pressurized and unpressurized insulators for use in electrical equipment with AC rated voltage greater than 1 000 V AC and D.C. voltage greater than 1500V. Definitions, test methods, acceptance criteria and design recommendations</w:t>
      </w:r>
    </w:p>
    <w:p w14:paraId="48A3E7C2" w14:textId="0A1B5C58" w:rsidR="00751FD3" w:rsidRPr="006438EA" w:rsidRDefault="00751FD3" w:rsidP="00F74219">
      <w:pPr>
        <w:pStyle w:val="PARAGRAPH"/>
        <w:ind w:left="2880" w:hanging="2880"/>
        <w:rPr>
          <w:rFonts w:asciiTheme="minorHAnsi" w:eastAsiaTheme="minorHAnsi" w:hAnsiTheme="minorHAnsi" w:cstheme="minorBidi"/>
          <w:kern w:val="2"/>
          <w:szCs w:val="22"/>
          <w:lang w:eastAsia="en-US"/>
          <w14:ligatures w14:val="standardContextual"/>
        </w:rPr>
      </w:pPr>
      <w:r w:rsidRPr="006438EA">
        <w:rPr>
          <w:rFonts w:asciiTheme="minorHAnsi" w:eastAsiaTheme="minorHAnsi" w:hAnsiTheme="minorHAnsi" w:cstheme="minorBidi"/>
          <w:kern w:val="2"/>
          <w:szCs w:val="22"/>
          <w:lang w:eastAsia="en-US"/>
          <w14:ligatures w14:val="standardContextual"/>
        </w:rPr>
        <w:t>BS EN 61869-1</w:t>
      </w:r>
      <w:r w:rsidRPr="006438EA">
        <w:rPr>
          <w:rFonts w:asciiTheme="minorHAnsi" w:eastAsiaTheme="minorHAnsi" w:hAnsiTheme="minorHAnsi" w:cstheme="minorBidi"/>
          <w:kern w:val="2"/>
          <w:szCs w:val="22"/>
          <w:lang w:eastAsia="en-US"/>
          <w14:ligatures w14:val="standardContextual"/>
        </w:rPr>
        <w:tab/>
      </w:r>
      <w:r w:rsidRPr="006F3C75">
        <w:rPr>
          <w:rFonts w:asciiTheme="minorHAnsi" w:eastAsiaTheme="minorHAnsi" w:hAnsiTheme="minorHAnsi" w:cstheme="minorBidi"/>
          <w:i/>
          <w:iCs/>
          <w:kern w:val="2"/>
          <w:szCs w:val="22"/>
          <w:lang w:eastAsia="en-US"/>
          <w14:ligatures w14:val="standardContextual"/>
        </w:rPr>
        <w:t>Instrument transformers. General requirements</w:t>
      </w:r>
    </w:p>
    <w:p w14:paraId="52FED42B" w14:textId="77777777" w:rsidR="00751FD3" w:rsidRPr="00565A45" w:rsidRDefault="00751FD3" w:rsidP="003F4352">
      <w:pPr>
        <w:ind w:left="2880" w:hanging="2880"/>
        <w:rPr>
          <w:i/>
        </w:rPr>
      </w:pPr>
      <w:r w:rsidRPr="00565A45">
        <w:t>BS EN 61869-2</w:t>
      </w:r>
      <w:r w:rsidRPr="00565A45">
        <w:tab/>
      </w:r>
      <w:r w:rsidRPr="006F3C75">
        <w:rPr>
          <w:i/>
          <w:iCs/>
        </w:rPr>
        <w:t>Instrument transformers. Additional requirements for current transformers</w:t>
      </w:r>
    </w:p>
    <w:p w14:paraId="151E5588" w14:textId="77777777" w:rsidR="00751FD3" w:rsidRPr="00565A45" w:rsidRDefault="00751FD3" w:rsidP="003F4352">
      <w:pPr>
        <w:ind w:left="2880" w:hanging="2880"/>
      </w:pPr>
      <w:r w:rsidRPr="00565A45">
        <w:t>BS EN 61869-3</w:t>
      </w:r>
      <w:r w:rsidRPr="00565A45">
        <w:tab/>
      </w:r>
      <w:r w:rsidRPr="00565A45">
        <w:rPr>
          <w:i/>
        </w:rPr>
        <w:t>Instrument transformers. Additional requirements for inductive voltage transformers</w:t>
      </w:r>
    </w:p>
    <w:p w14:paraId="47C40910" w14:textId="77777777" w:rsidR="00751FD3" w:rsidRPr="00565A45" w:rsidRDefault="00751FD3" w:rsidP="003F4352">
      <w:pPr>
        <w:ind w:left="2880" w:hanging="2880"/>
        <w:rPr>
          <w:i/>
        </w:rPr>
      </w:pPr>
      <w:r w:rsidRPr="00565A45">
        <w:t>BS EN 61869-4</w:t>
      </w:r>
      <w:r w:rsidRPr="00565A45">
        <w:tab/>
      </w:r>
      <w:r w:rsidRPr="00565A45">
        <w:rPr>
          <w:i/>
        </w:rPr>
        <w:t>Instrument transformers. Additional requirements for combined transformers</w:t>
      </w:r>
    </w:p>
    <w:p w14:paraId="469C8FAA" w14:textId="77777777" w:rsidR="00751FD3" w:rsidRPr="00565A45" w:rsidRDefault="00751FD3" w:rsidP="00542772">
      <w:pPr>
        <w:ind w:left="2880" w:hanging="2880"/>
        <w:rPr>
          <w:i/>
        </w:rPr>
      </w:pPr>
      <w:r w:rsidRPr="00565A45">
        <w:t>BS EN 61869-5</w:t>
      </w:r>
      <w:r w:rsidRPr="00565A45">
        <w:tab/>
      </w:r>
      <w:r w:rsidRPr="00565A45">
        <w:rPr>
          <w:i/>
        </w:rPr>
        <w:t>Instrument transformers. Additional requirements for capacitor voltage transformers</w:t>
      </w:r>
    </w:p>
    <w:p w14:paraId="5ADAE850" w14:textId="7B0266FF" w:rsidR="009F4A78" w:rsidRPr="00565A45" w:rsidRDefault="009F4A78" w:rsidP="009F4A78">
      <w:r w:rsidRPr="00565A45">
        <w:t xml:space="preserve">BS EN 61936-1 </w:t>
      </w:r>
      <w:r w:rsidRPr="00565A45">
        <w:tab/>
      </w:r>
      <w:r w:rsidRPr="00565A45">
        <w:tab/>
      </w:r>
      <w:r w:rsidR="00A616DE">
        <w:tab/>
      </w:r>
      <w:r w:rsidRPr="00565A45">
        <w:rPr>
          <w:i/>
          <w:iCs/>
        </w:rPr>
        <w:t xml:space="preserve">Power installations exceeding 1 kV </w:t>
      </w:r>
      <w:proofErr w:type="spellStart"/>
      <w:r w:rsidRPr="00565A45">
        <w:rPr>
          <w:i/>
          <w:iCs/>
        </w:rPr>
        <w:t>a.c.</w:t>
      </w:r>
      <w:proofErr w:type="spellEnd"/>
      <w:r w:rsidRPr="00565A45">
        <w:rPr>
          <w:i/>
          <w:iCs/>
        </w:rPr>
        <w:t xml:space="preserve"> Common rules</w:t>
      </w:r>
    </w:p>
    <w:p w14:paraId="7F405953" w14:textId="32E07657" w:rsidR="00751FD3" w:rsidRPr="00255860" w:rsidRDefault="00751FD3" w:rsidP="00255860">
      <w:pPr>
        <w:ind w:left="2880" w:hanging="2880"/>
      </w:pPr>
      <w:r w:rsidRPr="00565A45">
        <w:t>BS EN 62155</w:t>
      </w:r>
      <w:r w:rsidRPr="00565A45">
        <w:tab/>
      </w:r>
      <w:r w:rsidRPr="00255860">
        <w:rPr>
          <w:i/>
        </w:rPr>
        <w:t>Hollow pressurized and unpressurized ceramic and glass insulators for use in electrical equipment with rated voltages greater than 1000 V</w:t>
      </w:r>
    </w:p>
    <w:p w14:paraId="62AFCCEC" w14:textId="77777777" w:rsidR="00751FD3" w:rsidRPr="00565A45" w:rsidRDefault="00751FD3" w:rsidP="00E7518F">
      <w:pPr>
        <w:ind w:left="2880" w:hanging="2880"/>
        <w:rPr>
          <w:i/>
        </w:rPr>
      </w:pPr>
      <w:r w:rsidRPr="00565A45">
        <w:t>BS EN 62217</w:t>
      </w:r>
      <w:r w:rsidRPr="00565A45">
        <w:tab/>
      </w:r>
      <w:r w:rsidRPr="00565A45">
        <w:rPr>
          <w:i/>
        </w:rPr>
        <w:t>Polymeric HV insulators for indoor and outdoor use. General definitions, test methods and acceptance criteria</w:t>
      </w:r>
    </w:p>
    <w:p w14:paraId="0D5558AC" w14:textId="77777777" w:rsidR="00751FD3" w:rsidRPr="00565A45" w:rsidRDefault="00751FD3" w:rsidP="001F6B8E">
      <w:pPr>
        <w:ind w:left="2880" w:hanging="2880"/>
        <w:rPr>
          <w:i/>
        </w:rPr>
      </w:pPr>
      <w:r w:rsidRPr="00565A45">
        <w:t>BS EN 62231</w:t>
      </w:r>
      <w:r w:rsidRPr="00565A45">
        <w:tab/>
      </w:r>
      <w:r w:rsidRPr="00565A45">
        <w:rPr>
          <w:i/>
        </w:rPr>
        <w:t>Composite station post insulators for substations with AC voltages greater than 1 000 V up to 245 kV. Dimensional, mechanical and electrical characteristics</w:t>
      </w:r>
    </w:p>
    <w:p w14:paraId="1E377748" w14:textId="26363016" w:rsidR="00751FD3" w:rsidRPr="00565A45" w:rsidRDefault="00751FD3" w:rsidP="000E4A63">
      <w:pPr>
        <w:ind w:left="2880" w:hanging="2880"/>
        <w:rPr>
          <w:i/>
          <w:iCs/>
        </w:rPr>
      </w:pPr>
      <w:r w:rsidRPr="00565A45">
        <w:t>BS EN 62271-1</w:t>
      </w:r>
      <w:r w:rsidRPr="00565A45">
        <w:tab/>
      </w:r>
      <w:r w:rsidRPr="00565A45">
        <w:rPr>
          <w:i/>
          <w:iCs/>
        </w:rPr>
        <w:t xml:space="preserve">High-voltage switchgear and </w:t>
      </w:r>
      <w:proofErr w:type="spellStart"/>
      <w:r w:rsidR="00A616DE">
        <w:rPr>
          <w:i/>
          <w:iCs/>
        </w:rPr>
        <w:t>c</w:t>
      </w:r>
      <w:r w:rsidR="00F231EF">
        <w:rPr>
          <w:i/>
          <w:iCs/>
        </w:rPr>
        <w:t>ontrolgear</w:t>
      </w:r>
      <w:proofErr w:type="spellEnd"/>
      <w:r w:rsidRPr="00565A45">
        <w:rPr>
          <w:i/>
          <w:iCs/>
        </w:rPr>
        <w:t xml:space="preserve"> – Part 1: Common specifications</w:t>
      </w:r>
    </w:p>
    <w:p w14:paraId="0B64543D" w14:textId="719B2B8F" w:rsidR="00751FD3" w:rsidRPr="00565A45" w:rsidRDefault="00751FD3" w:rsidP="003E13ED">
      <w:pPr>
        <w:ind w:left="2880" w:hanging="2880"/>
        <w:rPr>
          <w:i/>
          <w:iCs/>
        </w:rPr>
      </w:pPr>
      <w:r w:rsidRPr="00565A45">
        <w:t>BS EN 62271-100</w:t>
      </w:r>
      <w:r w:rsidRPr="00565A45">
        <w:tab/>
      </w:r>
      <w:r w:rsidRPr="00565A45">
        <w:rPr>
          <w:i/>
          <w:iCs/>
        </w:rPr>
        <w:t xml:space="preserve">High-voltage switchgear and </w:t>
      </w:r>
      <w:proofErr w:type="spellStart"/>
      <w:r w:rsidR="00A616DE">
        <w:rPr>
          <w:i/>
          <w:iCs/>
        </w:rPr>
        <w:t>c</w:t>
      </w:r>
      <w:r w:rsidR="00F231EF">
        <w:rPr>
          <w:i/>
          <w:iCs/>
        </w:rPr>
        <w:t>ontrolgear</w:t>
      </w:r>
      <w:proofErr w:type="spellEnd"/>
      <w:r w:rsidRPr="00565A45">
        <w:rPr>
          <w:i/>
          <w:iCs/>
        </w:rPr>
        <w:t>. Alternating-current circuit- breakers</w:t>
      </w:r>
    </w:p>
    <w:p w14:paraId="23006621" w14:textId="68E3056F" w:rsidR="00751FD3" w:rsidRPr="00565A45" w:rsidRDefault="00751FD3" w:rsidP="003E13ED">
      <w:pPr>
        <w:ind w:left="2880" w:hanging="2880"/>
      </w:pPr>
      <w:r w:rsidRPr="00565A45">
        <w:t>BS EN 62271-102</w:t>
      </w:r>
      <w:r w:rsidRPr="00565A45">
        <w:tab/>
      </w:r>
      <w:r w:rsidRPr="00565A45">
        <w:rPr>
          <w:i/>
          <w:iCs/>
        </w:rPr>
        <w:t>High-voltage alternating current disconnectors and earthing switches</w:t>
      </w:r>
    </w:p>
    <w:p w14:paraId="615ABBC8" w14:textId="1C53B07B" w:rsidR="00751FD3" w:rsidRPr="00565A45" w:rsidRDefault="00751FD3" w:rsidP="003E13ED">
      <w:pPr>
        <w:ind w:left="2880" w:hanging="2880"/>
        <w:rPr>
          <w:i/>
          <w:iCs/>
        </w:rPr>
      </w:pPr>
      <w:r w:rsidRPr="00565A45">
        <w:t>BS EN 62271-203</w:t>
      </w:r>
      <w:r w:rsidRPr="00565A45">
        <w:tab/>
      </w:r>
      <w:r w:rsidRPr="00565A45">
        <w:rPr>
          <w:i/>
          <w:iCs/>
        </w:rPr>
        <w:t xml:space="preserve">High-voltage switchgear and </w:t>
      </w:r>
      <w:proofErr w:type="spellStart"/>
      <w:r w:rsidR="00A616DE">
        <w:rPr>
          <w:i/>
          <w:iCs/>
        </w:rPr>
        <w:t>c</w:t>
      </w:r>
      <w:r w:rsidR="00F231EF">
        <w:rPr>
          <w:i/>
          <w:iCs/>
        </w:rPr>
        <w:t>ontrolgear</w:t>
      </w:r>
      <w:proofErr w:type="spellEnd"/>
      <w:r w:rsidRPr="00565A45">
        <w:rPr>
          <w:i/>
          <w:iCs/>
        </w:rPr>
        <w:t xml:space="preserve"> – Part 203: Gas-insulated metal- enclosed switchgear for rated voltages above 52</w:t>
      </w:r>
      <w:r>
        <w:rPr>
          <w:i/>
          <w:iCs/>
        </w:rPr>
        <w:t> </w:t>
      </w:r>
      <w:r w:rsidRPr="00565A45">
        <w:rPr>
          <w:i/>
          <w:iCs/>
        </w:rPr>
        <w:t>kV</w:t>
      </w:r>
    </w:p>
    <w:p w14:paraId="70E2BF8B" w14:textId="51A61588" w:rsidR="00751FD3" w:rsidRPr="00565A45" w:rsidRDefault="00751FD3" w:rsidP="003E13ED">
      <w:pPr>
        <w:ind w:left="2880" w:hanging="2880"/>
        <w:rPr>
          <w:i/>
          <w:iCs/>
        </w:rPr>
      </w:pPr>
      <w:r w:rsidRPr="00565A45">
        <w:t>BS EN 62271-209</w:t>
      </w:r>
      <w:r w:rsidRPr="00565A45">
        <w:tab/>
      </w:r>
      <w:r w:rsidRPr="00565A45">
        <w:rPr>
          <w:i/>
          <w:iCs/>
        </w:rPr>
        <w:t>Cable connections for gas-insulated metal-enclosed switchgear for rated voltages above 52</w:t>
      </w:r>
      <w:r>
        <w:rPr>
          <w:i/>
          <w:iCs/>
        </w:rPr>
        <w:t> </w:t>
      </w:r>
      <w:r w:rsidRPr="00565A45">
        <w:rPr>
          <w:i/>
          <w:iCs/>
        </w:rPr>
        <w:t xml:space="preserve">kV </w:t>
      </w:r>
    </w:p>
    <w:p w14:paraId="45DB3A2C" w14:textId="6B94DABF" w:rsidR="00751FD3" w:rsidRPr="00565A45" w:rsidRDefault="00751FD3" w:rsidP="003E13ED">
      <w:pPr>
        <w:ind w:left="2880" w:hanging="2880"/>
        <w:rPr>
          <w:i/>
        </w:rPr>
      </w:pPr>
      <w:r w:rsidRPr="00565A45">
        <w:t>BS EN 62772</w:t>
      </w:r>
      <w:r w:rsidRPr="00565A45">
        <w:tab/>
      </w:r>
      <w:r w:rsidRPr="00565A45">
        <w:rPr>
          <w:i/>
        </w:rPr>
        <w:t xml:space="preserve">Composite hollow core station post insulators with </w:t>
      </w:r>
      <w:proofErr w:type="spellStart"/>
      <w:r w:rsidRPr="00565A45">
        <w:rPr>
          <w:i/>
        </w:rPr>
        <w:t>a.c.</w:t>
      </w:r>
      <w:proofErr w:type="spellEnd"/>
      <w:r w:rsidRPr="00565A45">
        <w:rPr>
          <w:i/>
        </w:rPr>
        <w:t xml:space="preserve"> voltage greater than 1 000 V and </w:t>
      </w:r>
      <w:proofErr w:type="spellStart"/>
      <w:r w:rsidRPr="00565A45">
        <w:rPr>
          <w:i/>
        </w:rPr>
        <w:t>d.c.</w:t>
      </w:r>
      <w:proofErr w:type="spellEnd"/>
      <w:r w:rsidRPr="00565A45">
        <w:rPr>
          <w:i/>
        </w:rPr>
        <w:t xml:space="preserve"> voltage greater than 1 500 V. Definitions, test methods and acceptance criteria</w:t>
      </w:r>
    </w:p>
    <w:p w14:paraId="06537B6F" w14:textId="4898B125" w:rsidR="00751FD3" w:rsidRPr="00565A45" w:rsidRDefault="00751FD3" w:rsidP="003E13ED">
      <w:pPr>
        <w:ind w:left="2880" w:hanging="2880"/>
      </w:pPr>
      <w:r w:rsidRPr="00565A45">
        <w:t xml:space="preserve">BS </w:t>
      </w:r>
      <w:r w:rsidR="00741255">
        <w:t>EN</w:t>
      </w:r>
      <w:r w:rsidRPr="00565A45">
        <w:t xml:space="preserve"> 60214</w:t>
      </w:r>
      <w:r w:rsidRPr="00565A45">
        <w:tab/>
      </w:r>
      <w:r w:rsidRPr="00565A45">
        <w:rPr>
          <w:i/>
        </w:rPr>
        <w:t>TAP-changers. Application guidelines</w:t>
      </w:r>
    </w:p>
    <w:p w14:paraId="4BB315CF" w14:textId="77777777" w:rsidR="00751FD3" w:rsidRPr="00565A45" w:rsidRDefault="00751FD3" w:rsidP="003E13ED">
      <w:pPr>
        <w:ind w:left="2880" w:hanging="2880"/>
        <w:rPr>
          <w:i/>
          <w:iCs/>
        </w:rPr>
      </w:pPr>
      <w:r w:rsidRPr="00565A45">
        <w:t>IEC 60050</w:t>
      </w:r>
      <w:r w:rsidRPr="00565A45">
        <w:tab/>
      </w:r>
      <w:r w:rsidRPr="00565A45">
        <w:rPr>
          <w:i/>
        </w:rPr>
        <w:t xml:space="preserve">IEC </w:t>
      </w:r>
      <w:r w:rsidRPr="00565A45">
        <w:rPr>
          <w:i/>
          <w:iCs/>
        </w:rPr>
        <w:t>Electrotechnical Vocabulary</w:t>
      </w:r>
    </w:p>
    <w:p w14:paraId="305880CA" w14:textId="77777777" w:rsidR="00751FD3" w:rsidRPr="00565A45" w:rsidRDefault="00751FD3" w:rsidP="003E13ED">
      <w:pPr>
        <w:ind w:left="2880" w:hanging="2880"/>
        <w:rPr>
          <w:i/>
        </w:rPr>
      </w:pPr>
      <w:r w:rsidRPr="00565A45">
        <w:lastRenderedPageBreak/>
        <w:t>IEC 60273</w:t>
      </w:r>
      <w:r w:rsidRPr="00565A45">
        <w:tab/>
      </w:r>
      <w:r w:rsidRPr="00565A45">
        <w:rPr>
          <w:i/>
        </w:rPr>
        <w:t>Characteristics of indoor and outdoor post insulators for systems with nominal voltages greater than 1000 V</w:t>
      </w:r>
    </w:p>
    <w:p w14:paraId="4E519003" w14:textId="77777777" w:rsidR="00751FD3" w:rsidRDefault="00751FD3" w:rsidP="003E13ED">
      <w:pPr>
        <w:ind w:left="2880" w:hanging="2880"/>
        <w:rPr>
          <w:i/>
        </w:rPr>
      </w:pPr>
      <w:r w:rsidRPr="00565A45">
        <w:t>IEC 60840</w:t>
      </w:r>
      <w:r w:rsidRPr="00DB3AFB">
        <w:tab/>
      </w:r>
      <w:r w:rsidRPr="00DB3AFB">
        <w:rPr>
          <w:i/>
        </w:rPr>
        <w:t>Power cables with extruded insulation and their accessories for rated voltages above 30</w:t>
      </w:r>
      <w:r>
        <w:rPr>
          <w:i/>
        </w:rPr>
        <w:t> </w:t>
      </w:r>
      <w:r w:rsidRPr="00DB3AFB">
        <w:rPr>
          <w:i/>
        </w:rPr>
        <w:t>kV (Um = 36 kV) up to 150</w:t>
      </w:r>
      <w:r>
        <w:rPr>
          <w:i/>
        </w:rPr>
        <w:t> </w:t>
      </w:r>
      <w:r w:rsidRPr="00DB3AFB">
        <w:rPr>
          <w:i/>
        </w:rPr>
        <w:t>kV (Um = 170</w:t>
      </w:r>
      <w:r>
        <w:rPr>
          <w:i/>
        </w:rPr>
        <w:t> </w:t>
      </w:r>
      <w:r w:rsidRPr="00DB3AFB">
        <w:rPr>
          <w:i/>
        </w:rPr>
        <w:t>kV). Test methods and requirements</w:t>
      </w:r>
    </w:p>
    <w:p w14:paraId="2A0E99A2" w14:textId="77777777" w:rsidR="00751FD3" w:rsidRPr="00565A45" w:rsidRDefault="00751FD3" w:rsidP="003E13ED">
      <w:pPr>
        <w:ind w:left="2880" w:hanging="2880"/>
        <w:rPr>
          <w:i/>
        </w:rPr>
      </w:pPr>
      <w:r w:rsidRPr="00565A45">
        <w:t>IEC 62067</w:t>
      </w:r>
      <w:r w:rsidRPr="00565A45">
        <w:tab/>
      </w:r>
      <w:r w:rsidRPr="00565A45">
        <w:rPr>
          <w:i/>
        </w:rPr>
        <w:t>Power cables with extruded insulation and their accessories for rated voltages above 150</w:t>
      </w:r>
      <w:r>
        <w:rPr>
          <w:i/>
        </w:rPr>
        <w:t> </w:t>
      </w:r>
      <w:r w:rsidRPr="00565A45">
        <w:rPr>
          <w:i/>
        </w:rPr>
        <w:t>kV (Um = 170</w:t>
      </w:r>
      <w:r>
        <w:rPr>
          <w:i/>
        </w:rPr>
        <w:t> </w:t>
      </w:r>
      <w:r w:rsidRPr="00565A45">
        <w:rPr>
          <w:i/>
        </w:rPr>
        <w:t>kV) up to 500</w:t>
      </w:r>
      <w:r>
        <w:rPr>
          <w:i/>
        </w:rPr>
        <w:t> </w:t>
      </w:r>
      <w:r w:rsidRPr="00565A45">
        <w:rPr>
          <w:i/>
        </w:rPr>
        <w:t>kV (Um = 550</w:t>
      </w:r>
      <w:r>
        <w:rPr>
          <w:i/>
        </w:rPr>
        <w:t> </w:t>
      </w:r>
      <w:r w:rsidRPr="00565A45">
        <w:rPr>
          <w:i/>
        </w:rPr>
        <w:t>kV)</w:t>
      </w:r>
    </w:p>
    <w:p w14:paraId="0D28ADD4" w14:textId="77777777" w:rsidR="00751FD3" w:rsidRPr="00565A45" w:rsidRDefault="00751FD3" w:rsidP="003E13ED">
      <w:pPr>
        <w:ind w:left="2880" w:hanging="2880"/>
      </w:pPr>
      <w:r w:rsidRPr="00565A45">
        <w:t>ISO 9001</w:t>
      </w:r>
      <w:r w:rsidRPr="00565A45">
        <w:tab/>
      </w:r>
      <w:r w:rsidRPr="00255860">
        <w:rPr>
          <w:i/>
          <w:iCs/>
        </w:rPr>
        <w:t>Quality management systems. Requirements</w:t>
      </w:r>
    </w:p>
    <w:p w14:paraId="6CA1468D" w14:textId="77777777" w:rsidR="00751FD3" w:rsidRPr="00565A45" w:rsidRDefault="00751FD3" w:rsidP="003E13ED">
      <w:pPr>
        <w:ind w:left="2880" w:hanging="2880"/>
        <w:rPr>
          <w:i/>
          <w:iCs/>
        </w:rPr>
      </w:pPr>
      <w:r w:rsidRPr="00565A45">
        <w:t>ISO 14001</w:t>
      </w:r>
      <w:r w:rsidRPr="00565A45">
        <w:tab/>
      </w:r>
      <w:r w:rsidRPr="00255860">
        <w:rPr>
          <w:i/>
          <w:iCs/>
        </w:rPr>
        <w:t>Environmental management systems. Requirements with guidance for use</w:t>
      </w:r>
    </w:p>
    <w:p w14:paraId="18812AC5" w14:textId="76233C83" w:rsidR="00751FD3" w:rsidRPr="00255860" w:rsidRDefault="00751FD3" w:rsidP="002331B5">
      <w:pPr>
        <w:spacing w:after="120"/>
        <w:ind w:left="2880" w:hanging="2880"/>
        <w:rPr>
          <w:i/>
        </w:rPr>
      </w:pPr>
      <w:r w:rsidRPr="00565A45">
        <w:t>NA to BS EN 1991-1-4</w:t>
      </w:r>
      <w:r w:rsidRPr="00565A45">
        <w:tab/>
      </w:r>
      <w:r w:rsidRPr="00255860">
        <w:rPr>
          <w:i/>
        </w:rPr>
        <w:t>UK National Annex to Eurocode 1 – Actions on structures</w:t>
      </w:r>
      <w:r w:rsidR="00A616DE">
        <w:rPr>
          <w:i/>
        </w:rPr>
        <w:t xml:space="preserve">. </w:t>
      </w:r>
      <w:r w:rsidRPr="00255860">
        <w:rPr>
          <w:i/>
        </w:rPr>
        <w:t>Part 1-4: General actions – Wind actions</w:t>
      </w:r>
    </w:p>
    <w:p w14:paraId="2E528576" w14:textId="77777777" w:rsidR="00751FD3" w:rsidRPr="00565A45" w:rsidRDefault="00751FD3" w:rsidP="003A1471">
      <w:pPr>
        <w:ind w:left="2880" w:hanging="2880"/>
        <w:rPr>
          <w:i/>
        </w:rPr>
      </w:pPr>
      <w:r w:rsidRPr="00565A45">
        <w:t>PD IEC/TS 60815</w:t>
      </w:r>
      <w:r w:rsidRPr="00565A45">
        <w:tab/>
      </w:r>
      <w:r w:rsidRPr="00565A45">
        <w:rPr>
          <w:i/>
        </w:rPr>
        <w:t xml:space="preserve">Selection and dimensioning of high-voltage insulators intended for use in polluted conditions. Insulators for </w:t>
      </w:r>
      <w:proofErr w:type="spellStart"/>
      <w:r w:rsidRPr="00565A45">
        <w:rPr>
          <w:i/>
        </w:rPr>
        <w:t>d.c.</w:t>
      </w:r>
      <w:proofErr w:type="spellEnd"/>
      <w:r w:rsidRPr="00565A45">
        <w:rPr>
          <w:i/>
        </w:rPr>
        <w:t xml:space="preserve"> systems</w:t>
      </w:r>
    </w:p>
    <w:p w14:paraId="2ED6CBB2" w14:textId="77777777" w:rsidR="00751FD3" w:rsidRPr="00565A45" w:rsidRDefault="00751FD3" w:rsidP="003A1471">
      <w:pPr>
        <w:ind w:left="2880" w:hanging="2880"/>
        <w:rPr>
          <w:i/>
        </w:rPr>
      </w:pPr>
      <w:r w:rsidRPr="00565A45">
        <w:t>PD IEC/TS 62896</w:t>
      </w:r>
      <w:r w:rsidRPr="00565A45">
        <w:rPr>
          <w:i/>
        </w:rPr>
        <w:tab/>
        <w:t xml:space="preserve">Hybrid insulators for </w:t>
      </w:r>
      <w:proofErr w:type="spellStart"/>
      <w:r w:rsidRPr="00565A45">
        <w:rPr>
          <w:i/>
        </w:rPr>
        <w:t>a.c.</w:t>
      </w:r>
      <w:proofErr w:type="spellEnd"/>
      <w:r w:rsidRPr="00565A45">
        <w:rPr>
          <w:i/>
        </w:rPr>
        <w:t xml:space="preserve"> and </w:t>
      </w:r>
      <w:proofErr w:type="spellStart"/>
      <w:r w:rsidRPr="00565A45">
        <w:rPr>
          <w:i/>
        </w:rPr>
        <w:t>d.c.</w:t>
      </w:r>
      <w:proofErr w:type="spellEnd"/>
      <w:r w:rsidRPr="00565A45">
        <w:rPr>
          <w:i/>
        </w:rPr>
        <w:t xml:space="preserve"> high-voltage applications. Definitions, test methods and acceptance criteria</w:t>
      </w:r>
    </w:p>
    <w:p w14:paraId="01513E9D" w14:textId="77777777" w:rsidR="00751FD3" w:rsidRPr="00255860" w:rsidRDefault="00751FD3" w:rsidP="00255860">
      <w:pPr>
        <w:ind w:left="2880" w:hanging="2880"/>
        <w:rPr>
          <w:i/>
        </w:rPr>
      </w:pPr>
      <w:r w:rsidRPr="00255860">
        <w:t>PD 6698</w:t>
      </w:r>
      <w:r w:rsidRPr="00565A45">
        <w:t>:2009</w:t>
      </w:r>
      <w:r>
        <w:rPr>
          <w:i/>
        </w:rPr>
        <w:tab/>
      </w:r>
      <w:r w:rsidRPr="00255860">
        <w:rPr>
          <w:i/>
        </w:rPr>
        <w:t>Recommendations for the design of structures for earthquake resistance to BS EN 1998</w:t>
      </w:r>
    </w:p>
    <w:p w14:paraId="3FA5CC00" w14:textId="06B1BDFE" w:rsidR="00751FD3" w:rsidRPr="00F231EF" w:rsidRDefault="00F231EF" w:rsidP="00F231EF">
      <w:pPr>
        <w:pStyle w:val="Heading2"/>
      </w:pPr>
      <w:bookmarkStart w:id="278" w:name="_Toc189225357"/>
      <w:r w:rsidRPr="00F231EF">
        <w:t xml:space="preserve">3.3 </w:t>
      </w:r>
      <w:r w:rsidR="00751FD3" w:rsidRPr="00F231EF">
        <w:t>ENA Specifications &amp; Engineering Recommendations</w:t>
      </w:r>
      <w:bookmarkEnd w:id="278"/>
    </w:p>
    <w:p w14:paraId="1A4A2EBF" w14:textId="77777777" w:rsidR="00751FD3" w:rsidRDefault="00751FD3" w:rsidP="00B75A64">
      <w:pPr>
        <w:rPr>
          <w:i/>
        </w:rPr>
      </w:pPr>
      <w:r w:rsidRPr="0017772A">
        <w:t>ENA EREC C55/</w:t>
      </w:r>
      <w:r w:rsidRPr="00255860">
        <w:t>6</w:t>
      </w:r>
      <w:r>
        <w:tab/>
      </w:r>
      <w:r w:rsidRPr="00DB3AFB">
        <w:tab/>
      </w:r>
      <w:r w:rsidRPr="00DB3AFB">
        <w:rPr>
          <w:i/>
        </w:rPr>
        <w:t>Insulated Sheath Power Cable Systems</w:t>
      </w:r>
    </w:p>
    <w:p w14:paraId="2AF006FE" w14:textId="014C47E0" w:rsidR="00751FD3" w:rsidRPr="0008759A" w:rsidRDefault="00751FD3" w:rsidP="002331B5">
      <w:pPr>
        <w:ind w:left="2880" w:hanging="2880"/>
      </w:pPr>
      <w:r w:rsidRPr="0008759A">
        <w:t>ENA EREC G5/5</w:t>
      </w:r>
      <w:r w:rsidRPr="0008759A">
        <w:tab/>
      </w:r>
      <w:r w:rsidRPr="0008759A">
        <w:rPr>
          <w:i/>
        </w:rPr>
        <w:t>Harmonic voltage distortion and the connection of harmonic sources and/or resonant plant to transmission systems and distribution networks in the United Kingdom</w:t>
      </w:r>
    </w:p>
    <w:p w14:paraId="5548FB30" w14:textId="7CE70816" w:rsidR="00751FD3" w:rsidRPr="0008759A" w:rsidRDefault="00751FD3" w:rsidP="00F67A10">
      <w:r w:rsidRPr="0008759A">
        <w:t>ENA EREC G91</w:t>
      </w:r>
      <w:r w:rsidRPr="0008759A">
        <w:tab/>
      </w:r>
      <w:r w:rsidRPr="0008759A">
        <w:tab/>
      </w:r>
      <w:r w:rsidR="00B134C8">
        <w:tab/>
      </w:r>
      <w:r w:rsidRPr="0008759A">
        <w:rPr>
          <w:i/>
        </w:rPr>
        <w:t>Substation Black Start Resilience</w:t>
      </w:r>
      <w:r w:rsidRPr="0008759A">
        <w:t xml:space="preserve"> </w:t>
      </w:r>
    </w:p>
    <w:p w14:paraId="6BD95420" w14:textId="77777777" w:rsidR="00751FD3" w:rsidRPr="00255860" w:rsidRDefault="00751FD3" w:rsidP="00F67A10">
      <w:pPr>
        <w:rPr>
          <w:i/>
          <w:iCs/>
        </w:rPr>
      </w:pPr>
      <w:r w:rsidRPr="0008759A">
        <w:t>ENA EREC G110</w:t>
      </w:r>
      <w:r>
        <w:tab/>
      </w:r>
      <w:r>
        <w:tab/>
      </w:r>
      <w:commentRangeStart w:id="279"/>
      <w:r>
        <w:rPr>
          <w:i/>
          <w:iCs/>
        </w:rPr>
        <w:t>Instantaneous</w:t>
      </w:r>
      <w:commentRangeEnd w:id="279"/>
      <w:r w:rsidR="00B4646C">
        <w:rPr>
          <w:rStyle w:val="CommentReference"/>
          <w:rFonts w:ascii="Microsoft Sans Serif" w:eastAsiaTheme="minorEastAsia" w:hAnsi="Microsoft Sans Serif"/>
          <w:color w:val="000000" w:themeColor="text1"/>
          <w:kern w:val="0"/>
          <w14:ligatures w14:val="none"/>
        </w:rPr>
        <w:commentReference w:id="279"/>
      </w:r>
      <w:r>
        <w:rPr>
          <w:i/>
          <w:iCs/>
        </w:rPr>
        <w:t xml:space="preserve"> high-impedance differential protection</w:t>
      </w:r>
    </w:p>
    <w:p w14:paraId="0B7D3ADA" w14:textId="462E25CF" w:rsidR="00751FD3" w:rsidRPr="00255860" w:rsidRDefault="00751FD3" w:rsidP="00F67A10">
      <w:pPr>
        <w:rPr>
          <w:i/>
        </w:rPr>
      </w:pPr>
      <w:r w:rsidRPr="0008759A">
        <w:t>ENA EREC P24</w:t>
      </w:r>
      <w:r w:rsidRPr="0008759A">
        <w:tab/>
      </w:r>
      <w:r w:rsidRPr="0008759A">
        <w:tab/>
      </w:r>
      <w:r w:rsidR="00B134C8">
        <w:tab/>
      </w:r>
      <w:r w:rsidRPr="00255860">
        <w:rPr>
          <w:i/>
        </w:rPr>
        <w:t>AC supplies to railway systems</w:t>
      </w:r>
    </w:p>
    <w:p w14:paraId="7552CCCF" w14:textId="606A9FE9" w:rsidR="00751FD3" w:rsidRPr="0008759A" w:rsidRDefault="00751FD3" w:rsidP="002331B5">
      <w:pPr>
        <w:spacing w:after="0"/>
        <w:ind w:left="2880" w:hanging="2880"/>
        <w:rPr>
          <w:i/>
        </w:rPr>
      </w:pPr>
      <w:r w:rsidRPr="0008759A">
        <w:t>ENA EREC P29</w:t>
      </w:r>
      <w:r w:rsidRPr="0008759A">
        <w:tab/>
      </w:r>
      <w:r w:rsidRPr="00255860">
        <w:rPr>
          <w:i/>
        </w:rPr>
        <w:t>Planning limits for voltage unbalance in the UK for 132</w:t>
      </w:r>
      <w:r>
        <w:rPr>
          <w:i/>
        </w:rPr>
        <w:t> </w:t>
      </w:r>
      <w:r w:rsidRPr="00255860">
        <w:rPr>
          <w:i/>
        </w:rPr>
        <w:t xml:space="preserve">kV </w:t>
      </w:r>
      <w:r w:rsidRPr="0008759A">
        <w:rPr>
          <w:i/>
        </w:rPr>
        <w:t xml:space="preserve">and below </w:t>
      </w:r>
    </w:p>
    <w:p w14:paraId="04881BDC" w14:textId="77777777" w:rsidR="00751FD3" w:rsidRDefault="00751FD3" w:rsidP="00542772">
      <w:pPr>
        <w:ind w:left="2880" w:hanging="2880"/>
        <w:rPr>
          <w:i/>
        </w:rPr>
      </w:pPr>
      <w:r w:rsidRPr="0008759A">
        <w:t>ENA EREC S36</w:t>
      </w:r>
      <w:r w:rsidRPr="0008759A">
        <w:tab/>
      </w:r>
      <w:r w:rsidRPr="0008759A">
        <w:rPr>
          <w:i/>
        </w:rPr>
        <w:t>Identification and recording of 'hot' sites - joint procedure for Electricity Industry and Communications Network Providers</w:t>
      </w:r>
    </w:p>
    <w:p w14:paraId="38F2033D" w14:textId="35D842BD" w:rsidR="005E1C26" w:rsidRPr="002331B5" w:rsidRDefault="00741255" w:rsidP="005E1C26">
      <w:pPr>
        <w:ind w:left="2880" w:hanging="2880"/>
      </w:pPr>
      <w:r>
        <w:t xml:space="preserve">ENA </w:t>
      </w:r>
      <w:r w:rsidR="005E1C26">
        <w:t>ETR 138</w:t>
      </w:r>
      <w:r w:rsidR="005E1C26">
        <w:tab/>
      </w:r>
      <w:r w:rsidR="005E1C26" w:rsidRPr="002331B5">
        <w:rPr>
          <w:i/>
          <w:iCs/>
        </w:rPr>
        <w:t>Resilience to Flooding of Grid and Primary Substations</w:t>
      </w:r>
    </w:p>
    <w:p w14:paraId="74A187BB" w14:textId="77777777" w:rsidR="00751FD3" w:rsidRPr="00255860" w:rsidRDefault="00751FD3" w:rsidP="00BA24BA">
      <w:pPr>
        <w:ind w:left="2880" w:hanging="2880"/>
      </w:pPr>
      <w:r w:rsidRPr="0008759A">
        <w:t>ENA TS 09-2</w:t>
      </w:r>
      <w:r w:rsidRPr="0008759A">
        <w:tab/>
      </w:r>
      <w:r w:rsidRPr="00255860">
        <w:rPr>
          <w:i/>
        </w:rPr>
        <w:t>Specification for the supply, delivery &amp; installation of land based power cables with operating voltages in the range 11</w:t>
      </w:r>
      <w:r>
        <w:rPr>
          <w:i/>
        </w:rPr>
        <w:t> </w:t>
      </w:r>
      <w:r w:rsidRPr="00255860">
        <w:rPr>
          <w:i/>
        </w:rPr>
        <w:t>kV to 400</w:t>
      </w:r>
      <w:r>
        <w:rPr>
          <w:i/>
        </w:rPr>
        <w:t> </w:t>
      </w:r>
      <w:r w:rsidRPr="00255860">
        <w:rPr>
          <w:i/>
        </w:rPr>
        <w:t>kV and associated auxiliary cables</w:t>
      </w:r>
    </w:p>
    <w:p w14:paraId="73E115B4" w14:textId="77777777" w:rsidR="00751FD3" w:rsidRPr="00255860" w:rsidRDefault="00751FD3" w:rsidP="0019708F">
      <w:pPr>
        <w:ind w:left="2880" w:hanging="2880"/>
      </w:pPr>
      <w:r w:rsidRPr="0008759A">
        <w:t>ENA TS 41-24</w:t>
      </w:r>
      <w:r w:rsidRPr="0008759A">
        <w:tab/>
      </w:r>
      <w:r w:rsidRPr="00255860">
        <w:rPr>
          <w:i/>
        </w:rPr>
        <w:t>Guidelines for the design, installation, testing and maintenance of main earthing systems in substations</w:t>
      </w:r>
    </w:p>
    <w:p w14:paraId="1D0A9580" w14:textId="77777777" w:rsidR="00751FD3" w:rsidRPr="0008759A" w:rsidRDefault="00751FD3" w:rsidP="00255860">
      <w:pPr>
        <w:spacing w:after="0"/>
        <w:ind w:left="2880" w:hanging="2880"/>
        <w:rPr>
          <w:i/>
        </w:rPr>
      </w:pPr>
      <w:r w:rsidRPr="0008759A">
        <w:t xml:space="preserve">ENA TS 41-37 </w:t>
      </w:r>
      <w:r w:rsidRPr="0008759A">
        <w:tab/>
      </w:r>
      <w:r w:rsidRPr="00255860">
        <w:rPr>
          <w:i/>
        </w:rPr>
        <w:t>Switchgear for use on 66</w:t>
      </w:r>
      <w:r>
        <w:rPr>
          <w:i/>
        </w:rPr>
        <w:t> </w:t>
      </w:r>
      <w:r w:rsidRPr="00255860">
        <w:rPr>
          <w:i/>
        </w:rPr>
        <w:t>kV to 132</w:t>
      </w:r>
      <w:r>
        <w:rPr>
          <w:i/>
        </w:rPr>
        <w:t> </w:t>
      </w:r>
      <w:r w:rsidRPr="00255860">
        <w:rPr>
          <w:i/>
        </w:rPr>
        <w:t>kV distribution systems</w:t>
      </w:r>
    </w:p>
    <w:p w14:paraId="3A1613C3" w14:textId="77777777" w:rsidR="00751FD3" w:rsidRPr="0008759A" w:rsidRDefault="00751FD3" w:rsidP="005D5416">
      <w:pPr>
        <w:ind w:left="2880" w:hanging="2880"/>
        <w:rPr>
          <w:i/>
        </w:rPr>
      </w:pPr>
      <w:r w:rsidRPr="0008759A">
        <w:tab/>
      </w:r>
      <w:r w:rsidRPr="00255860">
        <w:rPr>
          <w:i/>
        </w:rPr>
        <w:t>Part 1: Common Clauses</w:t>
      </w:r>
    </w:p>
    <w:p w14:paraId="7C00E585" w14:textId="77777777" w:rsidR="00751FD3" w:rsidRPr="0008759A" w:rsidRDefault="00751FD3" w:rsidP="00361D61">
      <w:pPr>
        <w:ind w:left="2880" w:hanging="2880"/>
        <w:rPr>
          <w:iCs/>
        </w:rPr>
      </w:pPr>
      <w:r w:rsidRPr="00255860">
        <w:rPr>
          <w:iCs/>
        </w:rPr>
        <w:lastRenderedPageBreak/>
        <w:t>ENA TS 41-38</w:t>
      </w:r>
      <w:r w:rsidRPr="0008759A">
        <w:rPr>
          <w:iCs/>
        </w:rPr>
        <w:tab/>
      </w:r>
      <w:r w:rsidRPr="00255860">
        <w:rPr>
          <w:i/>
        </w:rPr>
        <w:t>Power installations exceeding 1</w:t>
      </w:r>
      <w:r>
        <w:rPr>
          <w:i/>
        </w:rPr>
        <w:t> </w:t>
      </w:r>
      <w:r w:rsidRPr="00255860">
        <w:rPr>
          <w:i/>
        </w:rPr>
        <w:t xml:space="preserve">kV </w:t>
      </w:r>
      <w:proofErr w:type="spellStart"/>
      <w:r w:rsidRPr="00255860">
        <w:rPr>
          <w:i/>
        </w:rPr>
        <w:t>a.c.</w:t>
      </w:r>
      <w:proofErr w:type="spellEnd"/>
      <w:r w:rsidRPr="00255860">
        <w:rPr>
          <w:i/>
        </w:rPr>
        <w:t xml:space="preserve"> – Design of high-voltage open-terminal stations</w:t>
      </w:r>
    </w:p>
    <w:p w14:paraId="49721CAC" w14:textId="77777777" w:rsidR="00751FD3" w:rsidRPr="0008759A" w:rsidRDefault="00751FD3" w:rsidP="00542772">
      <w:pPr>
        <w:ind w:left="2880" w:hanging="2880"/>
      </w:pPr>
      <w:r w:rsidRPr="0008759A">
        <w:t>ENA TS 41-40</w:t>
      </w:r>
      <w:r w:rsidRPr="0008759A">
        <w:tab/>
      </w:r>
      <w:r w:rsidRPr="0008759A">
        <w:rPr>
          <w:i/>
        </w:rPr>
        <w:t>Ground Mounted Major Substation 12 to 36</w:t>
      </w:r>
      <w:r>
        <w:rPr>
          <w:i/>
        </w:rPr>
        <w:t> </w:t>
      </w:r>
      <w:r w:rsidRPr="0008759A">
        <w:rPr>
          <w:i/>
        </w:rPr>
        <w:t>kV Rated Indoor Fixed Pattern Switchgear</w:t>
      </w:r>
    </w:p>
    <w:p w14:paraId="39C2C7FA" w14:textId="77777777" w:rsidR="00751FD3" w:rsidRPr="0008759A" w:rsidRDefault="00751FD3" w:rsidP="003E13ED">
      <w:pPr>
        <w:ind w:left="2880" w:hanging="2880"/>
      </w:pPr>
      <w:r w:rsidRPr="0008759A">
        <w:t>ENA TS 48-4</w:t>
      </w:r>
      <w:r w:rsidRPr="0008759A">
        <w:tab/>
      </w:r>
      <w:r w:rsidRPr="0008759A">
        <w:rPr>
          <w:i/>
        </w:rPr>
        <w:t>DC trip relays associated with a tripping function in protection systems</w:t>
      </w:r>
      <w:r w:rsidRPr="0008759A">
        <w:t xml:space="preserve"> </w:t>
      </w:r>
    </w:p>
    <w:p w14:paraId="007EA554" w14:textId="77777777" w:rsidR="00751FD3" w:rsidRPr="0008759A" w:rsidRDefault="00751FD3" w:rsidP="009C18F8">
      <w:pPr>
        <w:ind w:left="2880" w:hanging="2880"/>
      </w:pPr>
      <w:r w:rsidRPr="0008759A">
        <w:t>ENA TS 48-5</w:t>
      </w:r>
      <w:r w:rsidRPr="0008759A">
        <w:tab/>
      </w:r>
      <w:r w:rsidRPr="00255860">
        <w:rPr>
          <w:i/>
        </w:rPr>
        <w:t>Environmental test requirements for protection and control equipment and systems</w:t>
      </w:r>
    </w:p>
    <w:p w14:paraId="15994363" w14:textId="77777777" w:rsidR="00751FD3" w:rsidRPr="0008759A" w:rsidRDefault="00751FD3" w:rsidP="003E13ED">
      <w:pPr>
        <w:ind w:left="2880" w:hanging="2880"/>
      </w:pPr>
      <w:r w:rsidRPr="0008759A">
        <w:t>ENA TS 48-6-1</w:t>
      </w:r>
      <w:r w:rsidRPr="0008759A">
        <w:tab/>
      </w:r>
      <w:r w:rsidRPr="0008759A">
        <w:rPr>
          <w:i/>
        </w:rPr>
        <w:t>Functional Test Requirements – Distance Protection</w:t>
      </w:r>
      <w:r w:rsidRPr="0008759A">
        <w:t xml:space="preserve"> </w:t>
      </w:r>
    </w:p>
    <w:p w14:paraId="33BAE577" w14:textId="77777777" w:rsidR="00751FD3" w:rsidRPr="0008759A" w:rsidRDefault="00751FD3" w:rsidP="003E13ED">
      <w:pPr>
        <w:ind w:left="2880" w:hanging="2880"/>
      </w:pPr>
      <w:r w:rsidRPr="0008759A">
        <w:t>ENA TS 48-6-2</w:t>
      </w:r>
      <w:r w:rsidRPr="0008759A">
        <w:tab/>
      </w:r>
      <w:r w:rsidRPr="0008759A">
        <w:rPr>
          <w:i/>
        </w:rPr>
        <w:t>Functional Test Requirements – Line Differential Protection</w:t>
      </w:r>
    </w:p>
    <w:p w14:paraId="2401C390" w14:textId="77777777" w:rsidR="00751FD3" w:rsidRPr="0008759A" w:rsidRDefault="00751FD3" w:rsidP="003E13ED">
      <w:pPr>
        <w:ind w:left="2880" w:hanging="2880"/>
      </w:pPr>
      <w:r w:rsidRPr="0008759A">
        <w:t>ENA TS 48-6-3</w:t>
      </w:r>
      <w:r w:rsidRPr="0008759A">
        <w:tab/>
      </w:r>
      <w:r w:rsidRPr="0008759A">
        <w:rPr>
          <w:i/>
        </w:rPr>
        <w:t>Functional Test Requirements – Transformer Differential Protection</w:t>
      </w:r>
      <w:r w:rsidRPr="0008759A">
        <w:t xml:space="preserve"> </w:t>
      </w:r>
    </w:p>
    <w:p w14:paraId="72B8256B" w14:textId="77777777" w:rsidR="00751FD3" w:rsidRPr="0008759A" w:rsidRDefault="00751FD3" w:rsidP="003E13ED">
      <w:pPr>
        <w:ind w:left="2880" w:hanging="2880"/>
      </w:pPr>
      <w:r w:rsidRPr="0008759A">
        <w:t>ENA TS 48-6-4</w:t>
      </w:r>
      <w:r w:rsidRPr="0008759A">
        <w:tab/>
      </w:r>
      <w:r w:rsidRPr="00255860">
        <w:rPr>
          <w:i/>
          <w:iCs/>
        </w:rPr>
        <w:t>ENA Protection Assessment</w:t>
      </w:r>
      <w:r w:rsidRPr="0008759A">
        <w:t xml:space="preserve"> </w:t>
      </w:r>
      <w:r w:rsidRPr="0008759A">
        <w:rPr>
          <w:i/>
        </w:rPr>
        <w:t>Functional Test Requirements – Busbar Protection</w:t>
      </w:r>
      <w:r w:rsidRPr="0008759A">
        <w:t xml:space="preserve"> </w:t>
      </w:r>
    </w:p>
    <w:p w14:paraId="1D80619D" w14:textId="77777777" w:rsidR="00751FD3" w:rsidRPr="0008759A" w:rsidRDefault="00751FD3" w:rsidP="003E13ED">
      <w:pPr>
        <w:ind w:left="2880" w:hanging="2880"/>
      </w:pPr>
      <w:r w:rsidRPr="0008759A">
        <w:t>ENA TS 48-6-5</w:t>
      </w:r>
      <w:r w:rsidRPr="0008759A">
        <w:tab/>
      </w:r>
      <w:r w:rsidRPr="0008759A">
        <w:rPr>
          <w:i/>
        </w:rPr>
        <w:t>Functional Test Requirements – Voltage Protection</w:t>
      </w:r>
      <w:r w:rsidRPr="0008759A">
        <w:t xml:space="preserve"> </w:t>
      </w:r>
    </w:p>
    <w:p w14:paraId="612D76E9" w14:textId="77777777" w:rsidR="00751FD3" w:rsidRPr="0008759A" w:rsidRDefault="00751FD3" w:rsidP="003E13ED">
      <w:pPr>
        <w:ind w:left="2880" w:hanging="2880"/>
      </w:pPr>
      <w:r w:rsidRPr="0008759A">
        <w:t>ENA TS 48-6-6</w:t>
      </w:r>
      <w:r w:rsidRPr="0008759A">
        <w:tab/>
      </w:r>
      <w:r w:rsidRPr="0008759A">
        <w:rPr>
          <w:i/>
        </w:rPr>
        <w:t>Functional Test Requirements – Overcurrent and Earth Fault Protection</w:t>
      </w:r>
      <w:r w:rsidRPr="0008759A">
        <w:t xml:space="preserve"> </w:t>
      </w:r>
    </w:p>
    <w:p w14:paraId="2837AF4C" w14:textId="77777777" w:rsidR="00751FD3" w:rsidRPr="0008759A" w:rsidRDefault="00751FD3" w:rsidP="00F60250">
      <w:pPr>
        <w:ind w:left="2160" w:hanging="2160"/>
      </w:pPr>
      <w:r w:rsidRPr="0008759A">
        <w:t>ENA TS 48-6-7</w:t>
      </w:r>
      <w:r w:rsidRPr="0008759A">
        <w:tab/>
      </w:r>
      <w:r w:rsidRPr="0008759A">
        <w:tab/>
        <w:t xml:space="preserve">Digital </w:t>
      </w:r>
      <w:r w:rsidRPr="0008759A">
        <w:rPr>
          <w:i/>
        </w:rPr>
        <w:t xml:space="preserve">communications services for </w:t>
      </w:r>
      <w:proofErr w:type="spellStart"/>
      <w:r w:rsidRPr="0008759A">
        <w:rPr>
          <w:i/>
        </w:rPr>
        <w:t>teleprotection</w:t>
      </w:r>
      <w:proofErr w:type="spellEnd"/>
      <w:r w:rsidRPr="0008759A">
        <w:rPr>
          <w:i/>
        </w:rPr>
        <w:t xml:space="preserve"> systems</w:t>
      </w:r>
      <w:r w:rsidRPr="0008759A">
        <w:t xml:space="preserve"> </w:t>
      </w:r>
    </w:p>
    <w:p w14:paraId="7B4CCA9A" w14:textId="3A2B8110" w:rsidR="00751FD3" w:rsidRPr="00DB3AFB" w:rsidRDefault="00751FD3" w:rsidP="00F60250">
      <w:r w:rsidRPr="0008759A">
        <w:t>ENA TS 48-6-8</w:t>
      </w:r>
      <w:r w:rsidRPr="0008759A">
        <w:tab/>
      </w:r>
      <w:r w:rsidRPr="0008759A">
        <w:tab/>
      </w:r>
      <w:r w:rsidR="00B134C8">
        <w:tab/>
      </w:r>
      <w:r w:rsidRPr="0008759A">
        <w:rPr>
          <w:i/>
        </w:rPr>
        <w:t>Functional Test Requirements – Frequency Protection</w:t>
      </w:r>
      <w:r w:rsidRPr="00DB3AFB">
        <w:t xml:space="preserve"> </w:t>
      </w:r>
    </w:p>
    <w:p w14:paraId="4C056789" w14:textId="77777777" w:rsidR="00751FD3" w:rsidRPr="0008759A" w:rsidRDefault="00751FD3" w:rsidP="00F67A10">
      <w:r w:rsidRPr="0008759A">
        <w:t>ENA TS 50-18</w:t>
      </w:r>
      <w:r w:rsidRPr="0008759A">
        <w:tab/>
      </w:r>
      <w:r w:rsidRPr="0008759A">
        <w:tab/>
      </w:r>
      <w:r w:rsidRPr="0008759A">
        <w:tab/>
      </w:r>
      <w:r w:rsidRPr="0008759A">
        <w:rPr>
          <w:i/>
        </w:rPr>
        <w:t>Application of ancillary electrical equipment</w:t>
      </w:r>
      <w:r w:rsidRPr="0008759A">
        <w:t xml:space="preserve"> </w:t>
      </w:r>
    </w:p>
    <w:p w14:paraId="0661DAB3" w14:textId="77777777" w:rsidR="00751FD3" w:rsidRDefault="00751FD3" w:rsidP="00B9219A">
      <w:pPr>
        <w:ind w:left="2880" w:hanging="2880"/>
        <w:rPr>
          <w:i/>
        </w:rPr>
      </w:pPr>
      <w:r w:rsidRPr="0008759A">
        <w:t>ENA TS 50-19</w:t>
      </w:r>
      <w:r w:rsidRPr="00DB3AFB">
        <w:tab/>
      </w:r>
      <w:r>
        <w:rPr>
          <w:i/>
        </w:rPr>
        <w:t>Standard numbering for small wiring (for switchgear and transformers together with their associated relay panels)</w:t>
      </w:r>
      <w:r w:rsidRPr="00DB3AFB">
        <w:rPr>
          <w:i/>
        </w:rPr>
        <w:t xml:space="preserve"> </w:t>
      </w:r>
    </w:p>
    <w:p w14:paraId="463B02A0" w14:textId="0AB1AC9E" w:rsidR="00751FD3" w:rsidRDefault="00F231EF" w:rsidP="00F231EF">
      <w:pPr>
        <w:pStyle w:val="Heading2"/>
      </w:pPr>
      <w:bookmarkStart w:id="280" w:name="_Toc189225358"/>
      <w:r>
        <w:t xml:space="preserve">3.4 </w:t>
      </w:r>
      <w:r w:rsidR="00751FD3">
        <w:t>Operational Health &amp; Safety Documents</w:t>
      </w:r>
      <w:bookmarkEnd w:id="280"/>
    </w:p>
    <w:p w14:paraId="40EB2EFB" w14:textId="77777777" w:rsidR="00A16A7A" w:rsidRPr="00DB3AFB" w:rsidRDefault="00A16A7A" w:rsidP="00F90FB8">
      <w:r w:rsidRPr="00DB3AFB">
        <w:t>The following electrical safety rules are typically followed</w:t>
      </w:r>
      <w:r>
        <w:t>, and relevant aspects should be applied,</w:t>
      </w:r>
      <w:r w:rsidRPr="00DB3AFB">
        <w:t xml:space="preserve"> where applicable</w:t>
      </w:r>
      <w:r>
        <w:t>.</w:t>
      </w:r>
    </w:p>
    <w:p w14:paraId="19761E6A" w14:textId="07040978" w:rsidR="00A16A7A" w:rsidRPr="000C0856" w:rsidRDefault="00A16A7A" w:rsidP="002331B5">
      <w:commentRangeStart w:id="281"/>
      <w:commentRangeStart w:id="282"/>
      <w:commentRangeStart w:id="283"/>
      <w:r w:rsidRPr="000C0856">
        <w:t>ENA</w:t>
      </w:r>
      <w:r w:rsidR="00FB5933">
        <w:tab/>
      </w:r>
      <w:r w:rsidR="00FB5933">
        <w:tab/>
      </w:r>
      <w:r w:rsidR="00FB5933">
        <w:tab/>
      </w:r>
      <w:r w:rsidRPr="002331B5">
        <w:rPr>
          <w:i/>
          <w:iCs/>
        </w:rPr>
        <w:t>SHE Standard 07</w:t>
      </w:r>
      <w:r w:rsidR="00DF7AF3" w:rsidRPr="002331B5">
        <w:rPr>
          <w:i/>
          <w:iCs/>
        </w:rPr>
        <w:t xml:space="preserve">: </w:t>
      </w:r>
      <w:r w:rsidRPr="002331B5">
        <w:rPr>
          <w:i/>
          <w:iCs/>
        </w:rPr>
        <w:t>Model Distribution Safety Rules</w:t>
      </w:r>
      <w:commentRangeEnd w:id="281"/>
      <w:r w:rsidRPr="00DF7AF3">
        <w:commentReference w:id="281"/>
      </w:r>
      <w:commentRangeEnd w:id="282"/>
      <w:r w:rsidRPr="00DF7AF3">
        <w:commentReference w:id="282"/>
      </w:r>
      <w:commentRangeEnd w:id="283"/>
      <w:r w:rsidR="00E15EC8">
        <w:rPr>
          <w:rStyle w:val="CommentReference"/>
          <w:rFonts w:ascii="Microsoft Sans Serif" w:eastAsiaTheme="minorEastAsia" w:hAnsi="Microsoft Sans Serif"/>
          <w:color w:val="000000" w:themeColor="text1"/>
          <w:kern w:val="0"/>
          <w14:ligatures w14:val="none"/>
        </w:rPr>
        <w:commentReference w:id="283"/>
      </w:r>
    </w:p>
    <w:p w14:paraId="63798A11" w14:textId="632F4707" w:rsidR="00A16A7A" w:rsidRPr="000C0856" w:rsidRDefault="00FB5933" w:rsidP="002331B5">
      <w:r>
        <w:t>NGET</w:t>
      </w:r>
      <w:r>
        <w:tab/>
      </w:r>
      <w:r>
        <w:tab/>
      </w:r>
      <w:r>
        <w:tab/>
      </w:r>
      <w:r w:rsidRPr="002331B5">
        <w:rPr>
          <w:i/>
          <w:iCs/>
        </w:rPr>
        <w:t xml:space="preserve">The Electricity Transmission </w:t>
      </w:r>
      <w:r w:rsidR="00A16A7A" w:rsidRPr="00FB5933">
        <w:rPr>
          <w:i/>
          <w:iCs/>
        </w:rPr>
        <w:t>Safety Rules</w:t>
      </w:r>
      <w:r w:rsidR="00DF7AF3" w:rsidRPr="00FB5933">
        <w:rPr>
          <w:i/>
          <w:iCs/>
        </w:rPr>
        <w:t xml:space="preserve"> Fifth Edition</w:t>
      </w:r>
    </w:p>
    <w:p w14:paraId="48B2ABE8" w14:textId="43B2AD40" w:rsidR="00A16A7A" w:rsidRPr="000C0856" w:rsidRDefault="00A16A7A" w:rsidP="002331B5">
      <w:r w:rsidRPr="000C0856">
        <w:t>Scottish Power</w:t>
      </w:r>
      <w:r w:rsidR="00FB5933">
        <w:tab/>
      </w:r>
      <w:r w:rsidR="00FB5933">
        <w:tab/>
      </w:r>
      <w:r w:rsidRPr="002331B5">
        <w:rPr>
          <w:i/>
          <w:iCs/>
        </w:rPr>
        <w:t xml:space="preserve">Safety Rules (Electrical and Mechanical) </w:t>
      </w:r>
      <w:r w:rsidR="00DF7AF3" w:rsidRPr="002331B5">
        <w:rPr>
          <w:i/>
          <w:iCs/>
        </w:rPr>
        <w:t>Fift</w:t>
      </w:r>
      <w:r w:rsidRPr="002331B5">
        <w:rPr>
          <w:i/>
          <w:iCs/>
        </w:rPr>
        <w:t>h Edition.</w:t>
      </w:r>
    </w:p>
    <w:p w14:paraId="0979B52E" w14:textId="6A005189" w:rsidR="00A16A7A" w:rsidRPr="002331B5" w:rsidRDefault="00A16A7A" w:rsidP="002331B5">
      <w:r w:rsidRPr="000C0856">
        <w:t>SSEN Transmission</w:t>
      </w:r>
      <w:r w:rsidR="00FB5933">
        <w:tab/>
      </w:r>
      <w:r w:rsidRPr="002331B5">
        <w:rPr>
          <w:i/>
          <w:iCs/>
        </w:rPr>
        <w:t>Operational Safety Rules.</w:t>
      </w:r>
    </w:p>
    <w:p w14:paraId="4E14BAE5" w14:textId="47122CA2" w:rsidR="00FB5933" w:rsidRPr="00FB5933" w:rsidRDefault="00FB5933" w:rsidP="00FB5933">
      <w:pPr>
        <w:pStyle w:val="Heading2"/>
      </w:pPr>
      <w:bookmarkStart w:id="284" w:name="_Toc182821695"/>
      <w:bookmarkStart w:id="285" w:name="_Toc183078570"/>
      <w:bookmarkStart w:id="286" w:name="_Toc183095058"/>
      <w:bookmarkStart w:id="287" w:name="_Toc183095214"/>
      <w:bookmarkStart w:id="288" w:name="_Toc183095349"/>
      <w:bookmarkStart w:id="289" w:name="_Toc183095494"/>
      <w:bookmarkStart w:id="290" w:name="_Toc183095628"/>
      <w:bookmarkStart w:id="291" w:name="_Toc183078571"/>
      <w:bookmarkStart w:id="292" w:name="_Toc183095059"/>
      <w:bookmarkStart w:id="293" w:name="_Toc183095215"/>
      <w:bookmarkStart w:id="294" w:name="_Toc183095350"/>
      <w:bookmarkStart w:id="295" w:name="_Toc183095495"/>
      <w:bookmarkStart w:id="296" w:name="_Toc183095629"/>
      <w:bookmarkStart w:id="297" w:name="_Toc189225359"/>
      <w:bookmarkEnd w:id="284"/>
      <w:bookmarkEnd w:id="285"/>
      <w:bookmarkEnd w:id="286"/>
      <w:bookmarkEnd w:id="287"/>
      <w:bookmarkEnd w:id="288"/>
      <w:bookmarkEnd w:id="289"/>
      <w:bookmarkEnd w:id="290"/>
      <w:bookmarkEnd w:id="291"/>
      <w:bookmarkEnd w:id="292"/>
      <w:bookmarkEnd w:id="293"/>
      <w:bookmarkEnd w:id="294"/>
      <w:bookmarkEnd w:id="295"/>
      <w:bookmarkEnd w:id="296"/>
      <w:r>
        <w:t xml:space="preserve">3.5 </w:t>
      </w:r>
      <w:r w:rsidRPr="00FB5933">
        <w:t>National Energy System Operator (NESO) Codes</w:t>
      </w:r>
      <w:bookmarkEnd w:id="297"/>
    </w:p>
    <w:p w14:paraId="1E46FF58" w14:textId="66D891B9" w:rsidR="00A16A7A" w:rsidRDefault="00A16A7A" w:rsidP="00753391">
      <w:r>
        <w:t>NESO</w:t>
      </w:r>
      <w:r>
        <w:tab/>
      </w:r>
      <w:r w:rsidR="00E6700C">
        <w:tab/>
      </w:r>
      <w:r w:rsidRPr="002331B5">
        <w:rPr>
          <w:i/>
          <w:iCs/>
        </w:rPr>
        <w:t>Connection and Use of System Code (CUSC)</w:t>
      </w:r>
    </w:p>
    <w:p w14:paraId="24BEA0E5" w14:textId="1D5B4871" w:rsidR="00A16A7A" w:rsidRDefault="00A16A7A" w:rsidP="00753391">
      <w:r>
        <w:t>NESO</w:t>
      </w:r>
      <w:r>
        <w:tab/>
      </w:r>
      <w:r w:rsidR="00E6700C">
        <w:tab/>
      </w:r>
      <w:r w:rsidRPr="002331B5">
        <w:rPr>
          <w:i/>
          <w:iCs/>
        </w:rPr>
        <w:t>Grid Code (GC)</w:t>
      </w:r>
    </w:p>
    <w:p w14:paraId="26E14BD4" w14:textId="6555A967" w:rsidR="00A16A7A" w:rsidRDefault="00D70036" w:rsidP="00A16A7A">
      <w:pPr>
        <w:pStyle w:val="Heading2"/>
      </w:pPr>
      <w:bookmarkStart w:id="298" w:name="_Toc189225360"/>
      <w:r>
        <w:t>3</w:t>
      </w:r>
      <w:r w:rsidR="00A16A7A">
        <w:t>.</w:t>
      </w:r>
      <w:r w:rsidR="001E524C">
        <w:t>6</w:t>
      </w:r>
      <w:r w:rsidR="00A16A7A">
        <w:t xml:space="preserve"> Other Documents</w:t>
      </w:r>
      <w:bookmarkEnd w:id="298"/>
    </w:p>
    <w:p w14:paraId="5D932FBE" w14:textId="77DC61EE" w:rsidR="00A16A7A" w:rsidRDefault="00A16A7A" w:rsidP="002331B5">
      <w:r w:rsidRPr="002618AD">
        <w:t>NESO</w:t>
      </w:r>
      <w:r w:rsidRPr="002618AD">
        <w:tab/>
      </w:r>
      <w:r w:rsidR="00DF7AF3">
        <w:tab/>
      </w:r>
      <w:commentRangeStart w:id="299"/>
      <w:r w:rsidRPr="00DF7AF3">
        <w:rPr>
          <w:i/>
          <w:iCs/>
        </w:rPr>
        <w:t>Bilateral Connection Agreement (BCA) for NGET, SHET or SPT</w:t>
      </w:r>
      <w:r w:rsidR="00DF7AF3" w:rsidRPr="00DF7AF3">
        <w:rPr>
          <w:i/>
          <w:iCs/>
        </w:rPr>
        <w:t>.</w:t>
      </w:r>
      <w:commentRangeEnd w:id="299"/>
      <w:r w:rsidR="00B4646C">
        <w:rPr>
          <w:rStyle w:val="CommentReference"/>
          <w:rFonts w:ascii="Microsoft Sans Serif" w:eastAsiaTheme="minorEastAsia" w:hAnsi="Microsoft Sans Serif"/>
          <w:color w:val="000000" w:themeColor="text1"/>
          <w:kern w:val="0"/>
          <w14:ligatures w14:val="none"/>
        </w:rPr>
        <w:commentReference w:id="299"/>
      </w:r>
    </w:p>
    <w:p w14:paraId="20E5C8D3" w14:textId="2FB1733D" w:rsidR="00F231EF" w:rsidRPr="00F231EF" w:rsidRDefault="00A16A7A" w:rsidP="00F231EF">
      <w:pPr>
        <w:pStyle w:val="Heading1"/>
        <w:numPr>
          <w:ilvl w:val="0"/>
          <w:numId w:val="7"/>
        </w:numPr>
      </w:pPr>
      <w:bookmarkStart w:id="300" w:name="_Toc189225361"/>
      <w:r>
        <w:lastRenderedPageBreak/>
        <w:t>Climatic &amp; Environmental</w:t>
      </w:r>
      <w:bookmarkEnd w:id="300"/>
    </w:p>
    <w:p w14:paraId="7302D1A7" w14:textId="433BE3B7" w:rsidR="00A16A7A" w:rsidRPr="00A16A7A" w:rsidRDefault="00A16A7A" w:rsidP="00A16A7A">
      <w:commentRangeStart w:id="301"/>
      <w:commentRangeStart w:id="302"/>
      <w:r>
        <w:t>The common GB requirements are listed below. Where higher values are</w:t>
      </w:r>
      <w:r w:rsidRPr="00DB3AFB">
        <w:t xml:space="preserve"> required on a site</w:t>
      </w:r>
      <w:r w:rsidR="00DF7AF3">
        <w:rPr>
          <w:vertAlign w:val="subscript"/>
        </w:rPr>
        <w:noBreakHyphen/>
      </w:r>
      <w:r w:rsidRPr="00DB3AFB">
        <w:t>by</w:t>
      </w:r>
      <w:r w:rsidR="00DF7AF3">
        <w:noBreakHyphen/>
      </w:r>
      <w:r w:rsidRPr="00DB3AFB">
        <w:t>site basis</w:t>
      </w:r>
      <w:r>
        <w:t xml:space="preserve">, these will be confirmed with </w:t>
      </w:r>
      <w:commentRangeStart w:id="303"/>
      <w:r>
        <w:t>the TO</w:t>
      </w:r>
      <w:commentRangeEnd w:id="303"/>
      <w:r w:rsidR="00B4646C">
        <w:rPr>
          <w:rStyle w:val="CommentReference"/>
          <w:rFonts w:ascii="Microsoft Sans Serif" w:eastAsiaTheme="minorEastAsia" w:hAnsi="Microsoft Sans Serif"/>
          <w:color w:val="000000" w:themeColor="text1"/>
          <w:kern w:val="0"/>
          <w14:ligatures w14:val="none"/>
        </w:rPr>
        <w:commentReference w:id="303"/>
      </w:r>
      <w:r w:rsidRPr="00DB3AFB">
        <w:t xml:space="preserve">. </w:t>
      </w:r>
      <w:commentRangeEnd w:id="301"/>
      <w:r>
        <w:rPr>
          <w:rStyle w:val="CommentReference"/>
        </w:rPr>
        <w:commentReference w:id="301"/>
      </w:r>
      <w:commentRangeEnd w:id="302"/>
      <w:r>
        <w:rPr>
          <w:rStyle w:val="CommentReference"/>
        </w:rPr>
        <w:commentReference w:id="302"/>
      </w:r>
    </w:p>
    <w:p w14:paraId="2888BCAF" w14:textId="5C06F178" w:rsidR="00A16A7A" w:rsidRDefault="00D70036" w:rsidP="00A16A7A">
      <w:pPr>
        <w:pStyle w:val="Heading2"/>
      </w:pPr>
      <w:bookmarkStart w:id="304" w:name="_Toc189225362"/>
      <w:r>
        <w:t>4</w:t>
      </w:r>
      <w:r w:rsidR="00A16A7A">
        <w:t>.1</w:t>
      </w:r>
      <w:r w:rsidR="00F231EF">
        <w:t xml:space="preserve"> </w:t>
      </w:r>
      <w:r w:rsidR="00A16A7A">
        <w:t xml:space="preserve">Indoor </w:t>
      </w:r>
      <w:r w:rsidR="004368EE">
        <w:t>R</w:t>
      </w:r>
      <w:r w:rsidR="00A16A7A">
        <w:t>equirements</w:t>
      </w:r>
      <w:bookmarkEnd w:id="304"/>
    </w:p>
    <w:p w14:paraId="5B0ABC57" w14:textId="2E5FFA0F" w:rsidR="00A16A7A" w:rsidRPr="00DB3AFB" w:rsidRDefault="00A16A7A" w:rsidP="00F90FB8">
      <w:commentRangeStart w:id="305"/>
      <w:r w:rsidRPr="00DB3AFB">
        <w:t xml:space="preserve">It is not anticipated that </w:t>
      </w:r>
      <w:r>
        <w:t>A</w:t>
      </w:r>
      <w:r w:rsidRPr="00DB3AFB">
        <w:t>pparatus will be required to operate outside the +40</w:t>
      </w:r>
      <w:r>
        <w:t> </w:t>
      </w:r>
      <w:r w:rsidR="009F4A78" w:rsidRPr="002331B5">
        <w:rPr>
          <w:vertAlign w:val="superscript"/>
        </w:rPr>
        <w:t>O</w:t>
      </w:r>
      <w:r w:rsidRPr="00DB3AFB">
        <w:t>C</w:t>
      </w:r>
      <w:r>
        <w:t xml:space="preserve"> to</w:t>
      </w:r>
      <w:r w:rsidRPr="00DB3AFB">
        <w:t xml:space="preserve"> -5 </w:t>
      </w:r>
      <w:r w:rsidR="009F4A78" w:rsidRPr="002331B5">
        <w:rPr>
          <w:vertAlign w:val="superscript"/>
        </w:rPr>
        <w:t>O</w:t>
      </w:r>
      <w:r w:rsidRPr="00DB3AFB">
        <w:t>C temperature limits or in humidity which exceed 95%.</w:t>
      </w:r>
      <w:commentRangeEnd w:id="305"/>
      <w:r w:rsidR="00B4646C">
        <w:rPr>
          <w:rStyle w:val="CommentReference"/>
          <w:rFonts w:ascii="Microsoft Sans Serif" w:eastAsiaTheme="minorEastAsia" w:hAnsi="Microsoft Sans Serif"/>
          <w:color w:val="000000" w:themeColor="text1"/>
          <w:kern w:val="0"/>
          <w14:ligatures w14:val="none"/>
        </w:rPr>
        <w:commentReference w:id="305"/>
      </w:r>
    </w:p>
    <w:p w14:paraId="45E84E2A" w14:textId="3308E213" w:rsidR="00A16A7A" w:rsidRPr="00DB3AFB" w:rsidRDefault="00A16A7A" w:rsidP="00F90FB8">
      <w:r>
        <w:t>A</w:t>
      </w:r>
      <w:r w:rsidRPr="00DB3AFB">
        <w:t>pparatus housed indoors shall have a minimum degree of protection of IP2X as defined in BS</w:t>
      </w:r>
      <w:r w:rsidR="00DF7AF3">
        <w:t> </w:t>
      </w:r>
      <w:r w:rsidRPr="00DB3AFB">
        <w:t>EN 60529.</w:t>
      </w:r>
    </w:p>
    <w:p w14:paraId="7C0B850F" w14:textId="4D2774CE" w:rsidR="00A16A7A" w:rsidRDefault="00D70036" w:rsidP="00A16A7A">
      <w:pPr>
        <w:pStyle w:val="Heading2"/>
      </w:pPr>
      <w:bookmarkStart w:id="306" w:name="_Toc189225363"/>
      <w:r>
        <w:t>4</w:t>
      </w:r>
      <w:r w:rsidR="00A16A7A">
        <w:t>.2</w:t>
      </w:r>
      <w:r w:rsidR="00F231EF">
        <w:t xml:space="preserve"> </w:t>
      </w:r>
      <w:r w:rsidR="00A16A7A">
        <w:t xml:space="preserve">Outdoor </w:t>
      </w:r>
      <w:r w:rsidR="004368EE">
        <w:t>R</w:t>
      </w:r>
      <w:r w:rsidR="00DE7385">
        <w:t>equirements</w:t>
      </w:r>
      <w:bookmarkEnd w:id="306"/>
    </w:p>
    <w:p w14:paraId="62F59B35" w14:textId="1D7F1B42" w:rsidR="00DE7385" w:rsidRPr="00DB3AFB" w:rsidRDefault="00DE7385" w:rsidP="00F90FB8">
      <w:commentRangeStart w:id="307"/>
      <w:r w:rsidRPr="00DB3AFB">
        <w:t xml:space="preserve">It is </w:t>
      </w:r>
      <w:commentRangeEnd w:id="307"/>
      <w:r w:rsidR="00B4646C">
        <w:rPr>
          <w:rStyle w:val="CommentReference"/>
          <w:rFonts w:ascii="Microsoft Sans Serif" w:eastAsiaTheme="minorEastAsia" w:hAnsi="Microsoft Sans Serif"/>
          <w:color w:val="000000" w:themeColor="text1"/>
          <w:kern w:val="0"/>
          <w14:ligatures w14:val="none"/>
        </w:rPr>
        <w:commentReference w:id="307"/>
      </w:r>
      <w:r w:rsidRPr="00DB3AFB">
        <w:t xml:space="preserve">not anticipated that </w:t>
      </w:r>
      <w:r>
        <w:t>A</w:t>
      </w:r>
      <w:r w:rsidRPr="00DB3AFB">
        <w:t>pparatus will be required to operate outside the +40</w:t>
      </w:r>
      <w:r w:rsidR="009F4A78">
        <w:t> </w:t>
      </w:r>
      <w:r w:rsidR="009F4A78" w:rsidRPr="002331B5">
        <w:rPr>
          <w:vertAlign w:val="superscript"/>
        </w:rPr>
        <w:t>O</w:t>
      </w:r>
      <w:r w:rsidRPr="00DB3AFB">
        <w:t xml:space="preserve">C </w:t>
      </w:r>
      <w:r>
        <w:t xml:space="preserve">to </w:t>
      </w:r>
      <w:r w:rsidRPr="00DB3AFB">
        <w:t>-25</w:t>
      </w:r>
      <w:r w:rsidR="009F4A78">
        <w:t> </w:t>
      </w:r>
      <w:r w:rsidR="009F4A78" w:rsidRPr="002331B5">
        <w:rPr>
          <w:vertAlign w:val="superscript"/>
        </w:rPr>
        <w:t>O</w:t>
      </w:r>
      <w:r w:rsidRPr="00DB3AFB">
        <w:t>C temperature limits.</w:t>
      </w:r>
    </w:p>
    <w:p w14:paraId="33B254A2" w14:textId="673207BB" w:rsidR="00DE7385" w:rsidRPr="00DB3AFB" w:rsidRDefault="00DE7385" w:rsidP="00F90FB8">
      <w:r>
        <w:t>A</w:t>
      </w:r>
      <w:r w:rsidRPr="00DB3AFB">
        <w:t>pparatus housed outdoors shall have a minimum degree of protection of IP55 as defined in BS</w:t>
      </w:r>
      <w:r w:rsidR="00DF7AF3">
        <w:t> </w:t>
      </w:r>
      <w:r w:rsidRPr="00DB3AFB">
        <w:t>EN</w:t>
      </w:r>
      <w:r w:rsidR="009F4A78">
        <w:t> </w:t>
      </w:r>
      <w:r w:rsidRPr="00DB3AFB">
        <w:t>60529.</w:t>
      </w:r>
    </w:p>
    <w:p w14:paraId="5B659329" w14:textId="1A5AE4E0" w:rsidR="00DE7385" w:rsidRDefault="00D70036" w:rsidP="00DE7385">
      <w:pPr>
        <w:pStyle w:val="Heading2"/>
      </w:pPr>
      <w:bookmarkStart w:id="308" w:name="_Toc189225364"/>
      <w:r>
        <w:t>4</w:t>
      </w:r>
      <w:r w:rsidR="00DE7385">
        <w:t>.3</w:t>
      </w:r>
      <w:r w:rsidR="00F231EF">
        <w:t xml:space="preserve"> </w:t>
      </w:r>
      <w:r w:rsidR="00DE7385">
        <w:t>Pollution</w:t>
      </w:r>
      <w:bookmarkEnd w:id="308"/>
    </w:p>
    <w:p w14:paraId="2F87A4B3" w14:textId="055F74D1" w:rsidR="00DE7385" w:rsidRPr="00DB3AFB" w:rsidRDefault="00DE7385" w:rsidP="00F90FB8">
      <w:r w:rsidRPr="00DB3AFB">
        <w:t xml:space="preserve">The minimum pollution performance level shall be </w:t>
      </w:r>
      <w:r w:rsidR="00E6700C">
        <w:t>C</w:t>
      </w:r>
      <w:r w:rsidRPr="00DB3AFB">
        <w:t>lass D in accordance with PD IEC/TS 60815.</w:t>
      </w:r>
    </w:p>
    <w:p w14:paraId="01C642BE" w14:textId="5A6D43F1" w:rsidR="00DE7385" w:rsidRDefault="00D70036" w:rsidP="00DE7385">
      <w:pPr>
        <w:pStyle w:val="Heading2"/>
      </w:pPr>
      <w:bookmarkStart w:id="309" w:name="_Toc189225365"/>
      <w:r>
        <w:t>4</w:t>
      </w:r>
      <w:r w:rsidR="00DE7385">
        <w:t>.4 Altitude</w:t>
      </w:r>
      <w:bookmarkEnd w:id="309"/>
    </w:p>
    <w:p w14:paraId="201B74F5" w14:textId="7F98FCA2" w:rsidR="00DE7385" w:rsidRDefault="00DE7385" w:rsidP="00A158E0">
      <w:r>
        <w:t>This document is for Apparatus installed at altitudes up to 1000 m above sea level.</w:t>
      </w:r>
      <w:commentRangeStart w:id="310"/>
      <w:commentRangeStart w:id="311"/>
      <w:commentRangeEnd w:id="310"/>
      <w:r>
        <w:rPr>
          <w:rStyle w:val="CommentReference"/>
        </w:rPr>
        <w:commentReference w:id="310"/>
      </w:r>
      <w:commentRangeEnd w:id="311"/>
      <w:r>
        <w:rPr>
          <w:rStyle w:val="CommentReference"/>
        </w:rPr>
        <w:commentReference w:id="311"/>
      </w:r>
    </w:p>
    <w:p w14:paraId="5862B06C" w14:textId="6F04AE97" w:rsidR="00DE7385" w:rsidRDefault="00D70036" w:rsidP="00DE7385">
      <w:pPr>
        <w:pStyle w:val="Heading2"/>
      </w:pPr>
      <w:bookmarkStart w:id="312" w:name="_Toc189225366"/>
      <w:r>
        <w:t>4</w:t>
      </w:r>
      <w:r w:rsidR="00DE7385">
        <w:t>.5 Exposure to Abnormal Vibrations, Shock or Tilting</w:t>
      </w:r>
      <w:bookmarkEnd w:id="312"/>
    </w:p>
    <w:p w14:paraId="403302A6" w14:textId="2DE69410" w:rsidR="00DE7385" w:rsidRDefault="00DE7385" w:rsidP="00DE7385">
      <w:pPr>
        <w:rPr>
          <w:rStyle w:val="ui-provider"/>
        </w:rPr>
      </w:pPr>
      <w:r>
        <w:rPr>
          <w:rStyle w:val="ui-provider"/>
        </w:rPr>
        <w:t>The User shall comply with BS</w:t>
      </w:r>
      <w:r w:rsidR="000E0446">
        <w:rPr>
          <w:rStyle w:val="ui-provider"/>
        </w:rPr>
        <w:t> </w:t>
      </w:r>
      <w:r>
        <w:rPr>
          <w:rStyle w:val="ui-provider"/>
        </w:rPr>
        <w:t>EN</w:t>
      </w:r>
      <w:r w:rsidR="000E0446">
        <w:rPr>
          <w:rStyle w:val="ui-provider"/>
        </w:rPr>
        <w:t> </w:t>
      </w:r>
      <w:r>
        <w:rPr>
          <w:rStyle w:val="ui-provider"/>
        </w:rPr>
        <w:t>1990:2002, BS</w:t>
      </w:r>
      <w:r w:rsidR="000E0446">
        <w:rPr>
          <w:rStyle w:val="ui-provider"/>
        </w:rPr>
        <w:t> </w:t>
      </w:r>
      <w:r>
        <w:rPr>
          <w:rStyle w:val="ui-provider"/>
        </w:rPr>
        <w:t>EN</w:t>
      </w:r>
      <w:r w:rsidR="000E0446">
        <w:rPr>
          <w:rStyle w:val="ui-provider"/>
        </w:rPr>
        <w:t> </w:t>
      </w:r>
      <w:r>
        <w:rPr>
          <w:rStyle w:val="ui-provider"/>
        </w:rPr>
        <w:t>1998-1:2004 and PD</w:t>
      </w:r>
      <w:r w:rsidR="000E0446">
        <w:rPr>
          <w:rStyle w:val="ui-provider"/>
        </w:rPr>
        <w:t> </w:t>
      </w:r>
      <w:r>
        <w:rPr>
          <w:rStyle w:val="ui-provider"/>
        </w:rPr>
        <w:t xml:space="preserve">6698-2009 in regard to seismic requirements. </w:t>
      </w:r>
    </w:p>
    <w:p w14:paraId="7FF97FC1" w14:textId="77777777" w:rsidR="00DE7385" w:rsidRDefault="00DE7385" w:rsidP="00DE7385">
      <w:r w:rsidRPr="00DB3AFB">
        <w:t xml:space="preserve">As a minimum, the User shall comply with the seismic hazard map for Peak Ground Acceleration with a 2500-year return period in </w:t>
      </w:r>
      <w:r>
        <w:t xml:space="preserve">accordance with </w:t>
      </w:r>
      <w:r w:rsidRPr="00DB3AFB">
        <w:t>PD</w:t>
      </w:r>
      <w:r>
        <w:t> </w:t>
      </w:r>
      <w:r w:rsidRPr="00DB3AFB">
        <w:t>6698-2009</w:t>
      </w:r>
      <w:r>
        <w:t>.</w:t>
      </w:r>
      <w:r w:rsidRPr="00DB3AFB">
        <w:t xml:space="preserve"> </w:t>
      </w:r>
      <w:r>
        <w:t xml:space="preserve"> </w:t>
      </w:r>
    </w:p>
    <w:p w14:paraId="3F3AF751" w14:textId="01CAE66F" w:rsidR="00DE7385" w:rsidRDefault="00D70036" w:rsidP="00DE7385">
      <w:pPr>
        <w:pStyle w:val="Heading2"/>
      </w:pPr>
      <w:bookmarkStart w:id="313" w:name="_Toc189225367"/>
      <w:r>
        <w:t>4</w:t>
      </w:r>
      <w:r w:rsidR="00DE7385">
        <w:t xml:space="preserve">.6 Wind </w:t>
      </w:r>
      <w:r w:rsidR="000E0446">
        <w:t>Load</w:t>
      </w:r>
      <w:bookmarkEnd w:id="313"/>
    </w:p>
    <w:p w14:paraId="4B486773" w14:textId="38488591" w:rsidR="000E0446" w:rsidRDefault="000E0446" w:rsidP="00DE7385">
      <w:r>
        <w:t>F</w:t>
      </w:r>
      <w:r w:rsidRPr="000E0446">
        <w:t>or operation of plant , the operational environment (service liability state) shall be based on a</w:t>
      </w:r>
      <w:r>
        <w:t xml:space="preserve"> wind speed of 34 m/s.</w:t>
      </w:r>
    </w:p>
    <w:p w14:paraId="3A99BD9D" w14:textId="09458356" w:rsidR="00DE7385" w:rsidRDefault="000E0446" w:rsidP="00DE7385">
      <w:r>
        <w:t xml:space="preserve">In case of structural design (including AIS busbar systems), the </w:t>
      </w:r>
      <w:bookmarkStart w:id="314" w:name="_Hlk184915502"/>
      <w:r>
        <w:t xml:space="preserve">maximum </w:t>
      </w:r>
      <w:r w:rsidR="00DE7385" w:rsidRPr="00255860">
        <w:t xml:space="preserve">site-specific wind </w:t>
      </w:r>
      <w:r>
        <w:t xml:space="preserve">loading </w:t>
      </w:r>
      <w:r w:rsidR="00DE7385" w:rsidRPr="00255860">
        <w:t xml:space="preserve">shall be determined </w:t>
      </w:r>
      <w:r w:rsidR="005D7D29">
        <w:t xml:space="preserve">for the relevant ultimate and serviceability states, </w:t>
      </w:r>
      <w:r w:rsidR="00DE7385" w:rsidRPr="00255860">
        <w:t>based on the substation location according to the wind speed map</w:t>
      </w:r>
      <w:r w:rsidR="005D7D29">
        <w:t>s</w:t>
      </w:r>
      <w:r w:rsidR="00DE7385" w:rsidRPr="00255860">
        <w:t xml:space="preserve"> </w:t>
      </w:r>
      <w:r w:rsidR="005D7D29">
        <w:t xml:space="preserve">from the </w:t>
      </w:r>
      <w:r w:rsidR="00DE7385" w:rsidRPr="00255860">
        <w:t>N</w:t>
      </w:r>
      <w:r>
        <w:t xml:space="preserve">ational </w:t>
      </w:r>
      <w:r w:rsidR="00DE7385" w:rsidRPr="00255860">
        <w:t>A</w:t>
      </w:r>
      <w:r>
        <w:t>nnex</w:t>
      </w:r>
      <w:r w:rsidR="00DE7385" w:rsidRPr="00255860">
        <w:t xml:space="preserve"> to BS</w:t>
      </w:r>
      <w:r>
        <w:t> </w:t>
      </w:r>
      <w:r w:rsidR="00DE7385" w:rsidRPr="00255860">
        <w:t>EN</w:t>
      </w:r>
      <w:r>
        <w:t> </w:t>
      </w:r>
      <w:r w:rsidR="00DE7385" w:rsidRPr="00255860">
        <w:t>1991</w:t>
      </w:r>
      <w:r w:rsidR="005D7D29">
        <w:noBreakHyphen/>
      </w:r>
      <w:r w:rsidR="00DE7385" w:rsidRPr="00255860">
        <w:t>1</w:t>
      </w:r>
      <w:r w:rsidR="005D7D29">
        <w:noBreakHyphen/>
      </w:r>
      <w:r w:rsidR="00DE7385" w:rsidRPr="00255860">
        <w:t>4</w:t>
      </w:r>
      <w:r w:rsidR="00DE7385">
        <w:t>.</w:t>
      </w:r>
      <w:r w:rsidR="00DE7385" w:rsidRPr="00255860">
        <w:t xml:space="preserve"> </w:t>
      </w:r>
    </w:p>
    <w:p w14:paraId="60E84FC7" w14:textId="0E873EA1" w:rsidR="000E0446" w:rsidRDefault="000E0446" w:rsidP="000E0446">
      <w:pPr>
        <w:pStyle w:val="Heading2"/>
      </w:pPr>
      <w:bookmarkStart w:id="315" w:name="_Toc189225368"/>
      <w:bookmarkEnd w:id="314"/>
      <w:r>
        <w:t>4.7 Ice Load</w:t>
      </w:r>
      <w:bookmarkEnd w:id="315"/>
    </w:p>
    <w:p w14:paraId="081B788E" w14:textId="7F8D232A" w:rsidR="000E0446" w:rsidRDefault="000E0446" w:rsidP="000E0446">
      <w:r>
        <w:t xml:space="preserve">For operation of plant , the operational environment (service liability state) shall be based on an </w:t>
      </w:r>
      <w:r w:rsidRPr="000E0446">
        <w:t xml:space="preserve">ice coating </w:t>
      </w:r>
      <w:r>
        <w:t xml:space="preserve">that </w:t>
      </w:r>
      <w:r w:rsidRPr="000E0446">
        <w:t>does not exceed 10</w:t>
      </w:r>
      <w:r>
        <w:t> </w:t>
      </w:r>
      <w:r w:rsidRPr="000E0446">
        <w:t>mm for operation and 20</w:t>
      </w:r>
      <w:r>
        <w:t> </w:t>
      </w:r>
      <w:r w:rsidRPr="000E0446">
        <w:t>mm for static and dynamic equipment and structures.</w:t>
      </w:r>
    </w:p>
    <w:p w14:paraId="4D41571E" w14:textId="47B42B5C" w:rsidR="000E0446" w:rsidRDefault="000E0446" w:rsidP="000E0446">
      <w:r>
        <w:t xml:space="preserve">In case of structural design </w:t>
      </w:r>
      <w:r w:rsidRPr="000E0446">
        <w:t>(including AIS busbar systems</w:t>
      </w:r>
      <w:r>
        <w:t xml:space="preserve">), the combination of wind and ice shall be applied in </w:t>
      </w:r>
      <w:r w:rsidRPr="000E0446">
        <w:t>accord</w:t>
      </w:r>
      <w:r>
        <w:t xml:space="preserve">ance with </w:t>
      </w:r>
      <w:r w:rsidRPr="000E0446">
        <w:t>the National Annex to BS EN 199</w:t>
      </w:r>
      <w:r>
        <w:t>3</w:t>
      </w:r>
      <w:r w:rsidRPr="000E0446">
        <w:t>-</w:t>
      </w:r>
      <w:r>
        <w:t>3</w:t>
      </w:r>
      <w:r w:rsidRPr="000E0446">
        <w:t>-</w:t>
      </w:r>
      <w:r>
        <w:t>1 in relevant ultimate and serviceability limit states</w:t>
      </w:r>
      <w:r w:rsidRPr="000E0446">
        <w:t>.</w:t>
      </w:r>
      <w:r>
        <w:t xml:space="preserve"> The conditions shall consider the following conditions:</w:t>
      </w:r>
    </w:p>
    <w:p w14:paraId="4CC9E3DC" w14:textId="2B154538" w:rsidR="000E0446" w:rsidRDefault="000E0446" w:rsidP="000E0446">
      <w:pPr>
        <w:pStyle w:val="ListParagraph"/>
        <w:numPr>
          <w:ilvl w:val="0"/>
          <w:numId w:val="36"/>
        </w:numPr>
      </w:pPr>
      <w:r>
        <w:lastRenderedPageBreak/>
        <w:t xml:space="preserve">Ice thickness in the absence of wind, based on </w:t>
      </w:r>
      <w:proofErr w:type="spellStart"/>
      <w:r>
        <w:t>r</w:t>
      </w:r>
      <w:r w:rsidRPr="002331B5">
        <w:rPr>
          <w:vertAlign w:val="subscript"/>
        </w:rPr>
        <w:t>o</w:t>
      </w:r>
      <w:proofErr w:type="spellEnd"/>
      <w:r>
        <w:t xml:space="preserve"> with an ice density of 5</w:t>
      </w:r>
      <w:r w:rsidR="005D7D29">
        <w:t> </w:t>
      </w:r>
      <w:proofErr w:type="spellStart"/>
      <w:r>
        <w:t>kN</w:t>
      </w:r>
      <w:proofErr w:type="spellEnd"/>
      <w:r>
        <w:t>/m</w:t>
      </w:r>
      <w:r w:rsidRPr="002331B5">
        <w:rPr>
          <w:vertAlign w:val="superscript"/>
        </w:rPr>
        <w:t>3</w:t>
      </w:r>
    </w:p>
    <w:p w14:paraId="361EB18D" w14:textId="3ADE045A" w:rsidR="000E0446" w:rsidRPr="000E0446" w:rsidRDefault="000E0446" w:rsidP="002331B5">
      <w:pPr>
        <w:pStyle w:val="ListParagraph"/>
        <w:numPr>
          <w:ilvl w:val="0"/>
          <w:numId w:val="36"/>
        </w:numPr>
      </w:pPr>
      <w:r>
        <w:t xml:space="preserve">Ice thickness in conjunction with wind, based on </w:t>
      </w:r>
      <w:proofErr w:type="spellStart"/>
      <w:r>
        <w:t>r</w:t>
      </w:r>
      <w:r w:rsidRPr="002331B5">
        <w:rPr>
          <w:vertAlign w:val="subscript"/>
        </w:rPr>
        <w:t>w</w:t>
      </w:r>
      <w:proofErr w:type="spellEnd"/>
      <w:r>
        <w:t xml:space="preserve"> with ice density 9 </w:t>
      </w:r>
      <w:proofErr w:type="spellStart"/>
      <w:r>
        <w:t>kN</w:t>
      </w:r>
      <w:proofErr w:type="spellEnd"/>
      <w:r>
        <w:t>/m</w:t>
      </w:r>
      <w:r w:rsidRPr="002331B5">
        <w:rPr>
          <w:vertAlign w:val="superscript"/>
        </w:rPr>
        <w:t>3</w:t>
      </w:r>
      <w:r>
        <w:t xml:space="preserve">, reduced wind using 0.5 reduction factor on wind force (not wind speed) and wind applied to the iced section. </w:t>
      </w:r>
    </w:p>
    <w:p w14:paraId="196247C6" w14:textId="314FF08B" w:rsidR="00DE7385" w:rsidRDefault="00D70036" w:rsidP="00DE7385">
      <w:pPr>
        <w:pStyle w:val="Heading2"/>
      </w:pPr>
      <w:bookmarkStart w:id="316" w:name="_Toc189225369"/>
      <w:r>
        <w:t>4</w:t>
      </w:r>
      <w:r w:rsidR="00DE7385">
        <w:t>.</w:t>
      </w:r>
      <w:r w:rsidR="000E0446">
        <w:t>8</w:t>
      </w:r>
      <w:r w:rsidR="00DE7385">
        <w:t xml:space="preserve"> Flood Resilience</w:t>
      </w:r>
      <w:bookmarkEnd w:id="316"/>
    </w:p>
    <w:p w14:paraId="161A449B" w14:textId="0CF80DD3" w:rsidR="00CB02B7" w:rsidRDefault="00CB02B7" w:rsidP="00CB02B7">
      <w:r w:rsidRPr="002331B5">
        <w:t>Apparatus shall be p</w:t>
      </w:r>
      <w:r w:rsidRPr="00D10CD5">
        <w:t>rotect</w:t>
      </w:r>
      <w:r w:rsidRPr="002331B5">
        <w:t xml:space="preserve">ed </w:t>
      </w:r>
      <w:r w:rsidRPr="00D10CD5">
        <w:t xml:space="preserve">against the level of flooding that </w:t>
      </w:r>
      <w:r w:rsidRPr="002331B5">
        <w:t xml:space="preserve">may </w:t>
      </w:r>
      <w:r w:rsidRPr="00D10CD5">
        <w:t>occur within a 1</w:t>
      </w:r>
      <w:r w:rsidRPr="002331B5">
        <w:t xml:space="preserve"> in a </w:t>
      </w:r>
      <w:r w:rsidRPr="00D10CD5">
        <w:t>1,000</w:t>
      </w:r>
      <w:r w:rsidRPr="002331B5">
        <w:t> </w:t>
      </w:r>
      <w:r w:rsidRPr="00D10CD5">
        <w:t xml:space="preserve">year flood contour for fluvial, </w:t>
      </w:r>
      <w:r w:rsidRPr="00CB02B7">
        <w:t>pluvial and coastal flooding</w:t>
      </w:r>
      <w:r>
        <w:t xml:space="preserve"> in accordance with ENA</w:t>
      </w:r>
      <w:r w:rsidRPr="00CB02B7">
        <w:t xml:space="preserve"> Engineering Technical Report 138</w:t>
      </w:r>
      <w:r>
        <w:t>.</w:t>
      </w:r>
      <w:r w:rsidR="0017464C">
        <w:t xml:space="preserve"> The design shall ensure th</w:t>
      </w:r>
      <w:r w:rsidR="00617706">
        <w:t xml:space="preserve">at the reliability on security of Apparatus is not deleteriously impacted by flood levels up to </w:t>
      </w:r>
      <w:r w:rsidR="0017464C" w:rsidRPr="0017464C">
        <w:t>600</w:t>
      </w:r>
      <w:r w:rsidR="0017464C">
        <w:t> </w:t>
      </w:r>
      <w:r w:rsidR="0017464C" w:rsidRPr="0017464C">
        <w:t>mm above the estimated flood level.</w:t>
      </w:r>
    </w:p>
    <w:p w14:paraId="0F0CA374" w14:textId="05FADE7E" w:rsidR="00DE7385" w:rsidRPr="00DB3AFB" w:rsidRDefault="005E1C26" w:rsidP="002F2AA6">
      <w:r>
        <w:t>Based on consideration of the above flood levels, t</w:t>
      </w:r>
      <w:r w:rsidR="00DE7385">
        <w:t>he</w:t>
      </w:r>
      <w:commentRangeStart w:id="317"/>
      <w:commentRangeStart w:id="318"/>
      <w:commentRangeStart w:id="319"/>
      <w:r w:rsidR="00DE7385">
        <w:t xml:space="preserve"> User shall declare the maximum depth of water, measured from the base of the Apparatus (including transformers, marshalling kiosks, relay cabinets etc.) at which:</w:t>
      </w:r>
      <w:commentRangeEnd w:id="317"/>
      <w:r w:rsidR="00DE7385">
        <w:rPr>
          <w:rStyle w:val="CommentReference"/>
        </w:rPr>
        <w:commentReference w:id="317"/>
      </w:r>
      <w:commentRangeEnd w:id="318"/>
      <w:r w:rsidR="00DE7385">
        <w:rPr>
          <w:rStyle w:val="CommentReference"/>
        </w:rPr>
        <w:commentReference w:id="318"/>
      </w:r>
      <w:commentRangeEnd w:id="319"/>
      <w:r w:rsidR="00E36EC8">
        <w:rPr>
          <w:rStyle w:val="CommentReference"/>
          <w:rFonts w:ascii="Microsoft Sans Serif" w:eastAsiaTheme="minorEastAsia" w:hAnsi="Microsoft Sans Serif"/>
          <w:color w:val="000000" w:themeColor="text1"/>
          <w:kern w:val="0"/>
          <w14:ligatures w14:val="none"/>
        </w:rPr>
        <w:commentReference w:id="319"/>
      </w:r>
    </w:p>
    <w:p w14:paraId="72E74A84" w14:textId="0436478B" w:rsidR="00DE7385" w:rsidRPr="00DB3AFB" w:rsidRDefault="00DE7385" w:rsidP="002331B5">
      <w:pPr>
        <w:pStyle w:val="ListParagraph"/>
        <w:numPr>
          <w:ilvl w:val="0"/>
          <w:numId w:val="24"/>
        </w:numPr>
      </w:pPr>
      <w:r w:rsidRPr="00DB3AFB">
        <w:t>full functionality is retained</w:t>
      </w:r>
      <w:r w:rsidR="009F4A78">
        <w:t>;</w:t>
      </w:r>
    </w:p>
    <w:p w14:paraId="2E229EB1" w14:textId="3C29C51B" w:rsidR="00DE7385" w:rsidRPr="00DB3AFB" w:rsidRDefault="00DE7385" w:rsidP="002331B5">
      <w:pPr>
        <w:pStyle w:val="ListParagraph"/>
        <w:numPr>
          <w:ilvl w:val="0"/>
          <w:numId w:val="24"/>
        </w:numPr>
      </w:pPr>
      <w:r w:rsidRPr="00DB3AFB">
        <w:t>it can immediately be returned to service with full functionality</w:t>
      </w:r>
      <w:r>
        <w:t>,</w:t>
      </w:r>
      <w:r w:rsidRPr="00DB3AFB">
        <w:t xml:space="preserve"> if the </w:t>
      </w:r>
      <w:r>
        <w:t>Apparatus</w:t>
      </w:r>
      <w:r w:rsidRPr="00DB3AFB">
        <w:t xml:space="preserve"> is de-energised prior to the flooding, once the water depth is at the base of the </w:t>
      </w:r>
      <w:r>
        <w:t>Apparatus</w:t>
      </w:r>
      <w:r w:rsidRPr="00DB3AFB">
        <w:t xml:space="preserve"> level, with no intervention necessary</w:t>
      </w:r>
      <w:r w:rsidR="009F4A78">
        <w:t>.</w:t>
      </w:r>
    </w:p>
    <w:p w14:paraId="012EC625" w14:textId="77777777" w:rsidR="00DE7385" w:rsidRDefault="00DE7385" w:rsidP="00D76317">
      <w:r w:rsidRPr="00DB3AFB">
        <w:t xml:space="preserve">The </w:t>
      </w:r>
      <w:r>
        <w:t>User</w:t>
      </w:r>
      <w:r w:rsidRPr="00DB3AFB">
        <w:t xml:space="preserve"> shall clearly define in the installation, commissioning and maintenance documents for the equipment </w:t>
      </w:r>
      <w:r>
        <w:t xml:space="preserve">and Apparatus including </w:t>
      </w:r>
      <w:r w:rsidRPr="00DB3AFB">
        <w:t>any special installation measures which are required to achieve the above declared depths.</w:t>
      </w:r>
    </w:p>
    <w:p w14:paraId="30FFE4EA" w14:textId="0E13CAEE" w:rsidR="00C4447E" w:rsidRDefault="00C4447E" w:rsidP="002331B5">
      <w:pPr>
        <w:pStyle w:val="Heading2"/>
      </w:pPr>
      <w:bookmarkStart w:id="320" w:name="_Toc189225370"/>
      <w:r>
        <w:t>4.9 Environment</w:t>
      </w:r>
      <w:r w:rsidR="00904A50">
        <w:t>al impact</w:t>
      </w:r>
      <w:bookmarkEnd w:id="320"/>
    </w:p>
    <w:p w14:paraId="552DA038" w14:textId="5E2EE522" w:rsidR="00C4447E" w:rsidRDefault="0003666E" w:rsidP="0003666E">
      <w:r>
        <w:t xml:space="preserve">The design of substation and associated Apparatus in the interforce zone shall give </w:t>
      </w:r>
      <w:r w:rsidR="00C4447E">
        <w:t>due regard to protecting and enhancing the environment</w:t>
      </w:r>
      <w:r>
        <w:t xml:space="preserve"> and shall minimise emissions such as noise, vibration, light, heat and electric and magnetic fields as far as reasonably practicable.</w:t>
      </w:r>
    </w:p>
    <w:p w14:paraId="5CC1660B" w14:textId="737BAEEC" w:rsidR="0003666E" w:rsidRDefault="0003666E" w:rsidP="0003666E">
      <w:r>
        <w:t>A</w:t>
      </w:r>
      <w:r w:rsidRPr="0003666E">
        <w:t>ppropriate on-site water pollution prevention measures</w:t>
      </w:r>
      <w:r>
        <w:t xml:space="preserve"> shall be employed</w:t>
      </w:r>
      <w:r w:rsidR="008D09CD">
        <w:t xml:space="preserve"> (e.g. </w:t>
      </w:r>
      <w:r w:rsidR="00904A50">
        <w:t>oil containment</w:t>
      </w:r>
      <w:r w:rsidR="008D09CD">
        <w:t xml:space="preserve"> on large transformers etc.)</w:t>
      </w:r>
      <w:r w:rsidRPr="0003666E">
        <w:t>.</w:t>
      </w:r>
    </w:p>
    <w:p w14:paraId="77A1C1A9" w14:textId="58874D3C" w:rsidR="00F231EF" w:rsidRPr="00F231EF" w:rsidRDefault="00F231EF" w:rsidP="00F231EF">
      <w:pPr>
        <w:pStyle w:val="Heading1"/>
        <w:numPr>
          <w:ilvl w:val="0"/>
          <w:numId w:val="7"/>
        </w:numPr>
      </w:pPr>
      <w:bookmarkStart w:id="321" w:name="_Toc185241660"/>
      <w:bookmarkStart w:id="322" w:name="_Toc185252904"/>
      <w:bookmarkStart w:id="323" w:name="_Toc185254286"/>
      <w:bookmarkStart w:id="324" w:name="_Ref185245503"/>
      <w:bookmarkStart w:id="325" w:name="_Ref185245910"/>
      <w:bookmarkStart w:id="326" w:name="_Toc189225371"/>
      <w:bookmarkEnd w:id="321"/>
      <w:bookmarkEnd w:id="322"/>
      <w:bookmarkEnd w:id="323"/>
      <w:r>
        <w:t>Electrical System</w:t>
      </w:r>
      <w:bookmarkEnd w:id="324"/>
      <w:bookmarkEnd w:id="325"/>
      <w:bookmarkEnd w:id="326"/>
    </w:p>
    <w:p w14:paraId="253AE263" w14:textId="312842C7" w:rsidR="00DE7385" w:rsidRPr="00DB3AFB" w:rsidRDefault="00DE7385" w:rsidP="00350222">
      <w:r w:rsidRPr="00DB3AFB">
        <w:t xml:space="preserve">Electrical infrastructure shall be suitable for use at the operating </w:t>
      </w:r>
      <w:r>
        <w:t>f</w:t>
      </w:r>
      <w:r w:rsidRPr="00DB3AFB">
        <w:t xml:space="preserve">requency, within the intended operating voltage range and at the </w:t>
      </w:r>
      <w:commentRangeStart w:id="327"/>
      <w:r w:rsidRPr="00DB3AFB">
        <w:t xml:space="preserve">design short-circuit rating of the </w:t>
      </w:r>
      <w:r>
        <w:t>NETS</w:t>
      </w:r>
      <w:r w:rsidRPr="00DB3AFB">
        <w:t xml:space="preserve"> </w:t>
      </w:r>
      <w:commentRangeEnd w:id="327"/>
      <w:r w:rsidR="00B5260E">
        <w:rPr>
          <w:rStyle w:val="CommentReference"/>
          <w:rFonts w:ascii="Microsoft Sans Serif" w:eastAsiaTheme="minorEastAsia" w:hAnsi="Microsoft Sans Serif"/>
          <w:color w:val="000000" w:themeColor="text1"/>
          <w:kern w:val="0"/>
          <w14:ligatures w14:val="none"/>
        </w:rPr>
        <w:commentReference w:id="327"/>
      </w:r>
      <w:r w:rsidRPr="00DB3AFB">
        <w:t>to which it is connected having due regard to the following rated requirements</w:t>
      </w:r>
      <w:r>
        <w:t>:</w:t>
      </w:r>
    </w:p>
    <w:p w14:paraId="5F0BB99E" w14:textId="2A0CCE60" w:rsidR="00DE7385" w:rsidRPr="00E36423" w:rsidRDefault="00DE7385" w:rsidP="002331B5">
      <w:pPr>
        <w:pStyle w:val="ListBullet1"/>
        <w:numPr>
          <w:ilvl w:val="0"/>
          <w:numId w:val="8"/>
        </w:numPr>
        <w:rPr>
          <w:rFonts w:asciiTheme="minorHAnsi" w:eastAsiaTheme="minorHAnsi" w:hAnsiTheme="minorHAnsi" w:cstheme="minorBidi"/>
          <w:color w:val="auto"/>
          <w:kern w:val="2"/>
          <w:szCs w:val="22"/>
          <w14:ligatures w14:val="standardContextual"/>
        </w:rPr>
      </w:pPr>
      <w:r w:rsidRPr="00E36423">
        <w:rPr>
          <w:rFonts w:asciiTheme="minorHAnsi" w:eastAsiaTheme="minorHAnsi" w:hAnsiTheme="minorHAnsi" w:cstheme="minorBidi"/>
          <w:color w:val="auto"/>
          <w:kern w:val="2"/>
          <w:szCs w:val="22"/>
          <w14:ligatures w14:val="standardContextual"/>
        </w:rPr>
        <w:t>environmental as specified in this document</w:t>
      </w:r>
      <w:r w:rsidR="009F4A78">
        <w:rPr>
          <w:rFonts w:asciiTheme="minorHAnsi" w:eastAsiaTheme="minorHAnsi" w:hAnsiTheme="minorHAnsi" w:cstheme="minorBidi"/>
          <w:color w:val="auto"/>
          <w:kern w:val="2"/>
          <w:szCs w:val="22"/>
          <w14:ligatures w14:val="standardContextual"/>
        </w:rPr>
        <w:t>;</w:t>
      </w:r>
    </w:p>
    <w:p w14:paraId="5FDCD171" w14:textId="258F50E4" w:rsidR="00DE7385" w:rsidRPr="00E36423" w:rsidRDefault="00DE7385" w:rsidP="002331B5">
      <w:pPr>
        <w:pStyle w:val="ListBullet1"/>
        <w:numPr>
          <w:ilvl w:val="0"/>
          <w:numId w:val="8"/>
        </w:numPr>
        <w:rPr>
          <w:rFonts w:asciiTheme="minorHAnsi" w:eastAsiaTheme="minorHAnsi" w:hAnsiTheme="minorHAnsi" w:cstheme="minorBidi"/>
          <w:color w:val="auto"/>
          <w:kern w:val="2"/>
          <w:szCs w:val="22"/>
          <w14:ligatures w14:val="standardContextual"/>
        </w:rPr>
      </w:pPr>
      <w:r w:rsidRPr="00E36423">
        <w:rPr>
          <w:rFonts w:asciiTheme="minorHAnsi" w:eastAsiaTheme="minorHAnsi" w:hAnsiTheme="minorHAnsi" w:cstheme="minorBidi"/>
          <w:color w:val="auto"/>
          <w:kern w:val="2"/>
          <w:szCs w:val="22"/>
          <w14:ligatures w14:val="standardContextual"/>
        </w:rPr>
        <w:t>fault carrying capabilities</w:t>
      </w:r>
      <w:r w:rsidR="009F4A78">
        <w:rPr>
          <w:rFonts w:asciiTheme="minorHAnsi" w:eastAsiaTheme="minorHAnsi" w:hAnsiTheme="minorHAnsi" w:cstheme="minorBidi"/>
          <w:color w:val="auto"/>
          <w:kern w:val="2"/>
          <w:szCs w:val="22"/>
          <w14:ligatures w14:val="standardContextual"/>
        </w:rPr>
        <w:t>;</w:t>
      </w:r>
    </w:p>
    <w:p w14:paraId="355BBD3C" w14:textId="7068E14D" w:rsidR="00DE7385" w:rsidRPr="00E36423" w:rsidRDefault="00DE7385" w:rsidP="002331B5">
      <w:pPr>
        <w:pStyle w:val="ListBullet1"/>
        <w:numPr>
          <w:ilvl w:val="0"/>
          <w:numId w:val="8"/>
        </w:numPr>
        <w:rPr>
          <w:rFonts w:asciiTheme="minorHAnsi" w:eastAsiaTheme="minorHAnsi" w:hAnsiTheme="minorHAnsi" w:cstheme="minorBidi"/>
          <w:color w:val="auto"/>
          <w:kern w:val="2"/>
          <w:szCs w:val="22"/>
          <w14:ligatures w14:val="standardContextual"/>
        </w:rPr>
      </w:pPr>
      <w:r w:rsidRPr="00E36423">
        <w:rPr>
          <w:rFonts w:asciiTheme="minorHAnsi" w:eastAsiaTheme="minorHAnsi" w:hAnsiTheme="minorHAnsi" w:cstheme="minorBidi"/>
          <w:color w:val="auto"/>
          <w:kern w:val="2"/>
          <w:szCs w:val="22"/>
          <w14:ligatures w14:val="standardContextual"/>
        </w:rPr>
        <w:t>making and breaking duties</w:t>
      </w:r>
      <w:r w:rsidR="009F4A78">
        <w:rPr>
          <w:rFonts w:asciiTheme="minorHAnsi" w:eastAsiaTheme="minorHAnsi" w:hAnsiTheme="minorHAnsi" w:cstheme="minorBidi"/>
          <w:color w:val="auto"/>
          <w:kern w:val="2"/>
          <w:szCs w:val="22"/>
          <w14:ligatures w14:val="standardContextual"/>
        </w:rPr>
        <w:t>;</w:t>
      </w:r>
    </w:p>
    <w:p w14:paraId="1B7770D4" w14:textId="245758E5" w:rsidR="00DE7385" w:rsidRPr="00E36423" w:rsidRDefault="00DE7385" w:rsidP="002331B5">
      <w:pPr>
        <w:pStyle w:val="ListBullet1"/>
        <w:numPr>
          <w:ilvl w:val="0"/>
          <w:numId w:val="8"/>
        </w:numPr>
        <w:rPr>
          <w:rFonts w:asciiTheme="minorHAnsi" w:eastAsiaTheme="minorHAnsi" w:hAnsiTheme="minorHAnsi" w:cstheme="minorBidi"/>
          <w:color w:val="auto"/>
          <w:kern w:val="2"/>
          <w:szCs w:val="22"/>
          <w14:ligatures w14:val="standardContextual"/>
        </w:rPr>
      </w:pPr>
      <w:r w:rsidRPr="00E36423">
        <w:rPr>
          <w:rFonts w:asciiTheme="minorHAnsi" w:eastAsiaTheme="minorHAnsi" w:hAnsiTheme="minorHAnsi" w:cstheme="minorBidi"/>
          <w:color w:val="auto"/>
          <w:kern w:val="2"/>
          <w:szCs w:val="22"/>
          <w14:ligatures w14:val="standardContextual"/>
        </w:rPr>
        <w:t>short-time withstand current</w:t>
      </w:r>
      <w:r w:rsidR="009F4A78">
        <w:rPr>
          <w:rFonts w:asciiTheme="minorHAnsi" w:eastAsiaTheme="minorHAnsi" w:hAnsiTheme="minorHAnsi" w:cstheme="minorBidi"/>
          <w:color w:val="auto"/>
          <w:kern w:val="2"/>
          <w:szCs w:val="22"/>
          <w14:ligatures w14:val="standardContextual"/>
        </w:rPr>
        <w:t>;</w:t>
      </w:r>
    </w:p>
    <w:p w14:paraId="50303A2C" w14:textId="26FC7FA5" w:rsidR="00DE7385" w:rsidRPr="00E36423" w:rsidRDefault="00DE7385" w:rsidP="002331B5">
      <w:pPr>
        <w:pStyle w:val="ListBullet1"/>
        <w:numPr>
          <w:ilvl w:val="0"/>
          <w:numId w:val="8"/>
        </w:numPr>
        <w:rPr>
          <w:rFonts w:asciiTheme="minorHAnsi" w:eastAsiaTheme="minorHAnsi" w:hAnsiTheme="minorHAnsi" w:cstheme="minorBidi"/>
          <w:color w:val="auto"/>
          <w:kern w:val="2"/>
          <w:szCs w:val="22"/>
          <w14:ligatures w14:val="standardContextual"/>
        </w:rPr>
      </w:pPr>
      <w:r w:rsidRPr="00E36423">
        <w:rPr>
          <w:rFonts w:asciiTheme="minorHAnsi" w:eastAsiaTheme="minorHAnsi" w:hAnsiTheme="minorHAnsi" w:cstheme="minorBidi"/>
          <w:color w:val="auto"/>
          <w:kern w:val="2"/>
          <w:szCs w:val="22"/>
          <w14:ligatures w14:val="standardContextual"/>
        </w:rPr>
        <w:t>continuous current</w:t>
      </w:r>
      <w:r w:rsidR="009F4A78">
        <w:rPr>
          <w:rFonts w:asciiTheme="minorHAnsi" w:eastAsiaTheme="minorHAnsi" w:hAnsiTheme="minorHAnsi" w:cstheme="minorBidi"/>
          <w:color w:val="auto"/>
          <w:kern w:val="2"/>
          <w:szCs w:val="22"/>
          <w14:ligatures w14:val="standardContextual"/>
        </w:rPr>
        <w:t>;</w:t>
      </w:r>
    </w:p>
    <w:p w14:paraId="65349CEC" w14:textId="505B82B6" w:rsidR="00DE7385" w:rsidRPr="00E36423" w:rsidRDefault="00DE7385" w:rsidP="002331B5">
      <w:pPr>
        <w:pStyle w:val="ListBullet1"/>
        <w:numPr>
          <w:ilvl w:val="0"/>
          <w:numId w:val="8"/>
        </w:numPr>
        <w:spacing w:after="0"/>
        <w:rPr>
          <w:rFonts w:asciiTheme="minorHAnsi" w:eastAsiaTheme="minorHAnsi" w:hAnsiTheme="minorHAnsi" w:cstheme="minorBidi"/>
          <w:color w:val="auto"/>
          <w:kern w:val="2"/>
          <w:szCs w:val="22"/>
          <w14:ligatures w14:val="standardContextual"/>
        </w:rPr>
      </w:pPr>
      <w:r w:rsidRPr="00E36423">
        <w:rPr>
          <w:rFonts w:asciiTheme="minorHAnsi" w:eastAsiaTheme="minorHAnsi" w:hAnsiTheme="minorHAnsi" w:cstheme="minorBidi"/>
          <w:color w:val="auto"/>
          <w:kern w:val="2"/>
          <w:szCs w:val="22"/>
          <w14:ligatures w14:val="standardContextual"/>
        </w:rPr>
        <w:t>mechanical duties (where applicable)</w:t>
      </w:r>
      <w:r w:rsidR="009F4A78">
        <w:rPr>
          <w:rFonts w:asciiTheme="minorHAnsi" w:eastAsiaTheme="minorHAnsi" w:hAnsiTheme="minorHAnsi" w:cstheme="minorBidi"/>
          <w:color w:val="auto"/>
          <w:kern w:val="2"/>
          <w:szCs w:val="22"/>
          <w14:ligatures w14:val="standardContextual"/>
        </w:rPr>
        <w:t>;</w:t>
      </w:r>
    </w:p>
    <w:p w14:paraId="2E74FC00" w14:textId="61B25635" w:rsidR="00DE7385" w:rsidRDefault="00DE7385" w:rsidP="00571FDE">
      <w:pPr>
        <w:spacing w:before="120"/>
      </w:pPr>
      <w:r w:rsidRPr="00DB3AFB">
        <w:t xml:space="preserve">Normal and abnormal system conditions </w:t>
      </w:r>
      <w:r w:rsidR="007217D0">
        <w:t>shall</w:t>
      </w:r>
      <w:r w:rsidRPr="00DB3AFB">
        <w:t xml:space="preserve"> be considered.</w:t>
      </w:r>
    </w:p>
    <w:p w14:paraId="58F465EA" w14:textId="11A22425" w:rsidR="00DE7385" w:rsidRPr="002331B5" w:rsidRDefault="00DE7385" w:rsidP="005A18A8">
      <w:pPr>
        <w:pStyle w:val="NOTE"/>
        <w:rPr>
          <w:rFonts w:asciiTheme="minorHAnsi" w:hAnsiTheme="minorHAnsi"/>
        </w:rPr>
      </w:pPr>
      <w:r w:rsidRPr="002331B5">
        <w:rPr>
          <w:rFonts w:asciiTheme="minorHAnsi" w:hAnsiTheme="minorHAnsi"/>
        </w:rPr>
        <w:lastRenderedPageBreak/>
        <w:t>NOTE: Connections at 25 kV for traction supplies are common, however they are not included in this document. This is due to being a site-specific connection and hence use the guidelines in ENA </w:t>
      </w:r>
      <w:commentRangeStart w:id="328"/>
      <w:r w:rsidRPr="002331B5">
        <w:rPr>
          <w:rFonts w:asciiTheme="minorHAnsi" w:hAnsiTheme="minorHAnsi"/>
        </w:rPr>
        <w:t xml:space="preserve">EREC P24. </w:t>
      </w:r>
      <w:commentRangeEnd w:id="328"/>
      <w:r w:rsidR="00B5260E">
        <w:rPr>
          <w:rStyle w:val="CommentReference"/>
        </w:rPr>
        <w:commentReference w:id="328"/>
      </w:r>
    </w:p>
    <w:p w14:paraId="32F69AA6" w14:textId="06F83B37" w:rsidR="00DE7385" w:rsidRDefault="00D70036" w:rsidP="00D70036">
      <w:pPr>
        <w:pStyle w:val="Heading2"/>
      </w:pPr>
      <w:bookmarkStart w:id="329" w:name="_Toc189225372"/>
      <w:r>
        <w:t>5.1</w:t>
      </w:r>
      <w:r w:rsidR="00E36423">
        <w:t xml:space="preserve"> </w:t>
      </w:r>
      <w:r w:rsidR="00DE7385">
        <w:t>System Voltage</w:t>
      </w:r>
      <w:bookmarkEnd w:id="329"/>
    </w:p>
    <w:p w14:paraId="69723462" w14:textId="6EC1CFF4" w:rsidR="00DE7385" w:rsidRDefault="00DE7385" w:rsidP="00F90FB8">
      <w:r>
        <w:t>A</w:t>
      </w:r>
      <w:r w:rsidRPr="00DB3AFB">
        <w:t xml:space="preserve">pparatus shall satisfy their specified functional and performance requirements over the range of </w:t>
      </w:r>
      <w:r>
        <w:t>system nominal</w:t>
      </w:r>
      <w:r w:rsidRPr="00DB3AFB">
        <w:t xml:space="preserve"> voltages given in</w:t>
      </w:r>
      <w:r>
        <w:t xml:space="preserve"> </w:t>
      </w:r>
      <w:r>
        <w:fldChar w:fldCharType="begin"/>
      </w:r>
      <w:r>
        <w:instrText xml:space="preserve"> REF _Ref171336274 \h </w:instrText>
      </w:r>
      <w:r>
        <w:fldChar w:fldCharType="separate"/>
      </w:r>
      <w:ins w:id="330" w:author="Claire Goult (NESO)" w:date="2025-05-21T11:40:00Z" w16du:dateUtc="2025-05-21T10:40:00Z">
        <w:r w:rsidR="005E0650" w:rsidRPr="00E002B9">
          <w:t xml:space="preserve">Table </w:t>
        </w:r>
        <w:r w:rsidR="005E0650">
          <w:rPr>
            <w:noProof/>
          </w:rPr>
          <w:t>1</w:t>
        </w:r>
      </w:ins>
      <w:del w:id="331" w:author="Claire Goult (NESO)" w:date="2025-05-21T11:40:00Z" w16du:dateUtc="2025-05-21T10:40:00Z">
        <w:r w:rsidR="00352B31" w:rsidRPr="00E002B9" w:rsidDel="005E0650">
          <w:delText xml:space="preserve">Table </w:delText>
        </w:r>
        <w:r w:rsidR="00352B31" w:rsidDel="005E0650">
          <w:rPr>
            <w:noProof/>
          </w:rPr>
          <w:delText>1</w:delText>
        </w:r>
      </w:del>
      <w:r>
        <w:fldChar w:fldCharType="end"/>
      </w:r>
      <w:r>
        <w:t xml:space="preserve"> and in accordance with clause </w:t>
      </w:r>
      <w:commentRangeStart w:id="332"/>
      <w:r>
        <w:t xml:space="preserve">ECC.6.1.4.1 </w:t>
      </w:r>
      <w:commentRangeEnd w:id="332"/>
      <w:r w:rsidR="002E25F8">
        <w:rPr>
          <w:rStyle w:val="CommentReference"/>
          <w:rFonts w:ascii="Microsoft Sans Serif" w:eastAsiaTheme="minorEastAsia" w:hAnsi="Microsoft Sans Serif"/>
          <w:color w:val="000000" w:themeColor="text1"/>
          <w:kern w:val="0"/>
          <w14:ligatures w14:val="none"/>
        </w:rPr>
        <w:commentReference w:id="332"/>
      </w:r>
      <w:r>
        <w:t>of The Grid Code</w:t>
      </w:r>
      <w:r w:rsidRPr="00DB3AFB">
        <w:t>.</w:t>
      </w:r>
    </w:p>
    <w:p w14:paraId="75015180" w14:textId="548ACD86" w:rsidR="00DE7385" w:rsidRPr="00E002B9" w:rsidRDefault="00DE7385" w:rsidP="0F312071">
      <w:pPr>
        <w:pStyle w:val="Table"/>
        <w:rPr>
          <w:rFonts w:asciiTheme="minorHAnsi" w:hAnsiTheme="minorHAnsi"/>
        </w:rPr>
      </w:pPr>
      <w:bookmarkStart w:id="333" w:name="_Ref171336274"/>
      <w:bookmarkStart w:id="334" w:name="_Toc182821803"/>
      <w:bookmarkStart w:id="335" w:name="_Toc189225442"/>
      <w:bookmarkStart w:id="336" w:name="_Hlk163826687"/>
      <w:commentRangeStart w:id="337"/>
      <w:commentRangeStart w:id="338"/>
      <w:r w:rsidRPr="00E002B9">
        <w:rPr>
          <w:rFonts w:asciiTheme="minorHAnsi" w:hAnsiTheme="minorHAnsi"/>
        </w:rPr>
        <w:t>Table</w:t>
      </w:r>
      <w:commentRangeEnd w:id="337"/>
      <w:r w:rsidRPr="00E002B9">
        <w:rPr>
          <w:rStyle w:val="CommentReference"/>
          <w:rFonts w:asciiTheme="minorHAnsi" w:hAnsiTheme="minorHAnsi"/>
        </w:rPr>
        <w:commentReference w:id="337"/>
      </w:r>
      <w:commentRangeEnd w:id="338"/>
      <w:r w:rsidRPr="00E002B9">
        <w:rPr>
          <w:rStyle w:val="CommentReference"/>
          <w:rFonts w:asciiTheme="minorHAnsi" w:hAnsiTheme="minorHAnsi"/>
          <w:b w:val="0"/>
        </w:rPr>
        <w:commentReference w:id="338"/>
      </w:r>
      <w:r w:rsidRPr="00E002B9">
        <w:rPr>
          <w:rFonts w:asciiTheme="minorHAnsi" w:hAnsiTheme="minorHAnsi"/>
        </w:rPr>
        <w:t xml:space="preserve"> </w:t>
      </w:r>
      <w:r w:rsidRPr="00E002B9">
        <w:rPr>
          <w:rFonts w:asciiTheme="minorHAnsi" w:hAnsiTheme="minorHAnsi"/>
        </w:rPr>
        <w:fldChar w:fldCharType="begin"/>
      </w:r>
      <w:r w:rsidRPr="00E002B9">
        <w:rPr>
          <w:rFonts w:asciiTheme="minorHAnsi" w:hAnsiTheme="minorHAnsi"/>
        </w:rPr>
        <w:instrText xml:space="preserve"> SEQ Table \* ARABIC </w:instrText>
      </w:r>
      <w:r w:rsidRPr="00E002B9">
        <w:rPr>
          <w:rFonts w:asciiTheme="minorHAnsi" w:hAnsiTheme="minorHAnsi"/>
        </w:rPr>
        <w:fldChar w:fldCharType="separate"/>
      </w:r>
      <w:r w:rsidR="005E0650">
        <w:rPr>
          <w:rFonts w:asciiTheme="minorHAnsi" w:hAnsiTheme="minorHAnsi"/>
          <w:noProof/>
        </w:rPr>
        <w:t>1</w:t>
      </w:r>
      <w:r w:rsidRPr="00E002B9">
        <w:rPr>
          <w:rFonts w:asciiTheme="minorHAnsi" w:hAnsiTheme="minorHAnsi"/>
          <w:noProof/>
        </w:rPr>
        <w:fldChar w:fldCharType="end"/>
      </w:r>
      <w:bookmarkEnd w:id="333"/>
      <w:r w:rsidRPr="00E002B9">
        <w:rPr>
          <w:rFonts w:asciiTheme="minorHAnsi" w:hAnsiTheme="minorHAnsi"/>
        </w:rPr>
        <w:t xml:space="preserve"> — Apparatus Voltage Requirements</w:t>
      </w:r>
      <w:bookmarkEnd w:id="334"/>
      <w:bookmarkEnd w:id="335"/>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3"/>
        <w:gridCol w:w="2126"/>
        <w:gridCol w:w="1985"/>
        <w:gridCol w:w="1634"/>
      </w:tblGrid>
      <w:tr w:rsidR="00DE7385" w:rsidRPr="00DB3AFB" w14:paraId="55D41253" w14:textId="77777777" w:rsidTr="002331B5">
        <w:trPr>
          <w:jc w:val="center"/>
        </w:trPr>
        <w:tc>
          <w:tcPr>
            <w:tcW w:w="1696" w:type="dxa"/>
            <w:shd w:val="clear" w:color="auto" w:fill="0A2F41" w:themeFill="accent1" w:themeFillShade="80"/>
            <w:vAlign w:val="center"/>
          </w:tcPr>
          <w:p w14:paraId="4EA08B98" w14:textId="77777777" w:rsidR="00DE7385" w:rsidRPr="002331B5" w:rsidRDefault="00DE7385" w:rsidP="002331B5">
            <w:pPr>
              <w:pStyle w:val="TableHeading"/>
              <w:spacing w:after="0" w:line="240" w:lineRule="auto"/>
              <w:jc w:val="center"/>
              <w:rPr>
                <w:rFonts w:asciiTheme="minorHAnsi" w:hAnsiTheme="minorHAnsi"/>
                <w:b/>
                <w:bCs/>
                <w:sz w:val="20"/>
              </w:rPr>
            </w:pPr>
            <w:bookmarkStart w:id="339" w:name="_Hlk163803035"/>
            <w:r w:rsidRPr="002331B5">
              <w:rPr>
                <w:rFonts w:asciiTheme="minorHAnsi" w:hAnsiTheme="minorHAnsi"/>
                <w:b/>
                <w:bCs/>
                <w:sz w:val="20"/>
              </w:rPr>
              <w:t>System Nominal Voltage</w:t>
            </w:r>
          </w:p>
          <w:p w14:paraId="001815DF" w14:textId="1725473D" w:rsidR="00DE7385" w:rsidRPr="002331B5" w:rsidRDefault="00352B31"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w:t>
            </w:r>
            <w:r w:rsidR="00DE7385" w:rsidRPr="002331B5">
              <w:rPr>
                <w:rFonts w:asciiTheme="minorHAnsi" w:hAnsiTheme="minorHAnsi"/>
                <w:b/>
                <w:bCs/>
                <w:sz w:val="20"/>
              </w:rPr>
              <w:t>kV</w:t>
            </w:r>
            <w:r w:rsidRPr="002331B5">
              <w:rPr>
                <w:rFonts w:asciiTheme="minorHAnsi" w:hAnsiTheme="minorHAnsi"/>
                <w:b/>
                <w:bCs/>
                <w:sz w:val="20"/>
              </w:rPr>
              <w:t>)</w:t>
            </w:r>
          </w:p>
        </w:tc>
        <w:tc>
          <w:tcPr>
            <w:tcW w:w="1843" w:type="dxa"/>
            <w:shd w:val="clear" w:color="auto" w:fill="0A2F41" w:themeFill="accent1" w:themeFillShade="80"/>
            <w:vAlign w:val="center"/>
          </w:tcPr>
          <w:p w14:paraId="370BC2B6" w14:textId="48BE723B" w:rsidR="00DE7385" w:rsidRPr="002331B5" w:rsidRDefault="00DE7385"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Normal Operating Range</w:t>
            </w:r>
          </w:p>
        </w:tc>
        <w:tc>
          <w:tcPr>
            <w:tcW w:w="2126" w:type="dxa"/>
            <w:shd w:val="clear" w:color="auto" w:fill="0A2F41" w:themeFill="accent1" w:themeFillShade="80"/>
            <w:vAlign w:val="center"/>
          </w:tcPr>
          <w:p w14:paraId="59398A85" w14:textId="77777777" w:rsidR="00DE7385" w:rsidRPr="002331B5" w:rsidRDefault="00DE7385"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Minimum Continuous System Voltage</w:t>
            </w:r>
          </w:p>
          <w:p w14:paraId="0F8405F5" w14:textId="4CE99516" w:rsidR="00DE7385" w:rsidRPr="002331B5" w:rsidRDefault="00352B31"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w:t>
            </w:r>
            <w:r w:rsidR="00DE7385" w:rsidRPr="002331B5">
              <w:rPr>
                <w:rFonts w:asciiTheme="minorHAnsi" w:hAnsiTheme="minorHAnsi"/>
                <w:b/>
                <w:bCs/>
                <w:sz w:val="20"/>
              </w:rPr>
              <w:t>kV</w:t>
            </w:r>
            <w:r w:rsidRPr="002331B5">
              <w:rPr>
                <w:rFonts w:asciiTheme="minorHAnsi" w:hAnsiTheme="minorHAnsi"/>
                <w:b/>
                <w:bCs/>
                <w:sz w:val="20"/>
              </w:rPr>
              <w:t>)</w:t>
            </w:r>
          </w:p>
        </w:tc>
        <w:tc>
          <w:tcPr>
            <w:tcW w:w="1985" w:type="dxa"/>
            <w:shd w:val="clear" w:color="auto" w:fill="0A2F41" w:themeFill="accent1" w:themeFillShade="80"/>
            <w:vAlign w:val="center"/>
          </w:tcPr>
          <w:p w14:paraId="56E54239" w14:textId="77777777" w:rsidR="00DE7385" w:rsidRPr="002331B5" w:rsidRDefault="00DE7385"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Maximum Continuous System Voltage</w:t>
            </w:r>
          </w:p>
          <w:p w14:paraId="342A63B8" w14:textId="1AAF9439" w:rsidR="00DE7385" w:rsidRPr="002331B5" w:rsidRDefault="00352B31"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w:t>
            </w:r>
            <w:r w:rsidR="00DE7385" w:rsidRPr="002331B5">
              <w:rPr>
                <w:rFonts w:asciiTheme="minorHAnsi" w:hAnsiTheme="minorHAnsi"/>
                <w:b/>
                <w:bCs/>
                <w:sz w:val="20"/>
              </w:rPr>
              <w:t>kV</w:t>
            </w:r>
            <w:r w:rsidRPr="002331B5">
              <w:rPr>
                <w:rFonts w:asciiTheme="minorHAnsi" w:hAnsiTheme="minorHAnsi"/>
                <w:b/>
                <w:bCs/>
                <w:sz w:val="20"/>
              </w:rPr>
              <w:t>)</w:t>
            </w:r>
          </w:p>
        </w:tc>
        <w:tc>
          <w:tcPr>
            <w:tcW w:w="1634" w:type="dxa"/>
            <w:shd w:val="clear" w:color="auto" w:fill="0A2F41" w:themeFill="accent1" w:themeFillShade="80"/>
            <w:vAlign w:val="center"/>
          </w:tcPr>
          <w:p w14:paraId="5940499B" w14:textId="18223AAB" w:rsidR="00DE7385" w:rsidRPr="002331B5" w:rsidRDefault="00DE7385"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Rated Voltage of Apparatus</w:t>
            </w:r>
          </w:p>
          <w:p w14:paraId="2713069C" w14:textId="77777777" w:rsidR="00741255" w:rsidRDefault="00741255" w:rsidP="00352B31">
            <w:pPr>
              <w:pStyle w:val="TableHeading"/>
              <w:spacing w:after="0" w:line="240" w:lineRule="auto"/>
              <w:jc w:val="center"/>
              <w:rPr>
                <w:rFonts w:asciiTheme="minorHAnsi" w:hAnsiTheme="minorHAnsi"/>
                <w:b/>
                <w:bCs/>
                <w:sz w:val="20"/>
              </w:rPr>
            </w:pPr>
          </w:p>
          <w:p w14:paraId="1254AF41" w14:textId="320C9092" w:rsidR="00DE7385" w:rsidRPr="002331B5" w:rsidRDefault="00352B31"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w:t>
            </w:r>
            <w:r w:rsidR="00DE7385" w:rsidRPr="002331B5">
              <w:rPr>
                <w:rFonts w:asciiTheme="minorHAnsi" w:hAnsiTheme="minorHAnsi"/>
                <w:b/>
                <w:bCs/>
                <w:sz w:val="20"/>
              </w:rPr>
              <w:t>kV</w:t>
            </w:r>
            <w:r w:rsidRPr="002331B5">
              <w:rPr>
                <w:rFonts w:asciiTheme="minorHAnsi" w:hAnsiTheme="minorHAnsi"/>
                <w:b/>
                <w:bCs/>
                <w:sz w:val="20"/>
              </w:rPr>
              <w:t>)</w:t>
            </w:r>
          </w:p>
        </w:tc>
      </w:tr>
      <w:tr w:rsidR="00DE7385" w:rsidRPr="00DB3AFB" w14:paraId="1E33BBD7" w14:textId="77777777" w:rsidTr="002331B5">
        <w:trPr>
          <w:jc w:val="center"/>
        </w:trPr>
        <w:tc>
          <w:tcPr>
            <w:tcW w:w="1696" w:type="dxa"/>
            <w:shd w:val="clear" w:color="auto" w:fill="auto"/>
            <w:vAlign w:val="center"/>
          </w:tcPr>
          <w:p w14:paraId="43CFDF75"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400</w:t>
            </w:r>
          </w:p>
        </w:tc>
        <w:tc>
          <w:tcPr>
            <w:tcW w:w="1843" w:type="dxa"/>
            <w:vAlign w:val="center"/>
          </w:tcPr>
          <w:p w14:paraId="18BC5529"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-10% to +5%</w:t>
            </w:r>
          </w:p>
        </w:tc>
        <w:tc>
          <w:tcPr>
            <w:tcW w:w="2126" w:type="dxa"/>
            <w:vAlign w:val="center"/>
          </w:tcPr>
          <w:p w14:paraId="0C1BCE94"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360</w:t>
            </w:r>
          </w:p>
        </w:tc>
        <w:tc>
          <w:tcPr>
            <w:tcW w:w="1985" w:type="dxa"/>
            <w:shd w:val="clear" w:color="auto" w:fill="auto"/>
            <w:vAlign w:val="center"/>
          </w:tcPr>
          <w:p w14:paraId="21D0BE96"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420</w:t>
            </w:r>
            <w:r w:rsidRPr="002331B5">
              <w:rPr>
                <w:rFonts w:asciiTheme="minorHAnsi" w:hAnsiTheme="minorHAnsi"/>
                <w:sz w:val="20"/>
                <w:vertAlign w:val="superscript"/>
              </w:rPr>
              <w:t>1</w:t>
            </w:r>
          </w:p>
        </w:tc>
        <w:tc>
          <w:tcPr>
            <w:tcW w:w="1634" w:type="dxa"/>
            <w:shd w:val="clear" w:color="auto" w:fill="auto"/>
            <w:vAlign w:val="center"/>
          </w:tcPr>
          <w:p w14:paraId="602C4A85"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420</w:t>
            </w:r>
          </w:p>
        </w:tc>
      </w:tr>
      <w:tr w:rsidR="00DE7385" w:rsidRPr="00DB3AFB" w14:paraId="570B2A79" w14:textId="77777777" w:rsidTr="002331B5">
        <w:trPr>
          <w:jc w:val="center"/>
        </w:trPr>
        <w:tc>
          <w:tcPr>
            <w:tcW w:w="1696" w:type="dxa"/>
            <w:shd w:val="clear" w:color="auto" w:fill="auto"/>
            <w:vAlign w:val="center"/>
          </w:tcPr>
          <w:p w14:paraId="41B9F3AF"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275</w:t>
            </w:r>
            <w:r w:rsidRPr="002331B5">
              <w:rPr>
                <w:rFonts w:asciiTheme="minorHAnsi" w:hAnsiTheme="minorHAnsi"/>
                <w:sz w:val="20"/>
                <w:vertAlign w:val="superscript"/>
              </w:rPr>
              <w:t>2</w:t>
            </w:r>
          </w:p>
        </w:tc>
        <w:tc>
          <w:tcPr>
            <w:tcW w:w="1843" w:type="dxa"/>
            <w:vAlign w:val="center"/>
          </w:tcPr>
          <w:p w14:paraId="15C64C7B"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-10% to +10%</w:t>
            </w:r>
          </w:p>
        </w:tc>
        <w:tc>
          <w:tcPr>
            <w:tcW w:w="2126" w:type="dxa"/>
            <w:vAlign w:val="center"/>
          </w:tcPr>
          <w:p w14:paraId="7370BE3B"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247</w:t>
            </w:r>
          </w:p>
        </w:tc>
        <w:tc>
          <w:tcPr>
            <w:tcW w:w="1985" w:type="dxa"/>
            <w:shd w:val="clear" w:color="auto" w:fill="auto"/>
            <w:vAlign w:val="center"/>
          </w:tcPr>
          <w:p w14:paraId="473EDC70"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303</w:t>
            </w:r>
          </w:p>
        </w:tc>
        <w:tc>
          <w:tcPr>
            <w:tcW w:w="1634" w:type="dxa"/>
            <w:shd w:val="clear" w:color="auto" w:fill="auto"/>
            <w:vAlign w:val="center"/>
          </w:tcPr>
          <w:p w14:paraId="519B8A08"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300</w:t>
            </w:r>
          </w:p>
        </w:tc>
      </w:tr>
      <w:tr w:rsidR="00DE7385" w:rsidRPr="00DB3AFB" w14:paraId="45C869FC" w14:textId="77777777" w:rsidTr="002331B5">
        <w:trPr>
          <w:jc w:val="center"/>
        </w:trPr>
        <w:tc>
          <w:tcPr>
            <w:tcW w:w="1696" w:type="dxa"/>
            <w:shd w:val="clear" w:color="auto" w:fill="auto"/>
            <w:vAlign w:val="center"/>
          </w:tcPr>
          <w:p w14:paraId="62694E6E"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220</w:t>
            </w:r>
          </w:p>
        </w:tc>
        <w:tc>
          <w:tcPr>
            <w:tcW w:w="1843" w:type="dxa"/>
            <w:vAlign w:val="center"/>
          </w:tcPr>
          <w:p w14:paraId="7CF2B011"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-10% to +10%</w:t>
            </w:r>
          </w:p>
        </w:tc>
        <w:tc>
          <w:tcPr>
            <w:tcW w:w="2126" w:type="dxa"/>
            <w:vAlign w:val="center"/>
          </w:tcPr>
          <w:p w14:paraId="055981C7"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198</w:t>
            </w:r>
          </w:p>
        </w:tc>
        <w:tc>
          <w:tcPr>
            <w:tcW w:w="1985" w:type="dxa"/>
            <w:shd w:val="clear" w:color="auto" w:fill="auto"/>
            <w:vAlign w:val="center"/>
          </w:tcPr>
          <w:p w14:paraId="55D45DAC"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242</w:t>
            </w:r>
          </w:p>
        </w:tc>
        <w:tc>
          <w:tcPr>
            <w:tcW w:w="1634" w:type="dxa"/>
            <w:shd w:val="clear" w:color="auto" w:fill="auto"/>
            <w:vAlign w:val="center"/>
          </w:tcPr>
          <w:p w14:paraId="4F1A7A08"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245</w:t>
            </w:r>
          </w:p>
        </w:tc>
      </w:tr>
      <w:tr w:rsidR="00DE7385" w:rsidRPr="00DB3AFB" w14:paraId="54C31011" w14:textId="77777777" w:rsidTr="002331B5">
        <w:trPr>
          <w:jc w:val="center"/>
        </w:trPr>
        <w:tc>
          <w:tcPr>
            <w:tcW w:w="1696" w:type="dxa"/>
            <w:shd w:val="clear" w:color="auto" w:fill="auto"/>
            <w:vAlign w:val="center"/>
          </w:tcPr>
          <w:p w14:paraId="3496C3A9"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132</w:t>
            </w:r>
          </w:p>
        </w:tc>
        <w:tc>
          <w:tcPr>
            <w:tcW w:w="1843" w:type="dxa"/>
            <w:vAlign w:val="center"/>
          </w:tcPr>
          <w:p w14:paraId="16DCFF71"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-10% to +10%</w:t>
            </w:r>
          </w:p>
        </w:tc>
        <w:tc>
          <w:tcPr>
            <w:tcW w:w="2126" w:type="dxa"/>
            <w:vAlign w:val="center"/>
          </w:tcPr>
          <w:p w14:paraId="37404BBF"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119</w:t>
            </w:r>
          </w:p>
        </w:tc>
        <w:tc>
          <w:tcPr>
            <w:tcW w:w="1985" w:type="dxa"/>
            <w:shd w:val="clear" w:color="auto" w:fill="auto"/>
            <w:vAlign w:val="center"/>
          </w:tcPr>
          <w:p w14:paraId="38A6B2FB"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145</w:t>
            </w:r>
          </w:p>
        </w:tc>
        <w:tc>
          <w:tcPr>
            <w:tcW w:w="1634" w:type="dxa"/>
            <w:shd w:val="clear" w:color="auto" w:fill="auto"/>
            <w:vAlign w:val="center"/>
          </w:tcPr>
          <w:p w14:paraId="6E2D23CB"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145</w:t>
            </w:r>
          </w:p>
        </w:tc>
      </w:tr>
      <w:tr w:rsidR="00DE7385" w:rsidRPr="00DB3AFB" w14:paraId="6B7EFE08" w14:textId="77777777" w:rsidTr="002331B5">
        <w:trPr>
          <w:jc w:val="center"/>
        </w:trPr>
        <w:tc>
          <w:tcPr>
            <w:tcW w:w="1696" w:type="dxa"/>
            <w:shd w:val="clear" w:color="auto" w:fill="auto"/>
            <w:vAlign w:val="center"/>
          </w:tcPr>
          <w:p w14:paraId="5A4C369D"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66</w:t>
            </w:r>
          </w:p>
        </w:tc>
        <w:tc>
          <w:tcPr>
            <w:tcW w:w="1843" w:type="dxa"/>
            <w:vAlign w:val="center"/>
          </w:tcPr>
          <w:p w14:paraId="38D80817"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-6% to + 6%</w:t>
            </w:r>
          </w:p>
        </w:tc>
        <w:tc>
          <w:tcPr>
            <w:tcW w:w="2126" w:type="dxa"/>
            <w:vAlign w:val="center"/>
          </w:tcPr>
          <w:p w14:paraId="52BB3924"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62</w:t>
            </w:r>
          </w:p>
        </w:tc>
        <w:tc>
          <w:tcPr>
            <w:tcW w:w="1985" w:type="dxa"/>
            <w:shd w:val="clear" w:color="auto" w:fill="auto"/>
            <w:vAlign w:val="center"/>
          </w:tcPr>
          <w:p w14:paraId="738BEB4C"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70</w:t>
            </w:r>
          </w:p>
        </w:tc>
        <w:tc>
          <w:tcPr>
            <w:tcW w:w="1634" w:type="dxa"/>
            <w:shd w:val="clear" w:color="auto" w:fill="auto"/>
            <w:vAlign w:val="center"/>
          </w:tcPr>
          <w:p w14:paraId="59CEBEEA"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72.5</w:t>
            </w:r>
          </w:p>
        </w:tc>
      </w:tr>
      <w:tr w:rsidR="00DE7385" w:rsidRPr="00DB3AFB" w14:paraId="459CA3CB" w14:textId="77777777" w:rsidTr="002331B5">
        <w:trPr>
          <w:jc w:val="center"/>
        </w:trPr>
        <w:tc>
          <w:tcPr>
            <w:tcW w:w="1696" w:type="dxa"/>
            <w:shd w:val="clear" w:color="auto" w:fill="auto"/>
            <w:vAlign w:val="center"/>
          </w:tcPr>
          <w:p w14:paraId="01E46FBF"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33</w:t>
            </w:r>
          </w:p>
        </w:tc>
        <w:tc>
          <w:tcPr>
            <w:tcW w:w="1843" w:type="dxa"/>
            <w:vAlign w:val="center"/>
          </w:tcPr>
          <w:p w14:paraId="339FA929"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-6% to + 6%</w:t>
            </w:r>
          </w:p>
        </w:tc>
        <w:tc>
          <w:tcPr>
            <w:tcW w:w="2126" w:type="dxa"/>
            <w:vAlign w:val="center"/>
          </w:tcPr>
          <w:p w14:paraId="0F295B46"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31</w:t>
            </w:r>
          </w:p>
        </w:tc>
        <w:tc>
          <w:tcPr>
            <w:tcW w:w="1985" w:type="dxa"/>
            <w:shd w:val="clear" w:color="auto" w:fill="auto"/>
            <w:vAlign w:val="center"/>
          </w:tcPr>
          <w:p w14:paraId="409F3A96"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35</w:t>
            </w:r>
          </w:p>
        </w:tc>
        <w:tc>
          <w:tcPr>
            <w:tcW w:w="1634" w:type="dxa"/>
            <w:shd w:val="clear" w:color="auto" w:fill="auto"/>
            <w:vAlign w:val="center"/>
          </w:tcPr>
          <w:p w14:paraId="37976223"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36</w:t>
            </w:r>
          </w:p>
        </w:tc>
      </w:tr>
      <w:tr w:rsidR="00DE7385" w:rsidRPr="00DB3AFB" w14:paraId="7E01F9AE" w14:textId="77777777" w:rsidTr="002331B5">
        <w:trPr>
          <w:jc w:val="center"/>
        </w:trPr>
        <w:tc>
          <w:tcPr>
            <w:tcW w:w="1696" w:type="dxa"/>
            <w:shd w:val="clear" w:color="auto" w:fill="auto"/>
            <w:vAlign w:val="center"/>
          </w:tcPr>
          <w:p w14:paraId="25447CBD"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11</w:t>
            </w:r>
          </w:p>
        </w:tc>
        <w:tc>
          <w:tcPr>
            <w:tcW w:w="1843" w:type="dxa"/>
            <w:vAlign w:val="center"/>
          </w:tcPr>
          <w:p w14:paraId="4F7217E8"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-6% to + 6%</w:t>
            </w:r>
          </w:p>
        </w:tc>
        <w:tc>
          <w:tcPr>
            <w:tcW w:w="2126" w:type="dxa"/>
            <w:vAlign w:val="center"/>
          </w:tcPr>
          <w:p w14:paraId="670BF06D"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10.3</w:t>
            </w:r>
          </w:p>
        </w:tc>
        <w:tc>
          <w:tcPr>
            <w:tcW w:w="1985" w:type="dxa"/>
            <w:shd w:val="clear" w:color="auto" w:fill="auto"/>
            <w:vAlign w:val="center"/>
          </w:tcPr>
          <w:p w14:paraId="50137AEF"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11.7</w:t>
            </w:r>
          </w:p>
        </w:tc>
        <w:tc>
          <w:tcPr>
            <w:tcW w:w="1634" w:type="dxa"/>
            <w:shd w:val="clear" w:color="auto" w:fill="auto"/>
            <w:vAlign w:val="center"/>
          </w:tcPr>
          <w:p w14:paraId="16600DE6" w14:textId="77777777" w:rsidR="00DE7385" w:rsidRPr="002331B5" w:rsidRDefault="00DE7385" w:rsidP="002331B5">
            <w:pPr>
              <w:pStyle w:val="Tabletext"/>
              <w:spacing w:after="60"/>
              <w:jc w:val="center"/>
              <w:rPr>
                <w:rFonts w:asciiTheme="minorHAnsi" w:hAnsiTheme="minorHAnsi"/>
                <w:sz w:val="20"/>
              </w:rPr>
            </w:pPr>
            <w:r w:rsidRPr="002331B5">
              <w:rPr>
                <w:rFonts w:asciiTheme="minorHAnsi" w:hAnsiTheme="minorHAnsi"/>
                <w:sz w:val="20"/>
              </w:rPr>
              <w:t>12</w:t>
            </w:r>
          </w:p>
        </w:tc>
      </w:tr>
    </w:tbl>
    <w:bookmarkEnd w:id="336"/>
    <w:bookmarkEnd w:id="339"/>
    <w:p w14:paraId="2CD49334" w14:textId="6333D115" w:rsidR="00DE7385" w:rsidRPr="00207AB9" w:rsidRDefault="00DE7385" w:rsidP="00C14A78">
      <w:pPr>
        <w:pStyle w:val="NOTE"/>
        <w:rPr>
          <w:rFonts w:asciiTheme="minorHAnsi" w:hAnsiTheme="minorHAnsi"/>
          <w:szCs w:val="18"/>
        </w:rPr>
      </w:pPr>
      <w:commentRangeStart w:id="340"/>
      <w:commentRangeStart w:id="341"/>
      <w:r w:rsidRPr="00207AB9">
        <w:rPr>
          <w:rFonts w:asciiTheme="minorHAnsi" w:hAnsiTheme="minorHAnsi"/>
          <w:szCs w:val="18"/>
        </w:rPr>
        <w:t>NOTE 1: Apparatus for use on the 400 kV system shall also operate safely and without any degradation in performance when operated in the range 420 kV to 440 kV for periods up to 15 minutes.</w:t>
      </w:r>
      <w:commentRangeEnd w:id="340"/>
      <w:r w:rsidRPr="00207AB9">
        <w:rPr>
          <w:rStyle w:val="CommentReference"/>
          <w:rFonts w:asciiTheme="minorHAnsi" w:hAnsiTheme="minorHAnsi"/>
          <w:sz w:val="18"/>
          <w:szCs w:val="18"/>
        </w:rPr>
        <w:commentReference w:id="340"/>
      </w:r>
      <w:commentRangeEnd w:id="341"/>
      <w:r w:rsidRPr="00207AB9">
        <w:rPr>
          <w:rStyle w:val="CommentReference"/>
          <w:rFonts w:asciiTheme="minorHAnsi" w:hAnsiTheme="minorHAnsi"/>
          <w:sz w:val="18"/>
          <w:szCs w:val="18"/>
        </w:rPr>
        <w:commentReference w:id="341"/>
      </w:r>
    </w:p>
    <w:p w14:paraId="71783CE8" w14:textId="51BA27CA" w:rsidR="00DE7385" w:rsidRDefault="00DE7385" w:rsidP="00A85F06">
      <w:r>
        <w:t>A</w:t>
      </w:r>
      <w:r w:rsidRPr="00DB3AFB">
        <w:t>pparatus shall satisfy their specified functional and performance requirements when exposed to harmonic distortion levels in the voltage waveform up to the compatibility levels specified in Clause 5 of ENA</w:t>
      </w:r>
      <w:r>
        <w:t> </w:t>
      </w:r>
      <w:r w:rsidRPr="00DB3AFB">
        <w:t>EREC</w:t>
      </w:r>
      <w:r>
        <w:t> </w:t>
      </w:r>
      <w:r w:rsidRPr="00DB3AFB">
        <w:t xml:space="preserve">G5/5.  </w:t>
      </w:r>
    </w:p>
    <w:p w14:paraId="2CC58851" w14:textId="6D95510A" w:rsidR="00DE7385" w:rsidRDefault="00DE7385" w:rsidP="00A85F06">
      <w:r>
        <w:t>A</w:t>
      </w:r>
      <w:r w:rsidRPr="00DB3AFB">
        <w:t>pparatus shall satisfy their specified functional and performance requirements with phase voltage unbalance up to a maximum of 2%</w:t>
      </w:r>
      <w:r>
        <w:t xml:space="preserve"> as according to ENA EREC P29.</w:t>
      </w:r>
    </w:p>
    <w:p w14:paraId="141627E2" w14:textId="6A544FB6" w:rsidR="00FB5933" w:rsidRDefault="00FB5933" w:rsidP="002331B5">
      <w:pPr>
        <w:pStyle w:val="Heading2"/>
      </w:pPr>
      <w:bookmarkStart w:id="342" w:name="_Toc182821726"/>
      <w:bookmarkStart w:id="343" w:name="_Toc183078586"/>
      <w:bookmarkStart w:id="344" w:name="_Toc183095074"/>
      <w:bookmarkStart w:id="345" w:name="_Toc183095230"/>
      <w:bookmarkStart w:id="346" w:name="_Toc183095365"/>
      <w:bookmarkStart w:id="347" w:name="_Toc183095510"/>
      <w:bookmarkStart w:id="348" w:name="_Toc183095644"/>
      <w:bookmarkStart w:id="349" w:name="_Toc182821727"/>
      <w:bookmarkStart w:id="350" w:name="_Toc183078587"/>
      <w:bookmarkStart w:id="351" w:name="_Toc183095075"/>
      <w:bookmarkStart w:id="352" w:name="_Toc183095231"/>
      <w:bookmarkStart w:id="353" w:name="_Toc183095366"/>
      <w:bookmarkStart w:id="354" w:name="_Toc183095511"/>
      <w:bookmarkStart w:id="355" w:name="_Toc183095645"/>
      <w:bookmarkStart w:id="356" w:name="_Toc182821728"/>
      <w:bookmarkStart w:id="357" w:name="_Toc183078588"/>
      <w:bookmarkStart w:id="358" w:name="_Toc183095076"/>
      <w:bookmarkStart w:id="359" w:name="_Toc183095232"/>
      <w:bookmarkStart w:id="360" w:name="_Toc183095367"/>
      <w:bookmarkStart w:id="361" w:name="_Toc183095512"/>
      <w:bookmarkStart w:id="362" w:name="_Toc183095646"/>
      <w:bookmarkStart w:id="363" w:name="_Toc189225373"/>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t>5.2 Rated Insulation Level</w:t>
      </w:r>
      <w:bookmarkEnd w:id="363"/>
    </w:p>
    <w:p w14:paraId="7CD7C317" w14:textId="731BFDF4" w:rsidR="00DE7385" w:rsidRDefault="00DE7385" w:rsidP="00427998">
      <w:r w:rsidRPr="00DB3AFB">
        <w:t xml:space="preserve">The rated insulation levels of </w:t>
      </w:r>
      <w:r>
        <w:t>A</w:t>
      </w:r>
      <w:r w:rsidRPr="00DB3AFB">
        <w:t xml:space="preserve">pparatus </w:t>
      </w:r>
      <w:r>
        <w:t xml:space="preserve">shall be </w:t>
      </w:r>
      <w:r w:rsidRPr="00DB3AFB">
        <w:t>in accordance with</w:t>
      </w:r>
      <w:r>
        <w:t xml:space="preserve"> </w:t>
      </w:r>
      <w:r>
        <w:fldChar w:fldCharType="begin"/>
      </w:r>
      <w:r>
        <w:instrText xml:space="preserve"> REF _Ref171346964 \h </w:instrText>
      </w:r>
      <w:r>
        <w:fldChar w:fldCharType="separate"/>
      </w:r>
      <w:ins w:id="364" w:author="Claire Goult (NESO)" w:date="2025-05-21T11:40:00Z" w16du:dateUtc="2025-05-21T10:40:00Z">
        <w:r w:rsidR="005E0650" w:rsidRPr="00E002B9">
          <w:t xml:space="preserve">Table </w:t>
        </w:r>
        <w:r w:rsidR="005E0650">
          <w:rPr>
            <w:noProof/>
          </w:rPr>
          <w:t>2</w:t>
        </w:r>
      </w:ins>
      <w:del w:id="365" w:author="Claire Goult (NESO)" w:date="2025-05-21T11:40:00Z" w16du:dateUtc="2025-05-21T10:40:00Z">
        <w:r w:rsidR="00352B31" w:rsidRPr="00E002B9" w:rsidDel="005E0650">
          <w:delText xml:space="preserve">Table </w:delText>
        </w:r>
        <w:r w:rsidR="00352B31" w:rsidDel="005E0650">
          <w:rPr>
            <w:noProof/>
          </w:rPr>
          <w:delText>2</w:delText>
        </w:r>
      </w:del>
      <w:r>
        <w:fldChar w:fldCharType="end"/>
      </w:r>
      <w:r w:rsidRPr="00DB3AFB">
        <w:t xml:space="preserve">, where applicable. These values shall apply unless explicitly modified in </w:t>
      </w:r>
      <w:r>
        <w:t>S</w:t>
      </w:r>
      <w:r w:rsidRPr="00DB3AFB">
        <w:t xml:space="preserve">tandards, specifications and documents pertaining to particular </w:t>
      </w:r>
      <w:r>
        <w:t>A</w:t>
      </w:r>
      <w:r w:rsidRPr="00DB3AFB">
        <w:t>pparatus types.</w:t>
      </w:r>
      <w:r w:rsidRPr="007C7BDD">
        <w:t xml:space="preserve"> </w:t>
      </w:r>
      <w:r>
        <w:t xml:space="preserve">Apparatus shall be type tested to demonstrate they meet the required rated insulation levels. </w:t>
      </w:r>
    </w:p>
    <w:p w14:paraId="7A6F1730" w14:textId="64C06AE2" w:rsidR="00DE7385" w:rsidRPr="00E002B9" w:rsidRDefault="00DE7385" w:rsidP="00822EB1">
      <w:pPr>
        <w:pStyle w:val="Table"/>
        <w:rPr>
          <w:rFonts w:asciiTheme="minorHAnsi" w:hAnsiTheme="minorHAnsi"/>
        </w:rPr>
      </w:pPr>
      <w:bookmarkStart w:id="366" w:name="_Ref171346964"/>
      <w:bookmarkStart w:id="367" w:name="_Toc182821804"/>
      <w:bookmarkStart w:id="368" w:name="_Toc189225443"/>
      <w:r w:rsidRPr="00E002B9">
        <w:rPr>
          <w:rFonts w:asciiTheme="minorHAnsi" w:hAnsiTheme="minorHAnsi"/>
        </w:rPr>
        <w:t xml:space="preserve">Table </w:t>
      </w:r>
      <w:r w:rsidRPr="00E002B9">
        <w:rPr>
          <w:rFonts w:asciiTheme="minorHAnsi" w:hAnsiTheme="minorHAnsi"/>
        </w:rPr>
        <w:fldChar w:fldCharType="begin"/>
      </w:r>
      <w:r w:rsidRPr="00E002B9">
        <w:rPr>
          <w:rFonts w:asciiTheme="minorHAnsi" w:hAnsiTheme="minorHAnsi"/>
        </w:rPr>
        <w:instrText xml:space="preserve"> SEQ Table \* ARABIC </w:instrText>
      </w:r>
      <w:r w:rsidRPr="00E002B9">
        <w:rPr>
          <w:rFonts w:asciiTheme="minorHAnsi" w:hAnsiTheme="minorHAnsi"/>
        </w:rPr>
        <w:fldChar w:fldCharType="separate"/>
      </w:r>
      <w:r w:rsidR="005E0650">
        <w:rPr>
          <w:rFonts w:asciiTheme="minorHAnsi" w:hAnsiTheme="minorHAnsi"/>
          <w:noProof/>
        </w:rPr>
        <w:t>2</w:t>
      </w:r>
      <w:r w:rsidRPr="00E002B9">
        <w:rPr>
          <w:rFonts w:asciiTheme="minorHAnsi" w:hAnsiTheme="minorHAnsi"/>
          <w:noProof/>
        </w:rPr>
        <w:fldChar w:fldCharType="end"/>
      </w:r>
      <w:bookmarkEnd w:id="366"/>
      <w:r w:rsidRPr="00E002B9">
        <w:rPr>
          <w:rFonts w:asciiTheme="minorHAnsi" w:hAnsiTheme="minorHAnsi"/>
        </w:rPr>
        <w:t xml:space="preserve"> — </w:t>
      </w:r>
      <w:commentRangeStart w:id="369"/>
      <w:r w:rsidRPr="00E002B9">
        <w:rPr>
          <w:rFonts w:asciiTheme="minorHAnsi" w:hAnsiTheme="minorHAnsi"/>
        </w:rPr>
        <w:t>Rated</w:t>
      </w:r>
      <w:commentRangeEnd w:id="369"/>
      <w:r w:rsidR="002E25F8">
        <w:rPr>
          <w:rStyle w:val="CommentReference"/>
          <w:b w:val="0"/>
        </w:rPr>
        <w:commentReference w:id="369"/>
      </w:r>
      <w:r w:rsidRPr="00E002B9">
        <w:rPr>
          <w:rFonts w:asciiTheme="minorHAnsi" w:hAnsiTheme="minorHAnsi"/>
        </w:rPr>
        <w:t xml:space="preserve"> Insulation Level Requireme</w:t>
      </w:r>
      <w:commentRangeStart w:id="370"/>
      <w:r w:rsidRPr="00E002B9">
        <w:rPr>
          <w:rFonts w:asciiTheme="minorHAnsi" w:hAnsiTheme="minorHAnsi"/>
        </w:rPr>
        <w:t>nts</w:t>
      </w:r>
      <w:bookmarkEnd w:id="367"/>
      <w:bookmarkEnd w:id="368"/>
      <w:commentRangeEnd w:id="370"/>
      <w:r w:rsidR="002E25F8">
        <w:rPr>
          <w:rStyle w:val="CommentReference"/>
          <w:b w:val="0"/>
        </w:rPr>
        <w:commentReference w:id="370"/>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66"/>
        <w:gridCol w:w="877"/>
        <w:gridCol w:w="814"/>
        <w:gridCol w:w="845"/>
        <w:gridCol w:w="840"/>
        <w:gridCol w:w="880"/>
        <w:gridCol w:w="866"/>
        <w:gridCol w:w="877"/>
        <w:gridCol w:w="934"/>
      </w:tblGrid>
      <w:tr w:rsidR="00DE7385" w:rsidRPr="00DB3AFB" w14:paraId="15F1DBE5" w14:textId="77777777" w:rsidTr="00255860">
        <w:trPr>
          <w:jc w:val="center"/>
        </w:trPr>
        <w:tc>
          <w:tcPr>
            <w:tcW w:w="988" w:type="dxa"/>
            <w:vMerge w:val="restart"/>
            <w:shd w:val="clear" w:color="auto" w:fill="0A2F41" w:themeFill="accent1" w:themeFillShade="80"/>
            <w:vAlign w:val="center"/>
          </w:tcPr>
          <w:p w14:paraId="12D9981B" w14:textId="77777777" w:rsidR="00DE7385" w:rsidRPr="00DB3AFB" w:rsidRDefault="00DE7385" w:rsidP="00B76A0F">
            <w:pPr>
              <w:jc w:val="center"/>
              <w:rPr>
                <w:b/>
                <w:bCs/>
                <w:color w:val="FFFFFF" w:themeColor="background1"/>
                <w:sz w:val="16"/>
                <w:szCs w:val="16"/>
              </w:rPr>
            </w:pPr>
            <w:r w:rsidRPr="00DB3AFB">
              <w:rPr>
                <w:b/>
                <w:bCs/>
                <w:color w:val="FFFFFF" w:themeColor="background1"/>
                <w:sz w:val="16"/>
                <w:szCs w:val="16"/>
              </w:rPr>
              <w:t>System Voltage</w:t>
            </w:r>
          </w:p>
          <w:p w14:paraId="40AD0D77" w14:textId="4C1B5C01" w:rsidR="00DE7385" w:rsidRPr="00DB3AFB" w:rsidRDefault="00B26E61" w:rsidP="00B76A0F">
            <w:pPr>
              <w:jc w:val="center"/>
              <w:rPr>
                <w:b/>
                <w:bCs/>
                <w:color w:val="FFFFFF" w:themeColor="background1"/>
                <w:sz w:val="16"/>
                <w:szCs w:val="16"/>
              </w:rPr>
            </w:pPr>
            <w:r>
              <w:rPr>
                <w:b/>
                <w:bCs/>
                <w:color w:val="FFFFFF" w:themeColor="background1"/>
                <w:sz w:val="16"/>
                <w:szCs w:val="16"/>
              </w:rPr>
              <w:t>(</w:t>
            </w:r>
            <w:r w:rsidR="00DE7385" w:rsidRPr="00DB3AFB">
              <w:rPr>
                <w:b/>
                <w:bCs/>
                <w:color w:val="FFFFFF" w:themeColor="background1"/>
                <w:sz w:val="16"/>
                <w:szCs w:val="16"/>
              </w:rPr>
              <w:t>kV</w:t>
            </w:r>
            <w:r>
              <w:rPr>
                <w:b/>
                <w:bCs/>
                <w:color w:val="FFFFFF" w:themeColor="background1"/>
                <w:sz w:val="16"/>
                <w:szCs w:val="16"/>
              </w:rPr>
              <w:t>)</w:t>
            </w:r>
          </w:p>
        </w:tc>
        <w:tc>
          <w:tcPr>
            <w:tcW w:w="2557" w:type="dxa"/>
            <w:gridSpan w:val="3"/>
            <w:tcBorders>
              <w:bottom w:val="single" w:sz="4" w:space="0" w:color="auto"/>
            </w:tcBorders>
            <w:shd w:val="clear" w:color="auto" w:fill="0A2F41" w:themeFill="accent1" w:themeFillShade="80"/>
            <w:vAlign w:val="center"/>
          </w:tcPr>
          <w:p w14:paraId="60BBFF4D" w14:textId="77777777" w:rsidR="00CE3D68" w:rsidRDefault="00DE7385">
            <w:pPr>
              <w:spacing w:after="0"/>
              <w:jc w:val="center"/>
              <w:rPr>
                <w:b/>
                <w:bCs/>
                <w:color w:val="FFFFFF" w:themeColor="background1"/>
                <w:sz w:val="16"/>
                <w:szCs w:val="16"/>
              </w:rPr>
            </w:pPr>
            <w:r w:rsidRPr="00DB3AFB">
              <w:rPr>
                <w:b/>
                <w:bCs/>
                <w:color w:val="FFFFFF" w:themeColor="background1"/>
                <w:sz w:val="16"/>
                <w:szCs w:val="16"/>
              </w:rPr>
              <w:t xml:space="preserve">Rated short duration power frequency withstand voltage  </w:t>
            </w:r>
          </w:p>
          <w:p w14:paraId="49EA56E9" w14:textId="7E0B5F97" w:rsidR="00DE7385" w:rsidRPr="00DB3AFB" w:rsidRDefault="00DE7385" w:rsidP="002331B5">
            <w:pPr>
              <w:spacing w:after="0"/>
              <w:jc w:val="center"/>
              <w:rPr>
                <w:b/>
                <w:bCs/>
                <w:color w:val="FFFFFF" w:themeColor="background1"/>
                <w:sz w:val="16"/>
                <w:szCs w:val="16"/>
              </w:rPr>
            </w:pPr>
            <w:r w:rsidRPr="00DB3AFB">
              <w:rPr>
                <w:b/>
                <w:bCs/>
                <w:color w:val="FFFFFF" w:themeColor="background1"/>
                <w:sz w:val="16"/>
                <w:szCs w:val="16"/>
              </w:rPr>
              <w:t>(kV peak)</w:t>
            </w:r>
            <w:r w:rsidRPr="00DB3AFB">
              <w:rPr>
                <w:b/>
                <w:bCs/>
                <w:color w:val="FFFFFF" w:themeColor="background1"/>
                <w:sz w:val="16"/>
                <w:szCs w:val="16"/>
                <w:vertAlign w:val="superscript"/>
              </w:rPr>
              <w:t>2</w:t>
            </w:r>
          </w:p>
        </w:tc>
        <w:tc>
          <w:tcPr>
            <w:tcW w:w="2565" w:type="dxa"/>
            <w:gridSpan w:val="3"/>
            <w:tcBorders>
              <w:bottom w:val="single" w:sz="4" w:space="0" w:color="auto"/>
            </w:tcBorders>
            <w:shd w:val="clear" w:color="auto" w:fill="0A2F41" w:themeFill="accent1" w:themeFillShade="80"/>
            <w:vAlign w:val="center"/>
          </w:tcPr>
          <w:p w14:paraId="27553080" w14:textId="155F21BD" w:rsidR="00CE3D68" w:rsidRDefault="00DE7385">
            <w:pPr>
              <w:spacing w:after="0"/>
              <w:jc w:val="center"/>
              <w:rPr>
                <w:b/>
                <w:bCs/>
                <w:color w:val="FFFFFF" w:themeColor="background1"/>
                <w:sz w:val="16"/>
                <w:szCs w:val="16"/>
              </w:rPr>
            </w:pPr>
            <w:r w:rsidRPr="00DB3AFB">
              <w:rPr>
                <w:b/>
                <w:bCs/>
                <w:color w:val="FFFFFF" w:themeColor="background1"/>
                <w:sz w:val="16"/>
                <w:szCs w:val="16"/>
              </w:rPr>
              <w:t>Rated switching impulse withstand voltage</w:t>
            </w:r>
          </w:p>
          <w:p w14:paraId="3E1509D4" w14:textId="7D9E0920" w:rsidR="00DE7385" w:rsidRPr="00DB3AFB" w:rsidRDefault="00DE7385" w:rsidP="002331B5">
            <w:pPr>
              <w:spacing w:after="0"/>
              <w:jc w:val="center"/>
              <w:rPr>
                <w:b/>
                <w:bCs/>
                <w:color w:val="FFFFFF" w:themeColor="background1"/>
                <w:sz w:val="16"/>
                <w:szCs w:val="16"/>
              </w:rPr>
            </w:pPr>
            <w:r w:rsidRPr="00DB3AFB">
              <w:rPr>
                <w:b/>
                <w:bCs/>
                <w:color w:val="FFFFFF" w:themeColor="background1"/>
                <w:sz w:val="16"/>
                <w:szCs w:val="16"/>
              </w:rPr>
              <w:t>(kV peak)</w:t>
            </w:r>
            <w:r w:rsidRPr="00DB3AFB">
              <w:rPr>
                <w:b/>
                <w:bCs/>
                <w:color w:val="FFFFFF" w:themeColor="background1"/>
                <w:sz w:val="16"/>
                <w:szCs w:val="16"/>
                <w:vertAlign w:val="superscript"/>
              </w:rPr>
              <w:t>3</w:t>
            </w:r>
          </w:p>
        </w:tc>
        <w:tc>
          <w:tcPr>
            <w:tcW w:w="2677" w:type="dxa"/>
            <w:gridSpan w:val="3"/>
            <w:tcBorders>
              <w:bottom w:val="single" w:sz="4" w:space="0" w:color="auto"/>
            </w:tcBorders>
            <w:shd w:val="clear" w:color="auto" w:fill="0A2F41" w:themeFill="accent1" w:themeFillShade="80"/>
            <w:vAlign w:val="center"/>
          </w:tcPr>
          <w:p w14:paraId="4826D40B" w14:textId="77777777" w:rsidR="00DE7385" w:rsidRDefault="00DE7385">
            <w:pPr>
              <w:spacing w:after="0"/>
              <w:jc w:val="center"/>
              <w:rPr>
                <w:b/>
                <w:bCs/>
                <w:color w:val="FFFFFF" w:themeColor="background1"/>
                <w:sz w:val="16"/>
                <w:szCs w:val="16"/>
              </w:rPr>
            </w:pPr>
            <w:r w:rsidRPr="00DB3AFB">
              <w:rPr>
                <w:b/>
                <w:bCs/>
                <w:color w:val="FFFFFF" w:themeColor="background1"/>
                <w:sz w:val="16"/>
                <w:szCs w:val="16"/>
              </w:rPr>
              <w:t>Rated lightning impulse</w:t>
            </w:r>
          </w:p>
          <w:p w14:paraId="757768F5" w14:textId="32D11D0B" w:rsidR="000200EC" w:rsidRDefault="00DE7385" w:rsidP="00A078FC">
            <w:pPr>
              <w:spacing w:after="0"/>
              <w:jc w:val="center"/>
              <w:rPr>
                <w:b/>
                <w:bCs/>
                <w:color w:val="FFFFFF" w:themeColor="background1"/>
                <w:sz w:val="16"/>
                <w:szCs w:val="16"/>
              </w:rPr>
            </w:pPr>
            <w:r w:rsidRPr="00DB3AFB">
              <w:rPr>
                <w:b/>
                <w:bCs/>
                <w:color w:val="FFFFFF" w:themeColor="background1"/>
                <w:sz w:val="16"/>
                <w:szCs w:val="16"/>
              </w:rPr>
              <w:t>withstand voltage</w:t>
            </w:r>
          </w:p>
          <w:p w14:paraId="14A19585" w14:textId="1EAD3282" w:rsidR="00DE7385" w:rsidRPr="00DB3AFB" w:rsidRDefault="00DE7385" w:rsidP="002331B5">
            <w:pPr>
              <w:spacing w:after="0"/>
              <w:jc w:val="center"/>
              <w:rPr>
                <w:b/>
                <w:bCs/>
                <w:color w:val="FFFFFF" w:themeColor="background1"/>
                <w:sz w:val="16"/>
                <w:szCs w:val="16"/>
              </w:rPr>
            </w:pPr>
            <w:r w:rsidRPr="00DB3AFB">
              <w:rPr>
                <w:b/>
                <w:bCs/>
                <w:color w:val="FFFFFF" w:themeColor="background1"/>
                <w:sz w:val="16"/>
                <w:szCs w:val="16"/>
              </w:rPr>
              <w:t>(kV peak)</w:t>
            </w:r>
            <w:r w:rsidRPr="00DB3AFB">
              <w:rPr>
                <w:b/>
                <w:bCs/>
                <w:color w:val="FFFFFF" w:themeColor="background1"/>
                <w:sz w:val="16"/>
                <w:szCs w:val="16"/>
                <w:vertAlign w:val="superscript"/>
              </w:rPr>
              <w:t>4</w:t>
            </w:r>
          </w:p>
        </w:tc>
      </w:tr>
      <w:tr w:rsidR="00DE7385" w:rsidRPr="00DB3AFB" w14:paraId="59CB84F9" w14:textId="77777777" w:rsidTr="00255860">
        <w:trPr>
          <w:jc w:val="center"/>
        </w:trPr>
        <w:tc>
          <w:tcPr>
            <w:tcW w:w="988" w:type="dxa"/>
            <w:vMerge/>
            <w:shd w:val="clear" w:color="auto" w:fill="0A2F41" w:themeFill="accent1" w:themeFillShade="80"/>
            <w:vAlign w:val="center"/>
          </w:tcPr>
          <w:p w14:paraId="7A8DAC17" w14:textId="77777777" w:rsidR="00DE7385" w:rsidRPr="00DB3AFB" w:rsidRDefault="00DE7385" w:rsidP="00B76A0F">
            <w:pPr>
              <w:jc w:val="center"/>
              <w:rPr>
                <w:b/>
                <w:bCs/>
                <w:sz w:val="16"/>
                <w:szCs w:val="16"/>
              </w:rPr>
            </w:pPr>
          </w:p>
        </w:tc>
        <w:tc>
          <w:tcPr>
            <w:tcW w:w="866" w:type="dxa"/>
            <w:shd w:val="clear" w:color="auto" w:fill="83CAEB" w:themeFill="accent1" w:themeFillTint="66"/>
            <w:vAlign w:val="center"/>
          </w:tcPr>
          <w:p w14:paraId="280FEEA2" w14:textId="77777777" w:rsidR="00DE7385" w:rsidRPr="00DB3AFB" w:rsidRDefault="00DE7385" w:rsidP="002331B5">
            <w:pPr>
              <w:spacing w:after="0" w:line="240" w:lineRule="auto"/>
              <w:jc w:val="center"/>
              <w:rPr>
                <w:b/>
                <w:bCs/>
                <w:sz w:val="16"/>
                <w:szCs w:val="16"/>
              </w:rPr>
            </w:pPr>
            <w:r w:rsidRPr="00DB3AFB">
              <w:rPr>
                <w:b/>
                <w:bCs/>
                <w:sz w:val="16"/>
                <w:szCs w:val="16"/>
              </w:rPr>
              <w:t>Common value/ phase to earth &amp; between phases</w:t>
            </w:r>
          </w:p>
        </w:tc>
        <w:tc>
          <w:tcPr>
            <w:tcW w:w="877" w:type="dxa"/>
            <w:shd w:val="clear" w:color="auto" w:fill="83CAEB" w:themeFill="accent1" w:themeFillTint="66"/>
            <w:vAlign w:val="center"/>
          </w:tcPr>
          <w:p w14:paraId="0642957F" w14:textId="77777777" w:rsidR="00DE7385" w:rsidRPr="00DB3AFB" w:rsidRDefault="00DE7385" w:rsidP="002331B5">
            <w:pPr>
              <w:spacing w:after="0" w:line="240" w:lineRule="auto"/>
              <w:jc w:val="center"/>
              <w:rPr>
                <w:b/>
                <w:bCs/>
                <w:sz w:val="16"/>
                <w:szCs w:val="16"/>
              </w:rPr>
            </w:pPr>
            <w:r w:rsidRPr="00DB3AFB">
              <w:rPr>
                <w:b/>
                <w:bCs/>
                <w:sz w:val="16"/>
                <w:szCs w:val="16"/>
              </w:rPr>
              <w:t>Across open switching device</w:t>
            </w:r>
          </w:p>
        </w:tc>
        <w:tc>
          <w:tcPr>
            <w:tcW w:w="814" w:type="dxa"/>
            <w:shd w:val="clear" w:color="auto" w:fill="83CAEB" w:themeFill="accent1" w:themeFillTint="66"/>
            <w:vAlign w:val="center"/>
          </w:tcPr>
          <w:p w14:paraId="436DD80B" w14:textId="77777777" w:rsidR="00DE7385" w:rsidRPr="00DB3AFB" w:rsidRDefault="00DE7385" w:rsidP="002331B5">
            <w:pPr>
              <w:spacing w:after="0" w:line="240" w:lineRule="auto"/>
              <w:jc w:val="center"/>
              <w:rPr>
                <w:b/>
                <w:bCs/>
                <w:sz w:val="16"/>
                <w:szCs w:val="16"/>
              </w:rPr>
            </w:pPr>
            <w:r w:rsidRPr="00DB3AFB">
              <w:rPr>
                <w:b/>
                <w:bCs/>
                <w:sz w:val="16"/>
                <w:szCs w:val="16"/>
              </w:rPr>
              <w:t>Across the isolating distance</w:t>
            </w:r>
          </w:p>
        </w:tc>
        <w:tc>
          <w:tcPr>
            <w:tcW w:w="845" w:type="dxa"/>
            <w:shd w:val="clear" w:color="auto" w:fill="83CAEB" w:themeFill="accent1" w:themeFillTint="66"/>
            <w:vAlign w:val="center"/>
          </w:tcPr>
          <w:p w14:paraId="6805EC98" w14:textId="77777777" w:rsidR="00DE7385" w:rsidRPr="00DB3AFB" w:rsidRDefault="00DE7385" w:rsidP="002331B5">
            <w:pPr>
              <w:spacing w:after="0" w:line="240" w:lineRule="auto"/>
              <w:jc w:val="center"/>
              <w:rPr>
                <w:b/>
                <w:bCs/>
                <w:sz w:val="16"/>
                <w:szCs w:val="16"/>
              </w:rPr>
            </w:pPr>
            <w:r w:rsidRPr="00DB3AFB">
              <w:rPr>
                <w:b/>
                <w:bCs/>
                <w:sz w:val="16"/>
                <w:szCs w:val="16"/>
              </w:rPr>
              <w:t>Phase to earth</w:t>
            </w:r>
          </w:p>
        </w:tc>
        <w:tc>
          <w:tcPr>
            <w:tcW w:w="840" w:type="dxa"/>
            <w:shd w:val="clear" w:color="auto" w:fill="83CAEB" w:themeFill="accent1" w:themeFillTint="66"/>
            <w:vAlign w:val="center"/>
          </w:tcPr>
          <w:p w14:paraId="465271D0" w14:textId="77777777" w:rsidR="00DE7385" w:rsidRPr="00DB3AFB" w:rsidRDefault="00DE7385" w:rsidP="002331B5">
            <w:pPr>
              <w:spacing w:after="0" w:line="240" w:lineRule="auto"/>
              <w:jc w:val="center"/>
              <w:rPr>
                <w:b/>
                <w:bCs/>
                <w:sz w:val="16"/>
                <w:szCs w:val="16"/>
              </w:rPr>
            </w:pPr>
            <w:r w:rsidRPr="00DB3AFB">
              <w:rPr>
                <w:b/>
                <w:bCs/>
                <w:sz w:val="16"/>
                <w:szCs w:val="16"/>
              </w:rPr>
              <w:t>Between Phases</w:t>
            </w:r>
          </w:p>
        </w:tc>
        <w:tc>
          <w:tcPr>
            <w:tcW w:w="880" w:type="dxa"/>
            <w:shd w:val="clear" w:color="auto" w:fill="83CAEB" w:themeFill="accent1" w:themeFillTint="66"/>
            <w:vAlign w:val="center"/>
          </w:tcPr>
          <w:p w14:paraId="63E5164C" w14:textId="77777777" w:rsidR="00DE7385" w:rsidRPr="00DB3AFB" w:rsidRDefault="00DE7385" w:rsidP="002331B5">
            <w:pPr>
              <w:spacing w:after="0" w:line="240" w:lineRule="auto"/>
              <w:jc w:val="center"/>
              <w:rPr>
                <w:b/>
                <w:bCs/>
                <w:sz w:val="16"/>
                <w:szCs w:val="16"/>
              </w:rPr>
            </w:pPr>
            <w:r w:rsidRPr="00DB3AFB">
              <w:rPr>
                <w:b/>
                <w:bCs/>
                <w:sz w:val="16"/>
                <w:szCs w:val="16"/>
              </w:rPr>
              <w:t>Across open switching device and/or isolating distance</w:t>
            </w:r>
          </w:p>
        </w:tc>
        <w:tc>
          <w:tcPr>
            <w:tcW w:w="866" w:type="dxa"/>
            <w:shd w:val="clear" w:color="auto" w:fill="83CAEB" w:themeFill="accent1" w:themeFillTint="66"/>
            <w:vAlign w:val="center"/>
          </w:tcPr>
          <w:p w14:paraId="6695445D" w14:textId="77777777" w:rsidR="00DE7385" w:rsidRPr="00DB3AFB" w:rsidRDefault="00DE7385" w:rsidP="002331B5">
            <w:pPr>
              <w:spacing w:after="0" w:line="240" w:lineRule="auto"/>
              <w:jc w:val="center"/>
              <w:rPr>
                <w:b/>
                <w:bCs/>
                <w:sz w:val="16"/>
                <w:szCs w:val="16"/>
              </w:rPr>
            </w:pPr>
            <w:r w:rsidRPr="00DB3AFB">
              <w:rPr>
                <w:b/>
                <w:bCs/>
                <w:sz w:val="16"/>
                <w:szCs w:val="16"/>
              </w:rPr>
              <w:t>Common value/ phase to earth &amp; between phases</w:t>
            </w:r>
          </w:p>
        </w:tc>
        <w:tc>
          <w:tcPr>
            <w:tcW w:w="877" w:type="dxa"/>
            <w:shd w:val="clear" w:color="auto" w:fill="83CAEB" w:themeFill="accent1" w:themeFillTint="66"/>
            <w:vAlign w:val="center"/>
          </w:tcPr>
          <w:p w14:paraId="076C8D10" w14:textId="77777777" w:rsidR="00DE7385" w:rsidRPr="00DB3AFB" w:rsidRDefault="00DE7385" w:rsidP="002331B5">
            <w:pPr>
              <w:spacing w:after="0" w:line="240" w:lineRule="auto"/>
              <w:jc w:val="center"/>
              <w:rPr>
                <w:b/>
                <w:bCs/>
                <w:sz w:val="16"/>
                <w:szCs w:val="16"/>
              </w:rPr>
            </w:pPr>
            <w:r w:rsidRPr="00DB3AFB">
              <w:rPr>
                <w:b/>
                <w:bCs/>
                <w:sz w:val="16"/>
                <w:szCs w:val="16"/>
              </w:rPr>
              <w:t>Across open switching device</w:t>
            </w:r>
          </w:p>
        </w:tc>
        <w:tc>
          <w:tcPr>
            <w:tcW w:w="934" w:type="dxa"/>
            <w:shd w:val="clear" w:color="auto" w:fill="83CAEB" w:themeFill="accent1" w:themeFillTint="66"/>
            <w:vAlign w:val="center"/>
          </w:tcPr>
          <w:p w14:paraId="6A6C5A27" w14:textId="77777777" w:rsidR="00DE7385" w:rsidRPr="00DB3AFB" w:rsidRDefault="00DE7385" w:rsidP="002331B5">
            <w:pPr>
              <w:spacing w:after="0" w:line="240" w:lineRule="auto"/>
              <w:jc w:val="center"/>
              <w:rPr>
                <w:b/>
                <w:bCs/>
                <w:sz w:val="16"/>
                <w:szCs w:val="16"/>
              </w:rPr>
            </w:pPr>
            <w:r w:rsidRPr="00DB3AFB">
              <w:rPr>
                <w:b/>
                <w:bCs/>
                <w:sz w:val="16"/>
                <w:szCs w:val="16"/>
              </w:rPr>
              <w:t>Across the isolating distance</w:t>
            </w:r>
          </w:p>
        </w:tc>
      </w:tr>
      <w:tr w:rsidR="00DE7385" w:rsidRPr="00DB3AFB" w14:paraId="669EF709" w14:textId="77777777" w:rsidTr="00255860">
        <w:trPr>
          <w:jc w:val="center"/>
        </w:trPr>
        <w:tc>
          <w:tcPr>
            <w:tcW w:w="988" w:type="dxa"/>
            <w:shd w:val="clear" w:color="auto" w:fill="auto"/>
            <w:vAlign w:val="center"/>
          </w:tcPr>
          <w:p w14:paraId="6FB9397E" w14:textId="77777777" w:rsidR="00DE7385" w:rsidRPr="00DB3AFB" w:rsidRDefault="00DE7385" w:rsidP="00B76A0F">
            <w:pPr>
              <w:jc w:val="center"/>
              <w:rPr>
                <w:sz w:val="16"/>
                <w:szCs w:val="16"/>
              </w:rPr>
            </w:pPr>
            <w:r w:rsidRPr="00DB3AFB">
              <w:rPr>
                <w:sz w:val="16"/>
                <w:szCs w:val="16"/>
              </w:rPr>
              <w:t>400</w:t>
            </w:r>
          </w:p>
        </w:tc>
        <w:tc>
          <w:tcPr>
            <w:tcW w:w="866" w:type="dxa"/>
            <w:shd w:val="clear" w:color="auto" w:fill="auto"/>
            <w:vAlign w:val="center"/>
          </w:tcPr>
          <w:p w14:paraId="2FDF8C56" w14:textId="77777777" w:rsidR="00DE7385" w:rsidRPr="00DB3AFB" w:rsidRDefault="00DE7385" w:rsidP="002331B5">
            <w:pPr>
              <w:spacing w:afterLines="60" w:after="144"/>
              <w:jc w:val="center"/>
              <w:rPr>
                <w:sz w:val="16"/>
                <w:szCs w:val="16"/>
              </w:rPr>
            </w:pPr>
            <w:r w:rsidRPr="00DB3AFB">
              <w:rPr>
                <w:sz w:val="16"/>
                <w:szCs w:val="16"/>
              </w:rPr>
              <w:t>520</w:t>
            </w:r>
          </w:p>
        </w:tc>
        <w:tc>
          <w:tcPr>
            <w:tcW w:w="877" w:type="dxa"/>
            <w:shd w:val="clear" w:color="auto" w:fill="auto"/>
            <w:vAlign w:val="center"/>
          </w:tcPr>
          <w:p w14:paraId="2E1798EF" w14:textId="77777777" w:rsidR="00DE7385" w:rsidRPr="00DB3AFB" w:rsidRDefault="00DE7385" w:rsidP="002331B5">
            <w:pPr>
              <w:spacing w:afterLines="60" w:after="144"/>
              <w:jc w:val="center"/>
              <w:rPr>
                <w:sz w:val="16"/>
                <w:szCs w:val="16"/>
              </w:rPr>
            </w:pPr>
            <w:r w:rsidRPr="00DB3AFB">
              <w:rPr>
                <w:sz w:val="16"/>
                <w:szCs w:val="16"/>
              </w:rPr>
              <w:t>610</w:t>
            </w:r>
          </w:p>
        </w:tc>
        <w:tc>
          <w:tcPr>
            <w:tcW w:w="814" w:type="dxa"/>
            <w:shd w:val="clear" w:color="auto" w:fill="auto"/>
            <w:vAlign w:val="center"/>
          </w:tcPr>
          <w:p w14:paraId="5A52CC8F" w14:textId="77777777" w:rsidR="00DE7385" w:rsidRPr="00DB3AFB" w:rsidRDefault="00DE7385" w:rsidP="002331B5">
            <w:pPr>
              <w:spacing w:afterLines="60" w:after="144"/>
              <w:jc w:val="center"/>
              <w:rPr>
                <w:sz w:val="16"/>
                <w:szCs w:val="16"/>
              </w:rPr>
            </w:pPr>
            <w:r w:rsidRPr="00DB3AFB">
              <w:rPr>
                <w:sz w:val="16"/>
                <w:szCs w:val="16"/>
              </w:rPr>
              <w:t>610</w:t>
            </w:r>
          </w:p>
        </w:tc>
        <w:tc>
          <w:tcPr>
            <w:tcW w:w="845" w:type="dxa"/>
            <w:vAlign w:val="center"/>
          </w:tcPr>
          <w:p w14:paraId="357E6B95" w14:textId="77777777" w:rsidR="00DE7385" w:rsidRPr="00DB3AFB" w:rsidRDefault="00DE7385" w:rsidP="002331B5">
            <w:pPr>
              <w:spacing w:afterLines="60" w:after="144"/>
              <w:jc w:val="center"/>
              <w:rPr>
                <w:sz w:val="16"/>
                <w:szCs w:val="16"/>
              </w:rPr>
            </w:pPr>
            <w:r w:rsidRPr="00DB3AFB">
              <w:rPr>
                <w:sz w:val="16"/>
                <w:szCs w:val="16"/>
              </w:rPr>
              <w:t>1050</w:t>
            </w:r>
          </w:p>
        </w:tc>
        <w:tc>
          <w:tcPr>
            <w:tcW w:w="840" w:type="dxa"/>
            <w:vAlign w:val="center"/>
          </w:tcPr>
          <w:p w14:paraId="4DF2009B" w14:textId="77777777" w:rsidR="00DE7385" w:rsidRPr="00DB3AFB" w:rsidRDefault="00DE7385" w:rsidP="002331B5">
            <w:pPr>
              <w:spacing w:afterLines="60" w:after="144"/>
              <w:jc w:val="center"/>
              <w:rPr>
                <w:sz w:val="16"/>
                <w:szCs w:val="16"/>
              </w:rPr>
            </w:pPr>
            <w:r w:rsidRPr="00DB3AFB">
              <w:rPr>
                <w:sz w:val="16"/>
                <w:szCs w:val="16"/>
              </w:rPr>
              <w:t>1575</w:t>
            </w:r>
          </w:p>
        </w:tc>
        <w:tc>
          <w:tcPr>
            <w:tcW w:w="880" w:type="dxa"/>
            <w:vAlign w:val="center"/>
          </w:tcPr>
          <w:p w14:paraId="580E0D1A" w14:textId="77777777" w:rsidR="00DE7385" w:rsidRPr="00DB3AFB" w:rsidRDefault="00DE7385" w:rsidP="002331B5">
            <w:pPr>
              <w:spacing w:afterLines="60" w:after="144"/>
              <w:jc w:val="center"/>
              <w:rPr>
                <w:sz w:val="16"/>
                <w:szCs w:val="16"/>
              </w:rPr>
            </w:pPr>
            <w:r w:rsidRPr="00DB3AFB">
              <w:rPr>
                <w:sz w:val="16"/>
                <w:szCs w:val="16"/>
              </w:rPr>
              <w:t>900 (+345)</w:t>
            </w:r>
            <w:r w:rsidRPr="00DB3AFB">
              <w:rPr>
                <w:sz w:val="16"/>
                <w:szCs w:val="16"/>
                <w:vertAlign w:val="superscript"/>
              </w:rPr>
              <w:t>1</w:t>
            </w:r>
          </w:p>
        </w:tc>
        <w:tc>
          <w:tcPr>
            <w:tcW w:w="866" w:type="dxa"/>
            <w:vAlign w:val="center"/>
          </w:tcPr>
          <w:p w14:paraId="2E1993A2" w14:textId="77777777" w:rsidR="00DE7385" w:rsidRPr="00DB3AFB" w:rsidRDefault="00DE7385" w:rsidP="002331B5">
            <w:pPr>
              <w:spacing w:afterLines="60" w:after="144"/>
              <w:jc w:val="center"/>
              <w:rPr>
                <w:sz w:val="16"/>
                <w:szCs w:val="16"/>
              </w:rPr>
            </w:pPr>
            <w:r w:rsidRPr="00DB3AFB">
              <w:rPr>
                <w:sz w:val="16"/>
                <w:szCs w:val="16"/>
              </w:rPr>
              <w:t>1425</w:t>
            </w:r>
          </w:p>
        </w:tc>
        <w:tc>
          <w:tcPr>
            <w:tcW w:w="877" w:type="dxa"/>
            <w:vAlign w:val="center"/>
          </w:tcPr>
          <w:p w14:paraId="26418AFD" w14:textId="77777777" w:rsidR="00DE7385" w:rsidRPr="00DB3AFB" w:rsidRDefault="00DE7385" w:rsidP="002331B5">
            <w:pPr>
              <w:spacing w:afterLines="60" w:after="144"/>
              <w:jc w:val="center"/>
              <w:rPr>
                <w:sz w:val="16"/>
                <w:szCs w:val="16"/>
              </w:rPr>
            </w:pPr>
            <w:r w:rsidRPr="00DB3AFB">
              <w:rPr>
                <w:sz w:val="16"/>
                <w:szCs w:val="16"/>
              </w:rPr>
              <w:t>1425 (+240)</w:t>
            </w:r>
            <w:r w:rsidRPr="00DB3AFB">
              <w:rPr>
                <w:sz w:val="16"/>
                <w:szCs w:val="16"/>
                <w:vertAlign w:val="superscript"/>
              </w:rPr>
              <w:t>1</w:t>
            </w:r>
          </w:p>
        </w:tc>
        <w:tc>
          <w:tcPr>
            <w:tcW w:w="934" w:type="dxa"/>
            <w:vAlign w:val="center"/>
          </w:tcPr>
          <w:p w14:paraId="3B7DDD48" w14:textId="77777777" w:rsidR="00DE7385" w:rsidRPr="00DB3AFB" w:rsidRDefault="00DE7385" w:rsidP="002331B5">
            <w:pPr>
              <w:spacing w:afterLines="60" w:after="144"/>
              <w:jc w:val="center"/>
              <w:rPr>
                <w:sz w:val="16"/>
                <w:szCs w:val="16"/>
              </w:rPr>
            </w:pPr>
            <w:r w:rsidRPr="00DB3AFB">
              <w:rPr>
                <w:sz w:val="16"/>
                <w:szCs w:val="16"/>
              </w:rPr>
              <w:t>1425 (+240)</w:t>
            </w:r>
            <w:r w:rsidRPr="00DB3AFB">
              <w:rPr>
                <w:sz w:val="16"/>
                <w:szCs w:val="16"/>
                <w:vertAlign w:val="superscript"/>
              </w:rPr>
              <w:t>1</w:t>
            </w:r>
          </w:p>
        </w:tc>
      </w:tr>
      <w:tr w:rsidR="00DE7385" w:rsidRPr="00DB3AFB" w14:paraId="256BDB4D" w14:textId="77777777" w:rsidTr="00255860">
        <w:trPr>
          <w:jc w:val="center"/>
        </w:trPr>
        <w:tc>
          <w:tcPr>
            <w:tcW w:w="988" w:type="dxa"/>
            <w:shd w:val="clear" w:color="auto" w:fill="auto"/>
            <w:vAlign w:val="center"/>
          </w:tcPr>
          <w:p w14:paraId="7B77F2FA" w14:textId="77777777" w:rsidR="00DE7385" w:rsidRPr="00DB3AFB" w:rsidRDefault="00DE7385" w:rsidP="00B76A0F">
            <w:pPr>
              <w:jc w:val="center"/>
              <w:rPr>
                <w:sz w:val="16"/>
                <w:szCs w:val="16"/>
              </w:rPr>
            </w:pPr>
            <w:r w:rsidRPr="00DB3AFB">
              <w:rPr>
                <w:sz w:val="16"/>
                <w:szCs w:val="16"/>
              </w:rPr>
              <w:t>275</w:t>
            </w:r>
          </w:p>
        </w:tc>
        <w:tc>
          <w:tcPr>
            <w:tcW w:w="866" w:type="dxa"/>
            <w:shd w:val="clear" w:color="auto" w:fill="auto"/>
            <w:vAlign w:val="center"/>
          </w:tcPr>
          <w:p w14:paraId="43B15170" w14:textId="77777777" w:rsidR="00DE7385" w:rsidRPr="00DB3AFB" w:rsidRDefault="00DE7385" w:rsidP="002331B5">
            <w:pPr>
              <w:spacing w:afterLines="60" w:after="144"/>
              <w:jc w:val="center"/>
              <w:rPr>
                <w:sz w:val="16"/>
                <w:szCs w:val="16"/>
              </w:rPr>
            </w:pPr>
            <w:r w:rsidRPr="00DB3AFB">
              <w:rPr>
                <w:sz w:val="16"/>
                <w:szCs w:val="16"/>
              </w:rPr>
              <w:t>395</w:t>
            </w:r>
          </w:p>
        </w:tc>
        <w:tc>
          <w:tcPr>
            <w:tcW w:w="877" w:type="dxa"/>
            <w:shd w:val="clear" w:color="auto" w:fill="auto"/>
            <w:vAlign w:val="center"/>
          </w:tcPr>
          <w:p w14:paraId="048E0FD5" w14:textId="77777777" w:rsidR="00DE7385" w:rsidRPr="00DB3AFB" w:rsidRDefault="00DE7385" w:rsidP="002331B5">
            <w:pPr>
              <w:spacing w:afterLines="60" w:after="144"/>
              <w:jc w:val="center"/>
              <w:rPr>
                <w:sz w:val="16"/>
                <w:szCs w:val="16"/>
              </w:rPr>
            </w:pPr>
            <w:r w:rsidRPr="00DB3AFB">
              <w:rPr>
                <w:sz w:val="16"/>
                <w:szCs w:val="16"/>
              </w:rPr>
              <w:t>435</w:t>
            </w:r>
          </w:p>
        </w:tc>
        <w:tc>
          <w:tcPr>
            <w:tcW w:w="814" w:type="dxa"/>
            <w:vAlign w:val="center"/>
          </w:tcPr>
          <w:p w14:paraId="5901FF32" w14:textId="77777777" w:rsidR="00DE7385" w:rsidRPr="00DB3AFB" w:rsidRDefault="00DE7385" w:rsidP="002331B5">
            <w:pPr>
              <w:spacing w:afterLines="60" w:after="144"/>
              <w:jc w:val="center"/>
              <w:rPr>
                <w:sz w:val="16"/>
                <w:szCs w:val="16"/>
              </w:rPr>
            </w:pPr>
            <w:r w:rsidRPr="00DB3AFB">
              <w:rPr>
                <w:sz w:val="16"/>
                <w:szCs w:val="16"/>
              </w:rPr>
              <w:t>435</w:t>
            </w:r>
          </w:p>
        </w:tc>
        <w:tc>
          <w:tcPr>
            <w:tcW w:w="845" w:type="dxa"/>
            <w:vAlign w:val="center"/>
          </w:tcPr>
          <w:p w14:paraId="3CA8106F" w14:textId="77777777" w:rsidR="00DE7385" w:rsidRPr="00DB3AFB" w:rsidRDefault="00DE7385" w:rsidP="002331B5">
            <w:pPr>
              <w:spacing w:afterLines="60" w:after="144"/>
              <w:jc w:val="center"/>
              <w:rPr>
                <w:sz w:val="16"/>
                <w:szCs w:val="16"/>
              </w:rPr>
            </w:pPr>
            <w:r w:rsidRPr="00DB3AFB">
              <w:rPr>
                <w:sz w:val="16"/>
                <w:szCs w:val="16"/>
              </w:rPr>
              <w:t>850</w:t>
            </w:r>
          </w:p>
        </w:tc>
        <w:tc>
          <w:tcPr>
            <w:tcW w:w="840" w:type="dxa"/>
            <w:vAlign w:val="center"/>
          </w:tcPr>
          <w:p w14:paraId="168B420D" w14:textId="77777777" w:rsidR="00DE7385" w:rsidRPr="00DB3AFB" w:rsidRDefault="00DE7385" w:rsidP="002331B5">
            <w:pPr>
              <w:spacing w:afterLines="60" w:after="144"/>
              <w:jc w:val="center"/>
              <w:rPr>
                <w:sz w:val="16"/>
                <w:szCs w:val="16"/>
              </w:rPr>
            </w:pPr>
            <w:r w:rsidRPr="00DB3AFB">
              <w:rPr>
                <w:sz w:val="16"/>
                <w:szCs w:val="16"/>
              </w:rPr>
              <w:t>1275</w:t>
            </w:r>
          </w:p>
        </w:tc>
        <w:tc>
          <w:tcPr>
            <w:tcW w:w="880" w:type="dxa"/>
            <w:vAlign w:val="center"/>
          </w:tcPr>
          <w:p w14:paraId="7771AA63" w14:textId="77777777" w:rsidR="00DE7385" w:rsidRPr="00DB3AFB" w:rsidRDefault="00DE7385" w:rsidP="002331B5">
            <w:pPr>
              <w:spacing w:afterLines="60" w:after="144"/>
              <w:jc w:val="center"/>
              <w:rPr>
                <w:sz w:val="16"/>
                <w:szCs w:val="16"/>
              </w:rPr>
            </w:pPr>
            <w:r w:rsidRPr="00DB3AFB">
              <w:rPr>
                <w:sz w:val="16"/>
                <w:szCs w:val="16"/>
              </w:rPr>
              <w:t>700 (+245)</w:t>
            </w:r>
            <w:r w:rsidRPr="00DB3AFB">
              <w:rPr>
                <w:sz w:val="16"/>
                <w:szCs w:val="16"/>
                <w:vertAlign w:val="superscript"/>
              </w:rPr>
              <w:t>1</w:t>
            </w:r>
          </w:p>
        </w:tc>
        <w:tc>
          <w:tcPr>
            <w:tcW w:w="866" w:type="dxa"/>
            <w:vAlign w:val="center"/>
          </w:tcPr>
          <w:p w14:paraId="5EA2849C" w14:textId="77777777" w:rsidR="00DE7385" w:rsidRPr="00DB3AFB" w:rsidRDefault="00DE7385" w:rsidP="002331B5">
            <w:pPr>
              <w:spacing w:afterLines="60" w:after="144"/>
              <w:jc w:val="center"/>
              <w:rPr>
                <w:sz w:val="16"/>
                <w:szCs w:val="16"/>
              </w:rPr>
            </w:pPr>
            <w:r w:rsidRPr="00DB3AFB">
              <w:rPr>
                <w:sz w:val="16"/>
                <w:szCs w:val="16"/>
              </w:rPr>
              <w:t>1050</w:t>
            </w:r>
          </w:p>
        </w:tc>
        <w:tc>
          <w:tcPr>
            <w:tcW w:w="877" w:type="dxa"/>
            <w:vAlign w:val="center"/>
          </w:tcPr>
          <w:p w14:paraId="1BC63D33" w14:textId="77777777" w:rsidR="00DE7385" w:rsidRPr="00DB3AFB" w:rsidRDefault="00DE7385" w:rsidP="002331B5">
            <w:pPr>
              <w:spacing w:afterLines="60" w:after="144"/>
              <w:jc w:val="center"/>
              <w:rPr>
                <w:sz w:val="16"/>
                <w:szCs w:val="16"/>
              </w:rPr>
            </w:pPr>
            <w:r w:rsidRPr="00DB3AFB">
              <w:rPr>
                <w:sz w:val="16"/>
                <w:szCs w:val="16"/>
              </w:rPr>
              <w:t>1050 (+170)</w:t>
            </w:r>
            <w:r w:rsidRPr="00DB3AFB">
              <w:rPr>
                <w:sz w:val="16"/>
                <w:szCs w:val="16"/>
                <w:vertAlign w:val="superscript"/>
              </w:rPr>
              <w:t>1</w:t>
            </w:r>
          </w:p>
        </w:tc>
        <w:tc>
          <w:tcPr>
            <w:tcW w:w="934" w:type="dxa"/>
            <w:vAlign w:val="center"/>
          </w:tcPr>
          <w:p w14:paraId="1F268FEB" w14:textId="77777777" w:rsidR="00DE7385" w:rsidRPr="00DB3AFB" w:rsidRDefault="00DE7385" w:rsidP="002331B5">
            <w:pPr>
              <w:spacing w:afterLines="60" w:after="144"/>
              <w:jc w:val="center"/>
              <w:rPr>
                <w:sz w:val="16"/>
                <w:szCs w:val="16"/>
              </w:rPr>
            </w:pPr>
            <w:r w:rsidRPr="00DB3AFB">
              <w:rPr>
                <w:sz w:val="16"/>
                <w:szCs w:val="16"/>
              </w:rPr>
              <w:t>1050 (+170)</w:t>
            </w:r>
            <w:r w:rsidRPr="00DB3AFB">
              <w:rPr>
                <w:sz w:val="16"/>
                <w:szCs w:val="16"/>
                <w:vertAlign w:val="superscript"/>
              </w:rPr>
              <w:t>1</w:t>
            </w:r>
          </w:p>
        </w:tc>
      </w:tr>
      <w:tr w:rsidR="00DE7385" w:rsidRPr="00DB3AFB" w14:paraId="2B95EAAB" w14:textId="77777777" w:rsidTr="00255860">
        <w:trPr>
          <w:jc w:val="center"/>
        </w:trPr>
        <w:tc>
          <w:tcPr>
            <w:tcW w:w="988" w:type="dxa"/>
            <w:shd w:val="clear" w:color="auto" w:fill="auto"/>
            <w:vAlign w:val="center"/>
          </w:tcPr>
          <w:p w14:paraId="35C8E3E7" w14:textId="77777777" w:rsidR="00DE7385" w:rsidRPr="00DB3AFB" w:rsidRDefault="00DE7385" w:rsidP="00B76A0F">
            <w:pPr>
              <w:jc w:val="center"/>
              <w:rPr>
                <w:sz w:val="16"/>
                <w:szCs w:val="16"/>
              </w:rPr>
            </w:pPr>
            <w:r w:rsidRPr="00DB3AFB">
              <w:rPr>
                <w:sz w:val="16"/>
                <w:szCs w:val="16"/>
              </w:rPr>
              <w:lastRenderedPageBreak/>
              <w:t>220</w:t>
            </w:r>
          </w:p>
        </w:tc>
        <w:tc>
          <w:tcPr>
            <w:tcW w:w="866" w:type="dxa"/>
            <w:shd w:val="clear" w:color="auto" w:fill="auto"/>
            <w:vAlign w:val="center"/>
          </w:tcPr>
          <w:p w14:paraId="76DBE0F8" w14:textId="77777777" w:rsidR="00DE7385" w:rsidRPr="00DB3AFB" w:rsidRDefault="00DE7385" w:rsidP="002331B5">
            <w:pPr>
              <w:spacing w:afterLines="60" w:after="144"/>
              <w:jc w:val="center"/>
              <w:rPr>
                <w:sz w:val="16"/>
                <w:szCs w:val="16"/>
              </w:rPr>
            </w:pPr>
            <w:r w:rsidRPr="00DB3AFB">
              <w:rPr>
                <w:sz w:val="16"/>
                <w:szCs w:val="16"/>
              </w:rPr>
              <w:t>460</w:t>
            </w:r>
          </w:p>
        </w:tc>
        <w:tc>
          <w:tcPr>
            <w:tcW w:w="877" w:type="dxa"/>
            <w:shd w:val="clear" w:color="auto" w:fill="auto"/>
            <w:vAlign w:val="center"/>
          </w:tcPr>
          <w:p w14:paraId="6C5271F1" w14:textId="77777777" w:rsidR="00DE7385" w:rsidRPr="00DB3AFB" w:rsidRDefault="00DE7385" w:rsidP="002331B5">
            <w:pPr>
              <w:spacing w:afterLines="60" w:after="144"/>
              <w:jc w:val="center"/>
              <w:rPr>
                <w:sz w:val="16"/>
                <w:szCs w:val="16"/>
              </w:rPr>
            </w:pPr>
            <w:r w:rsidRPr="00DB3AFB">
              <w:rPr>
                <w:sz w:val="16"/>
                <w:szCs w:val="16"/>
              </w:rPr>
              <w:t>460</w:t>
            </w:r>
          </w:p>
        </w:tc>
        <w:tc>
          <w:tcPr>
            <w:tcW w:w="814" w:type="dxa"/>
            <w:shd w:val="clear" w:color="auto" w:fill="auto"/>
            <w:vAlign w:val="center"/>
          </w:tcPr>
          <w:p w14:paraId="31EA2177" w14:textId="77777777" w:rsidR="00DE7385" w:rsidRPr="00DB3AFB" w:rsidRDefault="00DE7385" w:rsidP="002331B5">
            <w:pPr>
              <w:spacing w:afterLines="60" w:after="144"/>
              <w:jc w:val="center"/>
              <w:rPr>
                <w:sz w:val="16"/>
                <w:szCs w:val="16"/>
              </w:rPr>
            </w:pPr>
            <w:r w:rsidRPr="00DB3AFB">
              <w:rPr>
                <w:sz w:val="16"/>
                <w:szCs w:val="16"/>
              </w:rPr>
              <w:t>530</w:t>
            </w:r>
          </w:p>
        </w:tc>
        <w:tc>
          <w:tcPr>
            <w:tcW w:w="845" w:type="dxa"/>
            <w:vAlign w:val="center"/>
          </w:tcPr>
          <w:p w14:paraId="7E128FE5" w14:textId="77777777" w:rsidR="00DE7385" w:rsidRPr="00DB3AFB" w:rsidRDefault="00DE7385" w:rsidP="002331B5">
            <w:pPr>
              <w:spacing w:afterLines="60" w:after="144"/>
              <w:jc w:val="center"/>
              <w:rPr>
                <w:sz w:val="16"/>
                <w:szCs w:val="16"/>
              </w:rPr>
            </w:pPr>
            <w:r w:rsidRPr="00DB3AFB">
              <w:rPr>
                <w:sz w:val="16"/>
                <w:szCs w:val="16"/>
              </w:rPr>
              <w:t>n/a</w:t>
            </w:r>
          </w:p>
        </w:tc>
        <w:tc>
          <w:tcPr>
            <w:tcW w:w="840" w:type="dxa"/>
            <w:vAlign w:val="center"/>
          </w:tcPr>
          <w:p w14:paraId="292730D7" w14:textId="77777777" w:rsidR="00DE7385" w:rsidRPr="00DB3AFB" w:rsidRDefault="00DE7385" w:rsidP="002331B5">
            <w:pPr>
              <w:spacing w:afterLines="60" w:after="144"/>
              <w:jc w:val="center"/>
            </w:pPr>
            <w:r w:rsidRPr="00DB3AFB">
              <w:rPr>
                <w:sz w:val="16"/>
                <w:szCs w:val="16"/>
              </w:rPr>
              <w:t>n/a</w:t>
            </w:r>
          </w:p>
        </w:tc>
        <w:tc>
          <w:tcPr>
            <w:tcW w:w="880" w:type="dxa"/>
            <w:vAlign w:val="center"/>
          </w:tcPr>
          <w:p w14:paraId="5F896A44" w14:textId="77777777" w:rsidR="00DE7385" w:rsidRPr="00DB3AFB" w:rsidRDefault="00DE7385" w:rsidP="002331B5">
            <w:pPr>
              <w:spacing w:afterLines="60" w:after="144"/>
              <w:jc w:val="center"/>
            </w:pPr>
            <w:r w:rsidRPr="00DB3AFB">
              <w:rPr>
                <w:sz w:val="16"/>
                <w:szCs w:val="16"/>
              </w:rPr>
              <w:t>n/a</w:t>
            </w:r>
          </w:p>
        </w:tc>
        <w:tc>
          <w:tcPr>
            <w:tcW w:w="866" w:type="dxa"/>
            <w:vAlign w:val="center"/>
          </w:tcPr>
          <w:p w14:paraId="35BE9B74" w14:textId="77777777" w:rsidR="00DE7385" w:rsidRPr="00DB3AFB" w:rsidRDefault="00DE7385" w:rsidP="002331B5">
            <w:pPr>
              <w:spacing w:afterLines="60" w:after="144"/>
              <w:jc w:val="center"/>
              <w:rPr>
                <w:sz w:val="16"/>
                <w:szCs w:val="16"/>
              </w:rPr>
            </w:pPr>
            <w:r>
              <w:rPr>
                <w:sz w:val="16"/>
                <w:szCs w:val="16"/>
              </w:rPr>
              <w:t>1050</w:t>
            </w:r>
          </w:p>
        </w:tc>
        <w:tc>
          <w:tcPr>
            <w:tcW w:w="877" w:type="dxa"/>
            <w:vAlign w:val="center"/>
          </w:tcPr>
          <w:p w14:paraId="6C5E886E" w14:textId="77777777" w:rsidR="00DE7385" w:rsidRPr="00DB3AFB" w:rsidRDefault="00DE7385" w:rsidP="002331B5">
            <w:pPr>
              <w:spacing w:afterLines="60" w:after="144"/>
              <w:jc w:val="center"/>
              <w:rPr>
                <w:sz w:val="16"/>
                <w:szCs w:val="16"/>
              </w:rPr>
            </w:pPr>
            <w:r>
              <w:rPr>
                <w:sz w:val="16"/>
                <w:szCs w:val="16"/>
              </w:rPr>
              <w:t>1050</w:t>
            </w:r>
          </w:p>
        </w:tc>
        <w:tc>
          <w:tcPr>
            <w:tcW w:w="934" w:type="dxa"/>
            <w:vAlign w:val="center"/>
          </w:tcPr>
          <w:p w14:paraId="01A4D542" w14:textId="77777777" w:rsidR="00DE7385" w:rsidRPr="00DB3AFB" w:rsidRDefault="00DE7385" w:rsidP="002331B5">
            <w:pPr>
              <w:spacing w:afterLines="60" w:after="144"/>
              <w:jc w:val="center"/>
              <w:rPr>
                <w:sz w:val="16"/>
                <w:szCs w:val="16"/>
              </w:rPr>
            </w:pPr>
            <w:r>
              <w:rPr>
                <w:sz w:val="16"/>
                <w:szCs w:val="16"/>
              </w:rPr>
              <w:t>1200</w:t>
            </w:r>
          </w:p>
        </w:tc>
      </w:tr>
      <w:tr w:rsidR="00DE7385" w:rsidRPr="00DB3AFB" w14:paraId="795A9649" w14:textId="77777777" w:rsidTr="00255860">
        <w:trPr>
          <w:jc w:val="center"/>
        </w:trPr>
        <w:tc>
          <w:tcPr>
            <w:tcW w:w="988" w:type="dxa"/>
            <w:shd w:val="clear" w:color="auto" w:fill="auto"/>
            <w:vAlign w:val="center"/>
          </w:tcPr>
          <w:p w14:paraId="3158639C" w14:textId="77777777" w:rsidR="00DE7385" w:rsidRPr="00DB3AFB" w:rsidRDefault="00DE7385" w:rsidP="00B76A0F">
            <w:pPr>
              <w:jc w:val="center"/>
              <w:rPr>
                <w:sz w:val="16"/>
                <w:szCs w:val="16"/>
              </w:rPr>
            </w:pPr>
            <w:r w:rsidRPr="00DB3AFB">
              <w:rPr>
                <w:sz w:val="16"/>
                <w:szCs w:val="16"/>
              </w:rPr>
              <w:t>132</w:t>
            </w:r>
          </w:p>
        </w:tc>
        <w:tc>
          <w:tcPr>
            <w:tcW w:w="866" w:type="dxa"/>
            <w:shd w:val="clear" w:color="auto" w:fill="auto"/>
            <w:vAlign w:val="center"/>
          </w:tcPr>
          <w:p w14:paraId="26F23393" w14:textId="77777777" w:rsidR="00DE7385" w:rsidRPr="00DB3AFB" w:rsidRDefault="00DE7385" w:rsidP="002331B5">
            <w:pPr>
              <w:spacing w:afterLines="60" w:after="144"/>
              <w:jc w:val="center"/>
              <w:rPr>
                <w:sz w:val="16"/>
                <w:szCs w:val="16"/>
              </w:rPr>
            </w:pPr>
            <w:r w:rsidRPr="00DB3AFB">
              <w:rPr>
                <w:sz w:val="16"/>
                <w:szCs w:val="16"/>
              </w:rPr>
              <w:t>275</w:t>
            </w:r>
          </w:p>
        </w:tc>
        <w:tc>
          <w:tcPr>
            <w:tcW w:w="877" w:type="dxa"/>
            <w:shd w:val="clear" w:color="auto" w:fill="auto"/>
            <w:vAlign w:val="center"/>
          </w:tcPr>
          <w:p w14:paraId="34B14CB5" w14:textId="77777777" w:rsidR="00DE7385" w:rsidRPr="00DB3AFB" w:rsidRDefault="00DE7385" w:rsidP="002331B5">
            <w:pPr>
              <w:spacing w:afterLines="60" w:after="144"/>
              <w:jc w:val="center"/>
              <w:rPr>
                <w:sz w:val="16"/>
                <w:szCs w:val="16"/>
              </w:rPr>
            </w:pPr>
            <w:r>
              <w:rPr>
                <w:sz w:val="16"/>
                <w:szCs w:val="16"/>
              </w:rPr>
              <w:t>315</w:t>
            </w:r>
          </w:p>
        </w:tc>
        <w:tc>
          <w:tcPr>
            <w:tcW w:w="814" w:type="dxa"/>
            <w:shd w:val="clear" w:color="auto" w:fill="auto"/>
            <w:vAlign w:val="center"/>
          </w:tcPr>
          <w:p w14:paraId="10D883BA" w14:textId="77777777" w:rsidR="00DE7385" w:rsidRPr="00DB3AFB" w:rsidRDefault="00DE7385" w:rsidP="002331B5">
            <w:pPr>
              <w:spacing w:afterLines="60" w:after="144"/>
              <w:jc w:val="center"/>
              <w:rPr>
                <w:sz w:val="16"/>
                <w:szCs w:val="16"/>
              </w:rPr>
            </w:pPr>
            <w:r w:rsidRPr="00DB3AFB">
              <w:rPr>
                <w:sz w:val="16"/>
                <w:szCs w:val="16"/>
              </w:rPr>
              <w:t>315</w:t>
            </w:r>
          </w:p>
        </w:tc>
        <w:tc>
          <w:tcPr>
            <w:tcW w:w="845" w:type="dxa"/>
            <w:vAlign w:val="center"/>
          </w:tcPr>
          <w:p w14:paraId="5D4228BC" w14:textId="77777777" w:rsidR="00DE7385" w:rsidRPr="00DB3AFB" w:rsidRDefault="00DE7385" w:rsidP="002331B5">
            <w:pPr>
              <w:spacing w:afterLines="60" w:after="144"/>
              <w:jc w:val="center"/>
              <w:rPr>
                <w:sz w:val="16"/>
                <w:szCs w:val="16"/>
              </w:rPr>
            </w:pPr>
            <w:r w:rsidRPr="00DB3AFB">
              <w:rPr>
                <w:sz w:val="16"/>
                <w:szCs w:val="16"/>
              </w:rPr>
              <w:t>n/a</w:t>
            </w:r>
          </w:p>
        </w:tc>
        <w:tc>
          <w:tcPr>
            <w:tcW w:w="840" w:type="dxa"/>
            <w:vAlign w:val="center"/>
          </w:tcPr>
          <w:p w14:paraId="4E21924B" w14:textId="77777777" w:rsidR="00DE7385" w:rsidRPr="00DB3AFB" w:rsidRDefault="00DE7385" w:rsidP="002331B5">
            <w:pPr>
              <w:spacing w:afterLines="60" w:after="144"/>
              <w:jc w:val="center"/>
            </w:pPr>
            <w:r w:rsidRPr="00DB3AFB">
              <w:rPr>
                <w:sz w:val="16"/>
                <w:szCs w:val="16"/>
              </w:rPr>
              <w:t>n/a</w:t>
            </w:r>
          </w:p>
        </w:tc>
        <w:tc>
          <w:tcPr>
            <w:tcW w:w="880" w:type="dxa"/>
            <w:vAlign w:val="center"/>
          </w:tcPr>
          <w:p w14:paraId="78F62F3E" w14:textId="77777777" w:rsidR="00DE7385" w:rsidRPr="00DB3AFB" w:rsidRDefault="00DE7385" w:rsidP="002331B5">
            <w:pPr>
              <w:spacing w:afterLines="60" w:after="144"/>
              <w:jc w:val="center"/>
            </w:pPr>
            <w:r w:rsidRPr="00DB3AFB">
              <w:rPr>
                <w:sz w:val="16"/>
                <w:szCs w:val="16"/>
              </w:rPr>
              <w:t>n/a</w:t>
            </w:r>
          </w:p>
        </w:tc>
        <w:tc>
          <w:tcPr>
            <w:tcW w:w="866" w:type="dxa"/>
            <w:vAlign w:val="center"/>
          </w:tcPr>
          <w:p w14:paraId="177F6239" w14:textId="77777777" w:rsidR="00DE7385" w:rsidRPr="00DB3AFB" w:rsidRDefault="00DE7385" w:rsidP="002331B5">
            <w:pPr>
              <w:spacing w:afterLines="60" w:after="144"/>
              <w:jc w:val="center"/>
              <w:rPr>
                <w:sz w:val="16"/>
                <w:szCs w:val="16"/>
              </w:rPr>
            </w:pPr>
            <w:r w:rsidRPr="00DB3AFB">
              <w:rPr>
                <w:sz w:val="16"/>
                <w:szCs w:val="16"/>
              </w:rPr>
              <w:t>650</w:t>
            </w:r>
          </w:p>
        </w:tc>
        <w:tc>
          <w:tcPr>
            <w:tcW w:w="877" w:type="dxa"/>
            <w:vAlign w:val="center"/>
          </w:tcPr>
          <w:p w14:paraId="0CE7F290" w14:textId="77777777" w:rsidR="00DE7385" w:rsidRPr="00DB3AFB" w:rsidRDefault="00DE7385" w:rsidP="002331B5">
            <w:pPr>
              <w:spacing w:afterLines="60" w:after="144"/>
              <w:jc w:val="center"/>
              <w:rPr>
                <w:sz w:val="16"/>
                <w:szCs w:val="16"/>
              </w:rPr>
            </w:pPr>
            <w:r w:rsidRPr="00DB3AFB">
              <w:rPr>
                <w:sz w:val="16"/>
                <w:szCs w:val="16"/>
              </w:rPr>
              <w:t>650</w:t>
            </w:r>
          </w:p>
        </w:tc>
        <w:tc>
          <w:tcPr>
            <w:tcW w:w="934" w:type="dxa"/>
            <w:vAlign w:val="center"/>
          </w:tcPr>
          <w:p w14:paraId="39512739" w14:textId="77777777" w:rsidR="00DE7385" w:rsidRPr="00DB3AFB" w:rsidRDefault="00DE7385" w:rsidP="002331B5">
            <w:pPr>
              <w:spacing w:afterLines="60" w:after="144"/>
              <w:jc w:val="center"/>
              <w:rPr>
                <w:sz w:val="16"/>
                <w:szCs w:val="16"/>
              </w:rPr>
            </w:pPr>
            <w:r w:rsidRPr="00DB3AFB">
              <w:rPr>
                <w:sz w:val="16"/>
                <w:szCs w:val="16"/>
              </w:rPr>
              <w:t>750</w:t>
            </w:r>
          </w:p>
        </w:tc>
      </w:tr>
      <w:tr w:rsidR="00DE7385" w:rsidRPr="00DB3AFB" w14:paraId="51920D4B" w14:textId="77777777" w:rsidTr="00255860">
        <w:trPr>
          <w:jc w:val="center"/>
        </w:trPr>
        <w:tc>
          <w:tcPr>
            <w:tcW w:w="988" w:type="dxa"/>
            <w:shd w:val="clear" w:color="auto" w:fill="auto"/>
            <w:vAlign w:val="center"/>
          </w:tcPr>
          <w:p w14:paraId="234473E5" w14:textId="77777777" w:rsidR="00DE7385" w:rsidRPr="00DB3AFB" w:rsidRDefault="00DE7385" w:rsidP="00B76A0F">
            <w:pPr>
              <w:jc w:val="center"/>
              <w:rPr>
                <w:sz w:val="16"/>
                <w:szCs w:val="16"/>
              </w:rPr>
            </w:pPr>
            <w:r w:rsidRPr="00DB3AFB">
              <w:rPr>
                <w:sz w:val="16"/>
                <w:szCs w:val="16"/>
              </w:rPr>
              <w:t>66</w:t>
            </w:r>
          </w:p>
        </w:tc>
        <w:tc>
          <w:tcPr>
            <w:tcW w:w="866" w:type="dxa"/>
            <w:shd w:val="clear" w:color="auto" w:fill="auto"/>
            <w:vAlign w:val="center"/>
          </w:tcPr>
          <w:p w14:paraId="141ED7F5" w14:textId="77777777" w:rsidR="00DE7385" w:rsidRPr="00DB3AFB" w:rsidRDefault="00DE7385" w:rsidP="002331B5">
            <w:pPr>
              <w:spacing w:afterLines="60" w:after="144"/>
              <w:jc w:val="center"/>
              <w:rPr>
                <w:sz w:val="16"/>
                <w:szCs w:val="16"/>
              </w:rPr>
            </w:pPr>
            <w:r w:rsidRPr="00DB3AFB">
              <w:rPr>
                <w:sz w:val="16"/>
                <w:szCs w:val="16"/>
              </w:rPr>
              <w:t>140</w:t>
            </w:r>
          </w:p>
        </w:tc>
        <w:tc>
          <w:tcPr>
            <w:tcW w:w="877" w:type="dxa"/>
            <w:shd w:val="clear" w:color="auto" w:fill="auto"/>
            <w:vAlign w:val="center"/>
          </w:tcPr>
          <w:p w14:paraId="7E4F9B94" w14:textId="77777777" w:rsidR="00DE7385" w:rsidRPr="00DB3AFB" w:rsidRDefault="00DE7385" w:rsidP="002331B5">
            <w:pPr>
              <w:spacing w:afterLines="60" w:after="144"/>
              <w:jc w:val="center"/>
              <w:rPr>
                <w:sz w:val="16"/>
                <w:szCs w:val="16"/>
              </w:rPr>
            </w:pPr>
            <w:r w:rsidRPr="00DB3AFB">
              <w:rPr>
                <w:sz w:val="16"/>
                <w:szCs w:val="16"/>
              </w:rPr>
              <w:t>140</w:t>
            </w:r>
          </w:p>
        </w:tc>
        <w:tc>
          <w:tcPr>
            <w:tcW w:w="814" w:type="dxa"/>
            <w:shd w:val="clear" w:color="auto" w:fill="auto"/>
            <w:vAlign w:val="center"/>
          </w:tcPr>
          <w:p w14:paraId="4F108B34" w14:textId="77777777" w:rsidR="00DE7385" w:rsidRPr="00DB3AFB" w:rsidRDefault="00DE7385" w:rsidP="002331B5">
            <w:pPr>
              <w:spacing w:afterLines="60" w:after="144"/>
              <w:jc w:val="center"/>
              <w:rPr>
                <w:sz w:val="16"/>
                <w:szCs w:val="16"/>
              </w:rPr>
            </w:pPr>
            <w:r w:rsidRPr="00DB3AFB">
              <w:rPr>
                <w:sz w:val="16"/>
                <w:szCs w:val="16"/>
              </w:rPr>
              <w:t>160</w:t>
            </w:r>
          </w:p>
        </w:tc>
        <w:tc>
          <w:tcPr>
            <w:tcW w:w="845" w:type="dxa"/>
            <w:vAlign w:val="center"/>
          </w:tcPr>
          <w:p w14:paraId="48B92F45" w14:textId="77777777" w:rsidR="00DE7385" w:rsidRPr="00DB3AFB" w:rsidRDefault="00DE7385" w:rsidP="002331B5">
            <w:pPr>
              <w:spacing w:afterLines="60" w:after="144"/>
              <w:jc w:val="center"/>
              <w:rPr>
                <w:sz w:val="16"/>
                <w:szCs w:val="16"/>
              </w:rPr>
            </w:pPr>
            <w:r w:rsidRPr="00DB3AFB">
              <w:rPr>
                <w:sz w:val="16"/>
                <w:szCs w:val="16"/>
              </w:rPr>
              <w:t>n/a</w:t>
            </w:r>
          </w:p>
        </w:tc>
        <w:tc>
          <w:tcPr>
            <w:tcW w:w="840" w:type="dxa"/>
            <w:vAlign w:val="center"/>
          </w:tcPr>
          <w:p w14:paraId="03573AB1" w14:textId="77777777" w:rsidR="00DE7385" w:rsidRPr="00DB3AFB" w:rsidRDefault="00DE7385" w:rsidP="002331B5">
            <w:pPr>
              <w:spacing w:afterLines="60" w:after="144"/>
              <w:jc w:val="center"/>
            </w:pPr>
            <w:r w:rsidRPr="00DB3AFB">
              <w:rPr>
                <w:sz w:val="16"/>
                <w:szCs w:val="16"/>
              </w:rPr>
              <w:t>n/a</w:t>
            </w:r>
          </w:p>
        </w:tc>
        <w:tc>
          <w:tcPr>
            <w:tcW w:w="880" w:type="dxa"/>
            <w:vAlign w:val="center"/>
          </w:tcPr>
          <w:p w14:paraId="44735CDC" w14:textId="77777777" w:rsidR="00DE7385" w:rsidRPr="00DB3AFB" w:rsidRDefault="00DE7385" w:rsidP="002331B5">
            <w:pPr>
              <w:spacing w:afterLines="60" w:after="144"/>
              <w:jc w:val="center"/>
            </w:pPr>
            <w:r w:rsidRPr="00DB3AFB">
              <w:rPr>
                <w:sz w:val="16"/>
                <w:szCs w:val="16"/>
              </w:rPr>
              <w:t>n/a</w:t>
            </w:r>
          </w:p>
        </w:tc>
        <w:tc>
          <w:tcPr>
            <w:tcW w:w="866" w:type="dxa"/>
            <w:vAlign w:val="center"/>
          </w:tcPr>
          <w:p w14:paraId="18BE457B" w14:textId="77777777" w:rsidR="00DE7385" w:rsidRPr="00DB3AFB" w:rsidRDefault="00DE7385" w:rsidP="002331B5">
            <w:pPr>
              <w:spacing w:afterLines="60" w:after="144"/>
              <w:jc w:val="center"/>
              <w:rPr>
                <w:sz w:val="16"/>
                <w:szCs w:val="16"/>
              </w:rPr>
            </w:pPr>
            <w:r w:rsidRPr="00DB3AFB">
              <w:rPr>
                <w:sz w:val="16"/>
                <w:szCs w:val="16"/>
              </w:rPr>
              <w:t>325</w:t>
            </w:r>
          </w:p>
        </w:tc>
        <w:tc>
          <w:tcPr>
            <w:tcW w:w="877" w:type="dxa"/>
            <w:vAlign w:val="center"/>
          </w:tcPr>
          <w:p w14:paraId="567C4631" w14:textId="77777777" w:rsidR="00DE7385" w:rsidRPr="00DB3AFB" w:rsidRDefault="00DE7385" w:rsidP="002331B5">
            <w:pPr>
              <w:spacing w:afterLines="60" w:after="144"/>
              <w:jc w:val="center"/>
              <w:rPr>
                <w:sz w:val="16"/>
                <w:szCs w:val="16"/>
              </w:rPr>
            </w:pPr>
            <w:r w:rsidRPr="00DB3AFB">
              <w:rPr>
                <w:sz w:val="16"/>
                <w:szCs w:val="16"/>
              </w:rPr>
              <w:t>325</w:t>
            </w:r>
          </w:p>
        </w:tc>
        <w:tc>
          <w:tcPr>
            <w:tcW w:w="934" w:type="dxa"/>
            <w:vAlign w:val="center"/>
          </w:tcPr>
          <w:p w14:paraId="789D9CB7" w14:textId="77777777" w:rsidR="00DE7385" w:rsidRPr="00DB3AFB" w:rsidRDefault="00DE7385" w:rsidP="002331B5">
            <w:pPr>
              <w:spacing w:afterLines="60" w:after="144"/>
              <w:jc w:val="center"/>
              <w:rPr>
                <w:sz w:val="16"/>
                <w:szCs w:val="16"/>
              </w:rPr>
            </w:pPr>
            <w:r w:rsidRPr="00DB3AFB">
              <w:rPr>
                <w:sz w:val="16"/>
                <w:szCs w:val="16"/>
              </w:rPr>
              <w:t>375</w:t>
            </w:r>
          </w:p>
        </w:tc>
      </w:tr>
      <w:tr w:rsidR="00DE7385" w:rsidRPr="00DB3AFB" w14:paraId="747C21CD" w14:textId="77777777" w:rsidTr="00255860">
        <w:trPr>
          <w:jc w:val="center"/>
        </w:trPr>
        <w:tc>
          <w:tcPr>
            <w:tcW w:w="988" w:type="dxa"/>
            <w:shd w:val="clear" w:color="auto" w:fill="auto"/>
            <w:vAlign w:val="center"/>
          </w:tcPr>
          <w:p w14:paraId="6B14D6FA" w14:textId="77777777" w:rsidR="00DE7385" w:rsidRPr="00DB3AFB" w:rsidRDefault="00DE7385" w:rsidP="00B76A0F">
            <w:pPr>
              <w:jc w:val="center"/>
              <w:rPr>
                <w:sz w:val="16"/>
                <w:szCs w:val="16"/>
              </w:rPr>
            </w:pPr>
            <w:r w:rsidRPr="00DB3AFB">
              <w:rPr>
                <w:sz w:val="16"/>
                <w:szCs w:val="16"/>
              </w:rPr>
              <w:t>33</w:t>
            </w:r>
          </w:p>
        </w:tc>
        <w:tc>
          <w:tcPr>
            <w:tcW w:w="866" w:type="dxa"/>
            <w:shd w:val="clear" w:color="auto" w:fill="auto"/>
            <w:vAlign w:val="center"/>
          </w:tcPr>
          <w:p w14:paraId="198821C5" w14:textId="77777777" w:rsidR="00DE7385" w:rsidRPr="00DB3AFB" w:rsidRDefault="00DE7385" w:rsidP="002331B5">
            <w:pPr>
              <w:spacing w:afterLines="60" w:after="144"/>
              <w:jc w:val="center"/>
              <w:rPr>
                <w:sz w:val="16"/>
                <w:szCs w:val="16"/>
              </w:rPr>
            </w:pPr>
            <w:r w:rsidRPr="00DB3AFB">
              <w:rPr>
                <w:sz w:val="16"/>
                <w:szCs w:val="16"/>
              </w:rPr>
              <w:t>70</w:t>
            </w:r>
          </w:p>
        </w:tc>
        <w:tc>
          <w:tcPr>
            <w:tcW w:w="877" w:type="dxa"/>
            <w:shd w:val="clear" w:color="auto" w:fill="auto"/>
            <w:vAlign w:val="center"/>
          </w:tcPr>
          <w:p w14:paraId="16843A3E" w14:textId="77777777" w:rsidR="00DE7385" w:rsidRPr="00DB3AFB" w:rsidRDefault="00DE7385" w:rsidP="002331B5">
            <w:pPr>
              <w:spacing w:afterLines="60" w:after="144"/>
              <w:jc w:val="center"/>
              <w:rPr>
                <w:sz w:val="16"/>
                <w:szCs w:val="16"/>
              </w:rPr>
            </w:pPr>
            <w:r>
              <w:rPr>
                <w:sz w:val="16"/>
                <w:szCs w:val="16"/>
              </w:rPr>
              <w:t>80</w:t>
            </w:r>
          </w:p>
        </w:tc>
        <w:tc>
          <w:tcPr>
            <w:tcW w:w="814" w:type="dxa"/>
            <w:shd w:val="clear" w:color="auto" w:fill="auto"/>
            <w:vAlign w:val="center"/>
          </w:tcPr>
          <w:p w14:paraId="69BB0E6C" w14:textId="77777777" w:rsidR="00DE7385" w:rsidRPr="00DB3AFB" w:rsidRDefault="00DE7385" w:rsidP="002331B5">
            <w:pPr>
              <w:spacing w:afterLines="60" w:after="144"/>
              <w:jc w:val="center"/>
              <w:rPr>
                <w:sz w:val="16"/>
                <w:szCs w:val="16"/>
              </w:rPr>
            </w:pPr>
            <w:r w:rsidRPr="00DB3AFB">
              <w:rPr>
                <w:sz w:val="16"/>
                <w:szCs w:val="16"/>
              </w:rPr>
              <w:t>80</w:t>
            </w:r>
          </w:p>
        </w:tc>
        <w:tc>
          <w:tcPr>
            <w:tcW w:w="845" w:type="dxa"/>
            <w:vAlign w:val="center"/>
          </w:tcPr>
          <w:p w14:paraId="48254463" w14:textId="77777777" w:rsidR="00DE7385" w:rsidRPr="00DB3AFB" w:rsidRDefault="00DE7385" w:rsidP="002331B5">
            <w:pPr>
              <w:spacing w:afterLines="60" w:after="144"/>
              <w:jc w:val="center"/>
              <w:rPr>
                <w:sz w:val="16"/>
                <w:szCs w:val="16"/>
              </w:rPr>
            </w:pPr>
            <w:r w:rsidRPr="00DB3AFB">
              <w:rPr>
                <w:sz w:val="16"/>
                <w:szCs w:val="16"/>
              </w:rPr>
              <w:t>n/a</w:t>
            </w:r>
          </w:p>
        </w:tc>
        <w:tc>
          <w:tcPr>
            <w:tcW w:w="840" w:type="dxa"/>
            <w:vAlign w:val="center"/>
          </w:tcPr>
          <w:p w14:paraId="58BD6D2B" w14:textId="77777777" w:rsidR="00DE7385" w:rsidRPr="00DB3AFB" w:rsidRDefault="00DE7385" w:rsidP="002331B5">
            <w:pPr>
              <w:spacing w:afterLines="60" w:after="144"/>
              <w:jc w:val="center"/>
            </w:pPr>
            <w:r w:rsidRPr="00DB3AFB">
              <w:rPr>
                <w:sz w:val="16"/>
                <w:szCs w:val="16"/>
              </w:rPr>
              <w:t>n/a</w:t>
            </w:r>
          </w:p>
        </w:tc>
        <w:tc>
          <w:tcPr>
            <w:tcW w:w="880" w:type="dxa"/>
            <w:vAlign w:val="center"/>
          </w:tcPr>
          <w:p w14:paraId="7611F757" w14:textId="77777777" w:rsidR="00DE7385" w:rsidRPr="00DB3AFB" w:rsidRDefault="00DE7385" w:rsidP="002331B5">
            <w:pPr>
              <w:spacing w:afterLines="60" w:after="144"/>
              <w:jc w:val="center"/>
            </w:pPr>
            <w:r w:rsidRPr="00DB3AFB">
              <w:rPr>
                <w:sz w:val="16"/>
                <w:szCs w:val="16"/>
              </w:rPr>
              <w:t>n/a</w:t>
            </w:r>
          </w:p>
        </w:tc>
        <w:tc>
          <w:tcPr>
            <w:tcW w:w="866" w:type="dxa"/>
            <w:shd w:val="clear" w:color="auto" w:fill="auto"/>
            <w:vAlign w:val="center"/>
          </w:tcPr>
          <w:p w14:paraId="2A4AB3F3" w14:textId="77777777" w:rsidR="00DE7385" w:rsidRPr="00DB3AFB" w:rsidRDefault="00DE7385" w:rsidP="002331B5">
            <w:pPr>
              <w:spacing w:afterLines="60" w:after="144"/>
              <w:jc w:val="center"/>
              <w:rPr>
                <w:sz w:val="16"/>
                <w:szCs w:val="16"/>
              </w:rPr>
            </w:pPr>
            <w:r w:rsidRPr="00DB3AFB">
              <w:rPr>
                <w:sz w:val="16"/>
                <w:szCs w:val="16"/>
              </w:rPr>
              <w:t>170</w:t>
            </w:r>
          </w:p>
        </w:tc>
        <w:tc>
          <w:tcPr>
            <w:tcW w:w="877" w:type="dxa"/>
            <w:shd w:val="clear" w:color="auto" w:fill="auto"/>
            <w:vAlign w:val="center"/>
          </w:tcPr>
          <w:p w14:paraId="0EE6481F" w14:textId="77777777" w:rsidR="00DE7385" w:rsidRPr="00DB3AFB" w:rsidRDefault="00DE7385" w:rsidP="002331B5">
            <w:pPr>
              <w:spacing w:afterLines="60" w:after="144"/>
              <w:jc w:val="center"/>
              <w:rPr>
                <w:sz w:val="16"/>
                <w:szCs w:val="16"/>
              </w:rPr>
            </w:pPr>
            <w:r w:rsidRPr="00DB3AFB">
              <w:rPr>
                <w:sz w:val="16"/>
                <w:szCs w:val="16"/>
              </w:rPr>
              <w:t>170</w:t>
            </w:r>
          </w:p>
        </w:tc>
        <w:tc>
          <w:tcPr>
            <w:tcW w:w="934" w:type="dxa"/>
            <w:shd w:val="clear" w:color="auto" w:fill="auto"/>
            <w:vAlign w:val="center"/>
          </w:tcPr>
          <w:p w14:paraId="336994BF" w14:textId="77777777" w:rsidR="00DE7385" w:rsidRPr="00DB3AFB" w:rsidRDefault="00DE7385" w:rsidP="002331B5">
            <w:pPr>
              <w:spacing w:afterLines="60" w:after="144"/>
              <w:jc w:val="center"/>
              <w:rPr>
                <w:sz w:val="16"/>
                <w:szCs w:val="16"/>
              </w:rPr>
            </w:pPr>
            <w:r w:rsidRPr="00DB3AFB">
              <w:rPr>
                <w:sz w:val="16"/>
                <w:szCs w:val="16"/>
              </w:rPr>
              <w:t>195</w:t>
            </w:r>
          </w:p>
        </w:tc>
      </w:tr>
      <w:tr w:rsidR="00DE7385" w:rsidRPr="00DB3AFB" w14:paraId="33B5989D" w14:textId="77777777" w:rsidTr="00255860">
        <w:trPr>
          <w:jc w:val="center"/>
        </w:trPr>
        <w:tc>
          <w:tcPr>
            <w:tcW w:w="988" w:type="dxa"/>
            <w:shd w:val="clear" w:color="auto" w:fill="auto"/>
            <w:vAlign w:val="center"/>
          </w:tcPr>
          <w:p w14:paraId="59299B13" w14:textId="77777777" w:rsidR="00DE7385" w:rsidRPr="00DB3AFB" w:rsidRDefault="00DE7385" w:rsidP="00B76A0F">
            <w:pPr>
              <w:jc w:val="center"/>
              <w:rPr>
                <w:sz w:val="16"/>
                <w:szCs w:val="16"/>
              </w:rPr>
            </w:pPr>
            <w:r w:rsidRPr="00DB3AFB">
              <w:rPr>
                <w:sz w:val="16"/>
                <w:szCs w:val="16"/>
              </w:rPr>
              <w:t>11</w:t>
            </w:r>
          </w:p>
        </w:tc>
        <w:tc>
          <w:tcPr>
            <w:tcW w:w="866" w:type="dxa"/>
            <w:shd w:val="clear" w:color="auto" w:fill="auto"/>
            <w:vAlign w:val="center"/>
          </w:tcPr>
          <w:p w14:paraId="2C2F0D6F" w14:textId="77777777" w:rsidR="00DE7385" w:rsidRPr="00DB3AFB" w:rsidRDefault="00DE7385" w:rsidP="002331B5">
            <w:pPr>
              <w:spacing w:afterLines="60" w:after="144"/>
              <w:jc w:val="center"/>
              <w:rPr>
                <w:sz w:val="16"/>
                <w:szCs w:val="16"/>
              </w:rPr>
            </w:pPr>
            <w:r>
              <w:rPr>
                <w:sz w:val="16"/>
                <w:szCs w:val="16"/>
              </w:rPr>
              <w:t>28</w:t>
            </w:r>
          </w:p>
        </w:tc>
        <w:tc>
          <w:tcPr>
            <w:tcW w:w="877" w:type="dxa"/>
            <w:shd w:val="clear" w:color="auto" w:fill="auto"/>
            <w:vAlign w:val="center"/>
          </w:tcPr>
          <w:p w14:paraId="24231386" w14:textId="77777777" w:rsidR="00DE7385" w:rsidRPr="00DB3AFB" w:rsidRDefault="00DE7385" w:rsidP="002331B5">
            <w:pPr>
              <w:spacing w:afterLines="60" w:after="144"/>
              <w:jc w:val="center"/>
              <w:rPr>
                <w:sz w:val="16"/>
                <w:szCs w:val="16"/>
              </w:rPr>
            </w:pPr>
            <w:r>
              <w:rPr>
                <w:sz w:val="16"/>
                <w:szCs w:val="16"/>
              </w:rPr>
              <w:t>32</w:t>
            </w:r>
          </w:p>
        </w:tc>
        <w:tc>
          <w:tcPr>
            <w:tcW w:w="814" w:type="dxa"/>
            <w:shd w:val="clear" w:color="auto" w:fill="auto"/>
            <w:vAlign w:val="center"/>
          </w:tcPr>
          <w:p w14:paraId="70B0B7FF" w14:textId="77777777" w:rsidR="00DE7385" w:rsidRPr="00DB3AFB" w:rsidRDefault="00DE7385" w:rsidP="002331B5">
            <w:pPr>
              <w:spacing w:afterLines="60" w:after="144"/>
              <w:jc w:val="center"/>
              <w:rPr>
                <w:sz w:val="16"/>
                <w:szCs w:val="16"/>
              </w:rPr>
            </w:pPr>
            <w:r>
              <w:rPr>
                <w:sz w:val="16"/>
                <w:szCs w:val="16"/>
              </w:rPr>
              <w:t>32</w:t>
            </w:r>
          </w:p>
        </w:tc>
        <w:tc>
          <w:tcPr>
            <w:tcW w:w="845" w:type="dxa"/>
            <w:vAlign w:val="center"/>
          </w:tcPr>
          <w:p w14:paraId="468F93F1" w14:textId="77777777" w:rsidR="00DE7385" w:rsidRPr="00DB3AFB" w:rsidRDefault="00DE7385" w:rsidP="002331B5">
            <w:pPr>
              <w:spacing w:afterLines="60" w:after="144"/>
              <w:jc w:val="center"/>
              <w:rPr>
                <w:sz w:val="16"/>
                <w:szCs w:val="16"/>
              </w:rPr>
            </w:pPr>
            <w:r w:rsidRPr="00DB3AFB">
              <w:rPr>
                <w:sz w:val="16"/>
                <w:szCs w:val="16"/>
              </w:rPr>
              <w:t>n/a</w:t>
            </w:r>
          </w:p>
        </w:tc>
        <w:tc>
          <w:tcPr>
            <w:tcW w:w="840" w:type="dxa"/>
            <w:vAlign w:val="center"/>
          </w:tcPr>
          <w:p w14:paraId="0D2B6A62" w14:textId="77777777" w:rsidR="00DE7385" w:rsidRPr="00DB3AFB" w:rsidRDefault="00DE7385" w:rsidP="002331B5">
            <w:pPr>
              <w:spacing w:afterLines="60" w:after="144"/>
              <w:jc w:val="center"/>
              <w:rPr>
                <w:sz w:val="16"/>
                <w:szCs w:val="16"/>
              </w:rPr>
            </w:pPr>
            <w:r w:rsidRPr="00DB3AFB">
              <w:rPr>
                <w:sz w:val="16"/>
                <w:szCs w:val="16"/>
              </w:rPr>
              <w:t>n/a</w:t>
            </w:r>
          </w:p>
        </w:tc>
        <w:tc>
          <w:tcPr>
            <w:tcW w:w="880" w:type="dxa"/>
            <w:vAlign w:val="center"/>
          </w:tcPr>
          <w:p w14:paraId="559CDF4F" w14:textId="77777777" w:rsidR="00DE7385" w:rsidRPr="00DB3AFB" w:rsidRDefault="00DE7385" w:rsidP="002331B5">
            <w:pPr>
              <w:spacing w:afterLines="60" w:after="144"/>
              <w:jc w:val="center"/>
              <w:rPr>
                <w:sz w:val="16"/>
                <w:szCs w:val="16"/>
              </w:rPr>
            </w:pPr>
            <w:r w:rsidRPr="00DB3AFB">
              <w:rPr>
                <w:sz w:val="16"/>
                <w:szCs w:val="16"/>
              </w:rPr>
              <w:t>n/a</w:t>
            </w:r>
          </w:p>
        </w:tc>
        <w:tc>
          <w:tcPr>
            <w:tcW w:w="866" w:type="dxa"/>
            <w:shd w:val="clear" w:color="auto" w:fill="auto"/>
            <w:vAlign w:val="center"/>
          </w:tcPr>
          <w:p w14:paraId="7E2FABE4" w14:textId="77777777" w:rsidR="00DE7385" w:rsidRPr="00DB3AFB" w:rsidRDefault="00DE7385" w:rsidP="002331B5">
            <w:pPr>
              <w:spacing w:afterLines="60" w:after="144"/>
              <w:jc w:val="center"/>
              <w:rPr>
                <w:sz w:val="16"/>
                <w:szCs w:val="16"/>
              </w:rPr>
            </w:pPr>
            <w:r>
              <w:rPr>
                <w:sz w:val="16"/>
                <w:szCs w:val="16"/>
              </w:rPr>
              <w:t>95</w:t>
            </w:r>
          </w:p>
        </w:tc>
        <w:tc>
          <w:tcPr>
            <w:tcW w:w="877" w:type="dxa"/>
            <w:shd w:val="clear" w:color="auto" w:fill="auto"/>
            <w:vAlign w:val="center"/>
          </w:tcPr>
          <w:p w14:paraId="05E25400" w14:textId="77777777" w:rsidR="00DE7385" w:rsidRPr="00DB3AFB" w:rsidRDefault="00DE7385" w:rsidP="002331B5">
            <w:pPr>
              <w:spacing w:afterLines="60" w:after="144"/>
              <w:jc w:val="center"/>
              <w:rPr>
                <w:sz w:val="16"/>
                <w:szCs w:val="16"/>
              </w:rPr>
            </w:pPr>
            <w:r>
              <w:rPr>
                <w:sz w:val="16"/>
                <w:szCs w:val="16"/>
              </w:rPr>
              <w:t>95</w:t>
            </w:r>
          </w:p>
        </w:tc>
        <w:tc>
          <w:tcPr>
            <w:tcW w:w="934" w:type="dxa"/>
            <w:shd w:val="clear" w:color="auto" w:fill="auto"/>
            <w:vAlign w:val="center"/>
          </w:tcPr>
          <w:p w14:paraId="56BD3560" w14:textId="77777777" w:rsidR="00DE7385" w:rsidRPr="00DB3AFB" w:rsidRDefault="00DE7385" w:rsidP="002331B5">
            <w:pPr>
              <w:spacing w:afterLines="60" w:after="144"/>
              <w:jc w:val="center"/>
              <w:rPr>
                <w:sz w:val="16"/>
                <w:szCs w:val="16"/>
              </w:rPr>
            </w:pPr>
            <w:r>
              <w:rPr>
                <w:sz w:val="16"/>
                <w:szCs w:val="16"/>
              </w:rPr>
              <w:t>110</w:t>
            </w:r>
          </w:p>
        </w:tc>
      </w:tr>
    </w:tbl>
    <w:p w14:paraId="706BDB4E" w14:textId="611CEA35" w:rsidR="00DE7385" w:rsidRPr="00207AB9" w:rsidRDefault="00DE7385" w:rsidP="002331B5">
      <w:pPr>
        <w:pStyle w:val="NOTE"/>
        <w:spacing w:before="120" w:after="60" w:line="240" w:lineRule="auto"/>
        <w:ind w:left="1440" w:hanging="1440"/>
        <w:rPr>
          <w:rFonts w:asciiTheme="minorHAnsi" w:hAnsiTheme="minorHAnsi"/>
        </w:rPr>
      </w:pPr>
      <w:r w:rsidRPr="00207AB9">
        <w:rPr>
          <w:rFonts w:asciiTheme="minorHAnsi" w:hAnsiTheme="minorHAnsi"/>
        </w:rPr>
        <w:t xml:space="preserve">NOTE 1: </w:t>
      </w:r>
      <w:r w:rsidRPr="00207AB9">
        <w:rPr>
          <w:rFonts w:asciiTheme="minorHAnsi" w:hAnsiTheme="minorHAnsi"/>
        </w:rPr>
        <w:tab/>
        <w:t>Values in brackets are the peak values of the power-frequency voltage applied to the opposite terminal with impulse voltage applied to other terminal of open switching device.  See BS EN 62271-1.</w:t>
      </w:r>
    </w:p>
    <w:p w14:paraId="74C920F7" w14:textId="7E6E733E" w:rsidR="00DE7385" w:rsidRPr="00207AB9" w:rsidRDefault="00DE7385" w:rsidP="002331B5">
      <w:pPr>
        <w:pStyle w:val="NOTE"/>
        <w:spacing w:before="0" w:after="60" w:line="240" w:lineRule="auto"/>
        <w:ind w:left="1440" w:hanging="1440"/>
        <w:rPr>
          <w:rFonts w:asciiTheme="minorHAnsi" w:hAnsiTheme="minorHAnsi"/>
        </w:rPr>
      </w:pPr>
      <w:r w:rsidRPr="00207AB9">
        <w:rPr>
          <w:rFonts w:asciiTheme="minorHAnsi" w:hAnsiTheme="minorHAnsi"/>
        </w:rPr>
        <w:t>NOTE 2:</w:t>
      </w:r>
      <w:r w:rsidRPr="00207AB9">
        <w:rPr>
          <w:rFonts w:asciiTheme="minorHAnsi" w:hAnsiTheme="minorHAnsi"/>
        </w:rPr>
        <w:tab/>
        <w:t>Dry withstand voltage for minimum duration of 1 minute. Power frequency wet withstand voltages may be specified for outdoor Apparatus. Longer durations for power frequency tests for some Apparatus (e.g. cables) may be specified in standards and specifications.</w:t>
      </w:r>
    </w:p>
    <w:p w14:paraId="630297A5" w14:textId="77777777" w:rsidR="00DE7385" w:rsidRPr="00207AB9" w:rsidRDefault="00DE7385" w:rsidP="002331B5">
      <w:pPr>
        <w:pStyle w:val="NOTE"/>
        <w:spacing w:before="0" w:after="60" w:line="240" w:lineRule="auto"/>
        <w:rPr>
          <w:rFonts w:asciiTheme="minorHAnsi" w:hAnsiTheme="minorHAnsi"/>
        </w:rPr>
      </w:pPr>
      <w:r w:rsidRPr="00207AB9">
        <w:rPr>
          <w:rFonts w:asciiTheme="minorHAnsi" w:hAnsiTheme="minorHAnsi"/>
        </w:rPr>
        <w:t>NOTE 3:</w:t>
      </w:r>
      <w:r w:rsidRPr="00207AB9">
        <w:rPr>
          <w:rFonts w:asciiTheme="minorHAnsi" w:hAnsiTheme="minorHAnsi"/>
        </w:rPr>
        <w:tab/>
      </w:r>
      <w:r w:rsidRPr="00207AB9">
        <w:rPr>
          <w:rFonts w:asciiTheme="minorHAnsi" w:hAnsiTheme="minorHAnsi"/>
        </w:rPr>
        <w:tab/>
        <w:t>Impulse wave shape – 250 / 2500 </w:t>
      </w:r>
      <w:proofErr w:type="spellStart"/>
      <w:r w:rsidRPr="00207AB9">
        <w:rPr>
          <w:rFonts w:asciiTheme="minorHAnsi" w:hAnsiTheme="minorHAnsi"/>
        </w:rPr>
        <w:t>μs</w:t>
      </w:r>
      <w:proofErr w:type="spellEnd"/>
      <w:r w:rsidRPr="00207AB9">
        <w:rPr>
          <w:rFonts w:asciiTheme="minorHAnsi" w:hAnsiTheme="minorHAnsi"/>
        </w:rPr>
        <w:t>.</w:t>
      </w:r>
    </w:p>
    <w:p w14:paraId="75806EC7" w14:textId="77777777" w:rsidR="00DE7385" w:rsidRDefault="00DE7385" w:rsidP="00B26E61">
      <w:pPr>
        <w:pStyle w:val="NOTE"/>
        <w:spacing w:before="0" w:after="60" w:line="240" w:lineRule="auto"/>
        <w:rPr>
          <w:rFonts w:asciiTheme="minorHAnsi" w:hAnsiTheme="minorHAnsi"/>
        </w:rPr>
      </w:pPr>
      <w:r w:rsidRPr="00207AB9">
        <w:rPr>
          <w:rFonts w:asciiTheme="minorHAnsi" w:hAnsiTheme="minorHAnsi"/>
        </w:rPr>
        <w:t>NOTE 4:</w:t>
      </w:r>
      <w:r w:rsidRPr="00207AB9">
        <w:rPr>
          <w:rFonts w:asciiTheme="minorHAnsi" w:hAnsiTheme="minorHAnsi"/>
        </w:rPr>
        <w:tab/>
      </w:r>
      <w:r w:rsidRPr="00207AB9">
        <w:rPr>
          <w:rFonts w:asciiTheme="minorHAnsi" w:hAnsiTheme="minorHAnsi"/>
        </w:rPr>
        <w:tab/>
        <w:t>Impulse wave shape - 1.2 / 50 </w:t>
      </w:r>
      <w:proofErr w:type="spellStart"/>
      <w:r w:rsidRPr="00207AB9">
        <w:rPr>
          <w:rFonts w:asciiTheme="minorHAnsi" w:hAnsiTheme="minorHAnsi"/>
        </w:rPr>
        <w:t>μs</w:t>
      </w:r>
      <w:proofErr w:type="spellEnd"/>
      <w:r w:rsidRPr="00207AB9">
        <w:rPr>
          <w:rFonts w:asciiTheme="minorHAnsi" w:hAnsiTheme="minorHAnsi"/>
        </w:rPr>
        <w:t>.</w:t>
      </w:r>
    </w:p>
    <w:p w14:paraId="40D3408B" w14:textId="77777777" w:rsidR="00B26E61" w:rsidRPr="00207AB9" w:rsidRDefault="00B26E61" w:rsidP="002331B5">
      <w:pPr>
        <w:pStyle w:val="NOTE"/>
        <w:spacing w:before="0" w:after="60" w:line="240" w:lineRule="auto"/>
        <w:rPr>
          <w:rFonts w:asciiTheme="minorHAnsi" w:hAnsiTheme="minorHAnsi"/>
        </w:rPr>
      </w:pPr>
    </w:p>
    <w:p w14:paraId="5B26C054" w14:textId="6EAD8D65" w:rsidR="00DE7385" w:rsidRDefault="00D70036" w:rsidP="00D70036">
      <w:pPr>
        <w:pStyle w:val="Heading2"/>
      </w:pPr>
      <w:bookmarkStart w:id="371" w:name="_Toc189225374"/>
      <w:r>
        <w:t>5.3</w:t>
      </w:r>
      <w:r w:rsidR="00457165">
        <w:t xml:space="preserve"> </w:t>
      </w:r>
      <w:r w:rsidR="00DE7385">
        <w:t>Rated Frequency</w:t>
      </w:r>
      <w:bookmarkEnd w:id="371"/>
    </w:p>
    <w:p w14:paraId="490070CB" w14:textId="77777777" w:rsidR="00DE7385" w:rsidRPr="00DB3AFB" w:rsidRDefault="00DE7385" w:rsidP="00822EB1">
      <w:r w:rsidRPr="00DB3AFB">
        <w:t xml:space="preserve">The frequency of the </w:t>
      </w:r>
      <w:r>
        <w:t>NETS</w:t>
      </w:r>
      <w:r w:rsidRPr="00DB3AFB">
        <w:t xml:space="preserve"> shall be nominally 50</w:t>
      </w:r>
      <w:r>
        <w:t> </w:t>
      </w:r>
      <w:r w:rsidRPr="00DB3AFB">
        <w:t>Hz and shall be controlled within the limits of 49.5 - 50.5</w:t>
      </w:r>
      <w:r>
        <w:t> </w:t>
      </w:r>
      <w:r w:rsidRPr="00DB3AFB">
        <w:t>Hz. The System Frequency could rise to 52</w:t>
      </w:r>
      <w:r>
        <w:t> </w:t>
      </w:r>
      <w:r w:rsidRPr="00DB3AFB">
        <w:t>Hz or fall to 47</w:t>
      </w:r>
      <w:r>
        <w:t> </w:t>
      </w:r>
      <w:r w:rsidRPr="00DB3AFB">
        <w:t xml:space="preserve">Hz in exceptional circumstances as outlined in Clause </w:t>
      </w:r>
      <w:commentRangeStart w:id="372"/>
      <w:r w:rsidRPr="00DB3AFB">
        <w:t xml:space="preserve">CC.6.1.3 </w:t>
      </w:r>
      <w:commentRangeEnd w:id="372"/>
      <w:r w:rsidR="00A03773">
        <w:rPr>
          <w:rStyle w:val="CommentReference"/>
          <w:rFonts w:ascii="Microsoft Sans Serif" w:eastAsiaTheme="minorEastAsia" w:hAnsi="Microsoft Sans Serif"/>
          <w:color w:val="000000" w:themeColor="text1"/>
          <w:kern w:val="0"/>
          <w14:ligatures w14:val="none"/>
        </w:rPr>
        <w:commentReference w:id="372"/>
      </w:r>
      <w:r w:rsidRPr="00DB3AFB">
        <w:t>of the Grid Code.</w:t>
      </w:r>
    </w:p>
    <w:p w14:paraId="30F4064C" w14:textId="72A00C37" w:rsidR="00DE7385" w:rsidRPr="00DB3AFB" w:rsidRDefault="00DE7385" w:rsidP="00822EB1">
      <w:r w:rsidRPr="00DB3AFB">
        <w:t xml:space="preserve">User’s </w:t>
      </w:r>
      <w:r>
        <w:t>A</w:t>
      </w:r>
      <w:r w:rsidRPr="00DB3AFB">
        <w:t xml:space="preserve">pparatus shall satisfy their specified functional and performance requirements over the range of frequency ranges described in Clause </w:t>
      </w:r>
      <w:commentRangeStart w:id="373"/>
      <w:r w:rsidRPr="00DB3AFB">
        <w:t xml:space="preserve">CC 6.1.3 </w:t>
      </w:r>
      <w:commentRangeEnd w:id="373"/>
      <w:r w:rsidR="002E25F8">
        <w:rPr>
          <w:rStyle w:val="CommentReference"/>
          <w:rFonts w:ascii="Microsoft Sans Serif" w:eastAsiaTheme="minorEastAsia" w:hAnsi="Microsoft Sans Serif"/>
          <w:color w:val="000000" w:themeColor="text1"/>
          <w:kern w:val="0"/>
          <w14:ligatures w14:val="none"/>
        </w:rPr>
        <w:commentReference w:id="373"/>
      </w:r>
      <w:r w:rsidRPr="00DB3AFB">
        <w:t>of the Grid Code.</w:t>
      </w:r>
    </w:p>
    <w:p w14:paraId="1CA25054" w14:textId="2E8E9DDB" w:rsidR="00DE7385" w:rsidRDefault="00D70036" w:rsidP="00DE7385">
      <w:pPr>
        <w:pStyle w:val="Heading2"/>
      </w:pPr>
      <w:bookmarkStart w:id="374" w:name="_Toc189225375"/>
      <w:r>
        <w:t>5.</w:t>
      </w:r>
      <w:r w:rsidR="00DE7385">
        <w:t xml:space="preserve">4 </w:t>
      </w:r>
      <w:commentRangeStart w:id="375"/>
      <w:r w:rsidR="00530EF4">
        <w:t xml:space="preserve"> </w:t>
      </w:r>
      <w:r w:rsidR="00DE7385">
        <w:t xml:space="preserve">Rated </w:t>
      </w:r>
      <w:commentRangeEnd w:id="375"/>
      <w:r w:rsidR="00A03773">
        <w:rPr>
          <w:rStyle w:val="CommentReference"/>
          <w:rFonts w:ascii="Microsoft Sans Serif" w:eastAsiaTheme="minorEastAsia" w:hAnsi="Microsoft Sans Serif" w:cstheme="minorBidi"/>
          <w:color w:val="000000" w:themeColor="text1"/>
          <w:kern w:val="0"/>
          <w14:ligatures w14:val="none"/>
        </w:rPr>
        <w:commentReference w:id="375"/>
      </w:r>
      <w:r w:rsidR="00DE7385">
        <w:t>Continuous Current</w:t>
      </w:r>
      <w:bookmarkEnd w:id="374"/>
    </w:p>
    <w:p w14:paraId="1BE94325" w14:textId="482E3728" w:rsidR="00DE7385" w:rsidRDefault="00DE7385" w:rsidP="00F90FB8">
      <w:r w:rsidRPr="00DB3AFB">
        <w:t xml:space="preserve">The maximum </w:t>
      </w:r>
      <w:r>
        <w:t xml:space="preserve">typical </w:t>
      </w:r>
      <w:r w:rsidRPr="00DB3AFB">
        <w:t xml:space="preserve">values of continuous currents applicable to each voltage level are given in </w:t>
      </w:r>
      <w:r>
        <w:fldChar w:fldCharType="begin"/>
      </w:r>
      <w:r>
        <w:instrText xml:space="preserve"> REF _Ref171347042 \h </w:instrText>
      </w:r>
      <w:r>
        <w:fldChar w:fldCharType="separate"/>
      </w:r>
      <w:ins w:id="376" w:author="Claire Goult (NESO)" w:date="2025-05-21T11:40:00Z" w16du:dateUtc="2025-05-21T10:40:00Z">
        <w:r w:rsidR="005E0650" w:rsidRPr="00E002B9">
          <w:t xml:space="preserve">Table </w:t>
        </w:r>
        <w:r w:rsidR="005E0650">
          <w:rPr>
            <w:noProof/>
          </w:rPr>
          <w:t>3</w:t>
        </w:r>
      </w:ins>
      <w:del w:id="377" w:author="Claire Goult (NESO)" w:date="2025-05-21T11:40:00Z" w16du:dateUtc="2025-05-21T10:40:00Z">
        <w:r w:rsidR="00352B31" w:rsidRPr="00E002B9" w:rsidDel="005E0650">
          <w:delText xml:space="preserve">Table </w:delText>
        </w:r>
        <w:r w:rsidR="00352B31" w:rsidDel="005E0650">
          <w:rPr>
            <w:noProof/>
          </w:rPr>
          <w:delText>3</w:delText>
        </w:r>
      </w:del>
      <w:r>
        <w:fldChar w:fldCharType="end"/>
      </w:r>
      <w:r w:rsidRPr="00DB3AFB">
        <w:t xml:space="preserve">. </w:t>
      </w:r>
      <w:r>
        <w:t xml:space="preserve"> </w:t>
      </w:r>
    </w:p>
    <w:p w14:paraId="5EC19FCE" w14:textId="77777777" w:rsidR="00DE7385" w:rsidRDefault="00DE7385" w:rsidP="00F90FB8">
      <w:r w:rsidRPr="00DB3AFB">
        <w:t xml:space="preserve">Lower rated continuous currents </w:t>
      </w:r>
      <w:commentRangeStart w:id="378"/>
      <w:r w:rsidRPr="00DB3AFB">
        <w:t xml:space="preserve">may be selected </w:t>
      </w:r>
      <w:commentRangeEnd w:id="378"/>
      <w:r w:rsidR="00A03773">
        <w:rPr>
          <w:rStyle w:val="CommentReference"/>
          <w:rFonts w:ascii="Microsoft Sans Serif" w:eastAsiaTheme="minorEastAsia" w:hAnsi="Microsoft Sans Serif"/>
          <w:color w:val="000000" w:themeColor="text1"/>
          <w:kern w:val="0"/>
          <w14:ligatures w14:val="none"/>
        </w:rPr>
        <w:commentReference w:id="378"/>
      </w:r>
      <w:r w:rsidRPr="00DB3AFB">
        <w:t xml:space="preserve">to suit the installation requirements. </w:t>
      </w:r>
    </w:p>
    <w:p w14:paraId="451C98F9" w14:textId="77777777" w:rsidR="00DE7385" w:rsidRDefault="00DE7385" w:rsidP="00F90FB8">
      <w:r w:rsidRPr="00DB3AFB">
        <w:t xml:space="preserve">The rated continuous currents </w:t>
      </w:r>
      <w:commentRangeStart w:id="379"/>
      <w:r w:rsidRPr="00DB3AFB">
        <w:t xml:space="preserve">are </w:t>
      </w:r>
      <w:commentRangeEnd w:id="379"/>
      <w:r w:rsidR="00A03773">
        <w:rPr>
          <w:rStyle w:val="CommentReference"/>
          <w:rFonts w:ascii="Microsoft Sans Serif" w:eastAsiaTheme="minorEastAsia" w:hAnsi="Microsoft Sans Serif"/>
          <w:color w:val="000000" w:themeColor="text1"/>
          <w:kern w:val="0"/>
          <w14:ligatures w14:val="none"/>
        </w:rPr>
        <w:commentReference w:id="379"/>
      </w:r>
      <w:r w:rsidRPr="00DB3AFB">
        <w:t xml:space="preserve">selected from the standard values given in </w:t>
      </w:r>
      <w:r>
        <w:t>relevant S</w:t>
      </w:r>
      <w:r w:rsidRPr="00DB3AFB">
        <w:t xml:space="preserve">tandards to meet the </w:t>
      </w:r>
      <w:commentRangeStart w:id="380"/>
      <w:r w:rsidRPr="00DB3AFB">
        <w:t>required circuit ratings</w:t>
      </w:r>
      <w:commentRangeEnd w:id="380"/>
      <w:r w:rsidR="00A03773">
        <w:rPr>
          <w:rStyle w:val="CommentReference"/>
          <w:rFonts w:ascii="Microsoft Sans Serif" w:eastAsiaTheme="minorEastAsia" w:hAnsi="Microsoft Sans Serif"/>
          <w:color w:val="000000" w:themeColor="text1"/>
          <w:kern w:val="0"/>
          <w14:ligatures w14:val="none"/>
        </w:rPr>
        <w:commentReference w:id="380"/>
      </w:r>
      <w:r w:rsidRPr="00DB3AFB">
        <w:t>.</w:t>
      </w:r>
    </w:p>
    <w:p w14:paraId="75255AF3" w14:textId="77777777" w:rsidR="00DE7385" w:rsidRDefault="00DE7385" w:rsidP="00F90FB8">
      <w:pPr>
        <w:rPr>
          <w:highlight w:val="yellow"/>
        </w:rPr>
      </w:pPr>
      <w:r>
        <w:t xml:space="preserve">Higher rated continuous current ratings may be used by </w:t>
      </w:r>
      <w:commentRangeStart w:id="381"/>
      <w:r>
        <w:t>agreement</w:t>
      </w:r>
      <w:commentRangeEnd w:id="381"/>
      <w:r w:rsidR="00A03773">
        <w:rPr>
          <w:rStyle w:val="CommentReference"/>
          <w:rFonts w:ascii="Microsoft Sans Serif" w:eastAsiaTheme="minorEastAsia" w:hAnsi="Microsoft Sans Serif"/>
          <w:color w:val="000000" w:themeColor="text1"/>
          <w:kern w:val="0"/>
          <w14:ligatures w14:val="none"/>
        </w:rPr>
        <w:commentReference w:id="381"/>
      </w:r>
      <w:r>
        <w:t xml:space="preserve"> on a site-by-site basis.</w:t>
      </w:r>
    </w:p>
    <w:p w14:paraId="05804D44" w14:textId="65B0D9E8" w:rsidR="00DE7385" w:rsidRPr="00E002B9" w:rsidRDefault="00DE7385" w:rsidP="00B40B21">
      <w:pPr>
        <w:pStyle w:val="Table"/>
        <w:rPr>
          <w:rFonts w:asciiTheme="minorHAnsi" w:hAnsiTheme="minorHAnsi"/>
        </w:rPr>
      </w:pPr>
      <w:bookmarkStart w:id="382" w:name="_Ref171347042"/>
      <w:bookmarkStart w:id="383" w:name="_Toc182821805"/>
      <w:bookmarkStart w:id="384" w:name="_Toc189225444"/>
      <w:r w:rsidRPr="00E002B9">
        <w:rPr>
          <w:rFonts w:asciiTheme="minorHAnsi" w:hAnsiTheme="minorHAnsi"/>
        </w:rPr>
        <w:t xml:space="preserve">Table </w:t>
      </w:r>
      <w:r w:rsidRPr="00E002B9">
        <w:rPr>
          <w:rFonts w:asciiTheme="minorHAnsi" w:hAnsiTheme="minorHAnsi"/>
        </w:rPr>
        <w:fldChar w:fldCharType="begin"/>
      </w:r>
      <w:r w:rsidRPr="00E002B9">
        <w:rPr>
          <w:rFonts w:asciiTheme="minorHAnsi" w:hAnsiTheme="minorHAnsi"/>
        </w:rPr>
        <w:instrText xml:space="preserve"> SEQ Table \* ARABIC </w:instrText>
      </w:r>
      <w:r w:rsidRPr="00E002B9">
        <w:rPr>
          <w:rFonts w:asciiTheme="minorHAnsi" w:hAnsiTheme="minorHAnsi"/>
        </w:rPr>
        <w:fldChar w:fldCharType="separate"/>
      </w:r>
      <w:r w:rsidR="005E0650">
        <w:rPr>
          <w:rFonts w:asciiTheme="minorHAnsi" w:hAnsiTheme="minorHAnsi"/>
          <w:noProof/>
        </w:rPr>
        <w:t>3</w:t>
      </w:r>
      <w:r w:rsidRPr="00E002B9">
        <w:rPr>
          <w:rFonts w:asciiTheme="minorHAnsi" w:hAnsiTheme="minorHAnsi"/>
          <w:noProof/>
        </w:rPr>
        <w:fldChar w:fldCharType="end"/>
      </w:r>
      <w:bookmarkEnd w:id="382"/>
      <w:r w:rsidRPr="00E002B9">
        <w:rPr>
          <w:rFonts w:asciiTheme="minorHAnsi" w:hAnsiTheme="minorHAnsi"/>
        </w:rPr>
        <w:t xml:space="preserve"> — Rated Continuous Current Requirements</w:t>
      </w:r>
      <w:bookmarkEnd w:id="383"/>
      <w:bookmarkEnd w:id="3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410"/>
      </w:tblGrid>
      <w:tr w:rsidR="00DE7385" w:rsidRPr="00DB3AFB" w14:paraId="15567F2E" w14:textId="77777777" w:rsidTr="002331B5">
        <w:trPr>
          <w:trHeight w:val="1313"/>
          <w:jc w:val="center"/>
        </w:trPr>
        <w:tc>
          <w:tcPr>
            <w:tcW w:w="1696" w:type="dxa"/>
            <w:shd w:val="clear" w:color="auto" w:fill="0A2F41" w:themeFill="accent1" w:themeFillShade="80"/>
            <w:vAlign w:val="center"/>
          </w:tcPr>
          <w:p w14:paraId="2620D337" w14:textId="77777777" w:rsidR="00DE7385" w:rsidRPr="002331B5" w:rsidRDefault="00DE7385" w:rsidP="002331B5">
            <w:pPr>
              <w:spacing w:after="0" w:line="240" w:lineRule="auto"/>
              <w:jc w:val="center"/>
              <w:rPr>
                <w:b/>
                <w:bCs/>
                <w:color w:val="FFFFFF" w:themeColor="background1"/>
                <w:sz w:val="20"/>
                <w:szCs w:val="20"/>
              </w:rPr>
            </w:pPr>
            <w:r w:rsidRPr="002331B5">
              <w:rPr>
                <w:b/>
                <w:bCs/>
                <w:color w:val="FFFFFF" w:themeColor="background1"/>
                <w:sz w:val="20"/>
                <w:szCs w:val="20"/>
              </w:rPr>
              <w:t>System Voltage</w:t>
            </w:r>
          </w:p>
          <w:p w14:paraId="730F6FF4" w14:textId="77777777" w:rsidR="00741255" w:rsidRDefault="00741255" w:rsidP="000D3E84">
            <w:pPr>
              <w:spacing w:after="0" w:line="240" w:lineRule="auto"/>
              <w:jc w:val="center"/>
              <w:rPr>
                <w:b/>
                <w:bCs/>
                <w:color w:val="FFFFFF" w:themeColor="background1"/>
                <w:sz w:val="20"/>
                <w:szCs w:val="20"/>
              </w:rPr>
            </w:pPr>
          </w:p>
          <w:p w14:paraId="5453B095" w14:textId="47C1DB86" w:rsidR="00DE7385" w:rsidRPr="002331B5" w:rsidRDefault="00B26E61" w:rsidP="002331B5">
            <w:pPr>
              <w:spacing w:after="0" w:line="240" w:lineRule="auto"/>
              <w:jc w:val="center"/>
              <w:rPr>
                <w:b/>
                <w:bCs/>
                <w:color w:val="FFFFFF" w:themeColor="background1"/>
                <w:sz w:val="20"/>
                <w:szCs w:val="20"/>
              </w:rPr>
            </w:pPr>
            <w:r w:rsidRPr="002331B5">
              <w:rPr>
                <w:b/>
                <w:bCs/>
                <w:color w:val="FFFFFF" w:themeColor="background1"/>
                <w:sz w:val="20"/>
                <w:szCs w:val="20"/>
              </w:rPr>
              <w:t>(</w:t>
            </w:r>
            <w:r w:rsidR="00DE7385" w:rsidRPr="002331B5">
              <w:rPr>
                <w:b/>
                <w:bCs/>
                <w:color w:val="FFFFFF" w:themeColor="background1"/>
                <w:sz w:val="20"/>
                <w:szCs w:val="20"/>
              </w:rPr>
              <w:t>kV</w:t>
            </w:r>
            <w:r w:rsidRPr="002331B5">
              <w:rPr>
                <w:b/>
                <w:bCs/>
                <w:color w:val="FFFFFF" w:themeColor="background1"/>
                <w:sz w:val="20"/>
                <w:szCs w:val="20"/>
              </w:rPr>
              <w:t>)</w:t>
            </w:r>
          </w:p>
        </w:tc>
        <w:tc>
          <w:tcPr>
            <w:tcW w:w="2410" w:type="dxa"/>
            <w:shd w:val="clear" w:color="auto" w:fill="0A2F41" w:themeFill="accent1" w:themeFillShade="80"/>
            <w:vAlign w:val="center"/>
          </w:tcPr>
          <w:p w14:paraId="29AA2889" w14:textId="77777777" w:rsidR="00DE7385" w:rsidRPr="002331B5" w:rsidRDefault="00DE7385" w:rsidP="002331B5">
            <w:pPr>
              <w:spacing w:after="0" w:line="240" w:lineRule="auto"/>
              <w:jc w:val="center"/>
              <w:rPr>
                <w:b/>
                <w:bCs/>
                <w:color w:val="FFFFFF" w:themeColor="background1"/>
                <w:sz w:val="20"/>
                <w:szCs w:val="20"/>
              </w:rPr>
            </w:pPr>
            <w:r w:rsidRPr="002331B5">
              <w:rPr>
                <w:b/>
                <w:bCs/>
                <w:color w:val="FFFFFF" w:themeColor="background1"/>
                <w:sz w:val="20"/>
                <w:szCs w:val="20"/>
              </w:rPr>
              <w:t>Rated Continuous Current</w:t>
            </w:r>
          </w:p>
          <w:p w14:paraId="7FE1D287" w14:textId="329C8C44" w:rsidR="00DE7385" w:rsidRPr="002331B5" w:rsidRDefault="00B26E61" w:rsidP="002331B5">
            <w:pPr>
              <w:spacing w:after="0" w:line="240" w:lineRule="auto"/>
              <w:jc w:val="center"/>
              <w:rPr>
                <w:b/>
                <w:bCs/>
                <w:color w:val="FFFFFF" w:themeColor="background1"/>
                <w:sz w:val="20"/>
                <w:szCs w:val="20"/>
              </w:rPr>
            </w:pPr>
            <w:r w:rsidRPr="002331B5">
              <w:rPr>
                <w:b/>
                <w:bCs/>
                <w:color w:val="FFFFFF" w:themeColor="background1"/>
                <w:sz w:val="20"/>
                <w:szCs w:val="20"/>
              </w:rPr>
              <w:t>(</w:t>
            </w:r>
            <w:r w:rsidR="00DE7385" w:rsidRPr="002331B5">
              <w:rPr>
                <w:b/>
                <w:bCs/>
                <w:color w:val="FFFFFF" w:themeColor="background1"/>
                <w:sz w:val="20"/>
                <w:szCs w:val="20"/>
              </w:rPr>
              <w:t>A</w:t>
            </w:r>
            <w:r w:rsidRPr="002331B5">
              <w:rPr>
                <w:b/>
                <w:bCs/>
                <w:color w:val="FFFFFF" w:themeColor="background1"/>
                <w:sz w:val="20"/>
                <w:szCs w:val="20"/>
              </w:rPr>
              <w:t>)</w:t>
            </w:r>
          </w:p>
        </w:tc>
      </w:tr>
      <w:tr w:rsidR="00DE7385" w:rsidRPr="00DB3AFB" w14:paraId="714B812F" w14:textId="77777777" w:rsidTr="002331B5">
        <w:trPr>
          <w:jc w:val="center"/>
        </w:trPr>
        <w:tc>
          <w:tcPr>
            <w:tcW w:w="1696" w:type="dxa"/>
            <w:shd w:val="clear" w:color="auto" w:fill="auto"/>
            <w:vAlign w:val="center"/>
          </w:tcPr>
          <w:p w14:paraId="3259BE2F" w14:textId="77777777" w:rsidR="00DE7385" w:rsidRPr="002331B5" w:rsidRDefault="00DE7385" w:rsidP="002331B5">
            <w:pPr>
              <w:spacing w:after="60"/>
              <w:jc w:val="center"/>
              <w:rPr>
                <w:sz w:val="20"/>
                <w:szCs w:val="20"/>
              </w:rPr>
            </w:pPr>
            <w:r w:rsidRPr="002331B5">
              <w:rPr>
                <w:sz w:val="20"/>
                <w:szCs w:val="20"/>
              </w:rPr>
              <w:t>400</w:t>
            </w:r>
          </w:p>
        </w:tc>
        <w:tc>
          <w:tcPr>
            <w:tcW w:w="2410" w:type="dxa"/>
            <w:shd w:val="clear" w:color="auto" w:fill="auto"/>
            <w:vAlign w:val="center"/>
          </w:tcPr>
          <w:p w14:paraId="37E1ECF0" w14:textId="77777777" w:rsidR="00DE7385" w:rsidRPr="002331B5" w:rsidRDefault="00DE7385" w:rsidP="002331B5">
            <w:pPr>
              <w:spacing w:after="60"/>
              <w:jc w:val="center"/>
              <w:rPr>
                <w:sz w:val="20"/>
                <w:szCs w:val="20"/>
              </w:rPr>
            </w:pPr>
            <w:r w:rsidRPr="002331B5">
              <w:rPr>
                <w:sz w:val="20"/>
                <w:szCs w:val="20"/>
              </w:rPr>
              <w:t>5000</w:t>
            </w:r>
          </w:p>
        </w:tc>
      </w:tr>
      <w:tr w:rsidR="00DE7385" w:rsidRPr="00DB3AFB" w14:paraId="1A7FF4C7" w14:textId="77777777" w:rsidTr="002331B5">
        <w:trPr>
          <w:jc w:val="center"/>
        </w:trPr>
        <w:tc>
          <w:tcPr>
            <w:tcW w:w="1696" w:type="dxa"/>
            <w:shd w:val="clear" w:color="auto" w:fill="auto"/>
            <w:vAlign w:val="center"/>
          </w:tcPr>
          <w:p w14:paraId="78A7EBA5" w14:textId="77777777" w:rsidR="00DE7385" w:rsidRPr="002331B5" w:rsidRDefault="00DE7385" w:rsidP="002331B5">
            <w:pPr>
              <w:spacing w:after="60"/>
              <w:jc w:val="center"/>
              <w:rPr>
                <w:sz w:val="20"/>
                <w:szCs w:val="20"/>
              </w:rPr>
            </w:pPr>
            <w:r w:rsidRPr="002331B5">
              <w:rPr>
                <w:sz w:val="20"/>
                <w:szCs w:val="20"/>
              </w:rPr>
              <w:t>275</w:t>
            </w:r>
          </w:p>
        </w:tc>
        <w:tc>
          <w:tcPr>
            <w:tcW w:w="2410" w:type="dxa"/>
            <w:shd w:val="clear" w:color="auto" w:fill="auto"/>
            <w:vAlign w:val="center"/>
          </w:tcPr>
          <w:p w14:paraId="5D0817A5" w14:textId="77777777" w:rsidR="00DE7385" w:rsidRPr="002331B5" w:rsidRDefault="00DE7385" w:rsidP="002331B5">
            <w:pPr>
              <w:spacing w:after="60"/>
              <w:jc w:val="center"/>
              <w:rPr>
                <w:sz w:val="20"/>
                <w:szCs w:val="20"/>
              </w:rPr>
            </w:pPr>
            <w:r w:rsidRPr="002331B5">
              <w:rPr>
                <w:sz w:val="20"/>
                <w:szCs w:val="20"/>
              </w:rPr>
              <w:t>3150</w:t>
            </w:r>
          </w:p>
        </w:tc>
      </w:tr>
      <w:tr w:rsidR="00DE7385" w:rsidRPr="00DB3AFB" w14:paraId="03EA35BB" w14:textId="77777777" w:rsidTr="002331B5">
        <w:trPr>
          <w:trHeight w:val="171"/>
          <w:jc w:val="center"/>
        </w:trPr>
        <w:tc>
          <w:tcPr>
            <w:tcW w:w="1696" w:type="dxa"/>
            <w:shd w:val="clear" w:color="auto" w:fill="auto"/>
            <w:vAlign w:val="center"/>
          </w:tcPr>
          <w:p w14:paraId="39DE35FC" w14:textId="77777777" w:rsidR="00DE7385" w:rsidRPr="002331B5" w:rsidRDefault="00DE7385" w:rsidP="002331B5">
            <w:pPr>
              <w:spacing w:after="60"/>
              <w:jc w:val="center"/>
              <w:rPr>
                <w:sz w:val="20"/>
                <w:szCs w:val="20"/>
              </w:rPr>
            </w:pPr>
            <w:r w:rsidRPr="002331B5">
              <w:rPr>
                <w:sz w:val="20"/>
                <w:szCs w:val="20"/>
              </w:rPr>
              <w:t>220</w:t>
            </w:r>
          </w:p>
        </w:tc>
        <w:tc>
          <w:tcPr>
            <w:tcW w:w="2410" w:type="dxa"/>
            <w:shd w:val="clear" w:color="auto" w:fill="auto"/>
            <w:vAlign w:val="center"/>
          </w:tcPr>
          <w:p w14:paraId="1CC9C729" w14:textId="77777777" w:rsidR="00DE7385" w:rsidRPr="002331B5" w:rsidRDefault="00DE7385" w:rsidP="002331B5">
            <w:pPr>
              <w:spacing w:after="60"/>
              <w:jc w:val="center"/>
              <w:rPr>
                <w:sz w:val="20"/>
                <w:szCs w:val="20"/>
              </w:rPr>
            </w:pPr>
            <w:r w:rsidRPr="002331B5">
              <w:rPr>
                <w:sz w:val="20"/>
                <w:szCs w:val="20"/>
              </w:rPr>
              <w:t>2000</w:t>
            </w:r>
          </w:p>
        </w:tc>
      </w:tr>
      <w:tr w:rsidR="00DE7385" w:rsidRPr="00DB3AFB" w14:paraId="18B7E623" w14:textId="77777777" w:rsidTr="002331B5">
        <w:trPr>
          <w:jc w:val="center"/>
        </w:trPr>
        <w:tc>
          <w:tcPr>
            <w:tcW w:w="1696" w:type="dxa"/>
            <w:shd w:val="clear" w:color="auto" w:fill="auto"/>
            <w:vAlign w:val="center"/>
          </w:tcPr>
          <w:p w14:paraId="4B1C0580" w14:textId="77777777" w:rsidR="00DE7385" w:rsidRPr="002331B5" w:rsidRDefault="00DE7385" w:rsidP="002331B5">
            <w:pPr>
              <w:spacing w:after="60"/>
              <w:jc w:val="center"/>
              <w:rPr>
                <w:sz w:val="20"/>
                <w:szCs w:val="20"/>
              </w:rPr>
            </w:pPr>
            <w:r w:rsidRPr="002331B5">
              <w:rPr>
                <w:sz w:val="20"/>
                <w:szCs w:val="20"/>
              </w:rPr>
              <w:t>132</w:t>
            </w:r>
          </w:p>
        </w:tc>
        <w:tc>
          <w:tcPr>
            <w:tcW w:w="2410" w:type="dxa"/>
            <w:shd w:val="clear" w:color="auto" w:fill="auto"/>
            <w:vAlign w:val="center"/>
          </w:tcPr>
          <w:p w14:paraId="0D0BCCAE" w14:textId="77777777" w:rsidR="00DE7385" w:rsidRPr="002331B5" w:rsidRDefault="00DE7385" w:rsidP="002331B5">
            <w:pPr>
              <w:spacing w:after="60"/>
              <w:jc w:val="center"/>
              <w:rPr>
                <w:sz w:val="20"/>
                <w:szCs w:val="20"/>
              </w:rPr>
            </w:pPr>
            <w:r w:rsidRPr="002331B5">
              <w:rPr>
                <w:sz w:val="20"/>
                <w:szCs w:val="20"/>
              </w:rPr>
              <w:t>3150</w:t>
            </w:r>
          </w:p>
        </w:tc>
      </w:tr>
      <w:tr w:rsidR="00DE7385" w:rsidRPr="00DB3AFB" w14:paraId="29A4925E" w14:textId="77777777" w:rsidTr="002331B5">
        <w:trPr>
          <w:jc w:val="center"/>
        </w:trPr>
        <w:tc>
          <w:tcPr>
            <w:tcW w:w="1696" w:type="dxa"/>
            <w:shd w:val="clear" w:color="auto" w:fill="auto"/>
            <w:vAlign w:val="center"/>
          </w:tcPr>
          <w:p w14:paraId="620485A9" w14:textId="77777777" w:rsidR="00DE7385" w:rsidRPr="002331B5" w:rsidRDefault="00DE7385" w:rsidP="002331B5">
            <w:pPr>
              <w:spacing w:after="60"/>
              <w:jc w:val="center"/>
              <w:rPr>
                <w:sz w:val="20"/>
                <w:szCs w:val="20"/>
              </w:rPr>
            </w:pPr>
            <w:r w:rsidRPr="002331B5">
              <w:rPr>
                <w:sz w:val="20"/>
                <w:szCs w:val="20"/>
              </w:rPr>
              <w:t>66</w:t>
            </w:r>
          </w:p>
        </w:tc>
        <w:tc>
          <w:tcPr>
            <w:tcW w:w="2410" w:type="dxa"/>
            <w:shd w:val="clear" w:color="auto" w:fill="auto"/>
            <w:vAlign w:val="center"/>
          </w:tcPr>
          <w:p w14:paraId="62888008" w14:textId="77777777" w:rsidR="00DE7385" w:rsidRPr="002331B5" w:rsidRDefault="00DE7385" w:rsidP="002331B5">
            <w:pPr>
              <w:spacing w:after="60"/>
              <w:jc w:val="center"/>
              <w:rPr>
                <w:sz w:val="20"/>
                <w:szCs w:val="20"/>
              </w:rPr>
            </w:pPr>
            <w:r w:rsidRPr="002331B5">
              <w:rPr>
                <w:sz w:val="20"/>
                <w:szCs w:val="20"/>
              </w:rPr>
              <w:t>2000</w:t>
            </w:r>
          </w:p>
        </w:tc>
      </w:tr>
      <w:tr w:rsidR="00DE7385" w:rsidRPr="00DB3AFB" w14:paraId="2121B28A" w14:textId="77777777" w:rsidTr="002331B5">
        <w:trPr>
          <w:jc w:val="center"/>
        </w:trPr>
        <w:tc>
          <w:tcPr>
            <w:tcW w:w="1696" w:type="dxa"/>
            <w:shd w:val="clear" w:color="auto" w:fill="auto"/>
            <w:vAlign w:val="center"/>
          </w:tcPr>
          <w:p w14:paraId="298FE35C" w14:textId="77777777" w:rsidR="00DE7385" w:rsidRPr="002331B5" w:rsidRDefault="00DE7385" w:rsidP="002331B5">
            <w:pPr>
              <w:spacing w:after="60"/>
              <w:jc w:val="center"/>
              <w:rPr>
                <w:sz w:val="20"/>
                <w:szCs w:val="20"/>
              </w:rPr>
            </w:pPr>
            <w:r w:rsidRPr="002331B5">
              <w:rPr>
                <w:sz w:val="20"/>
                <w:szCs w:val="20"/>
              </w:rPr>
              <w:t>33</w:t>
            </w:r>
          </w:p>
        </w:tc>
        <w:tc>
          <w:tcPr>
            <w:tcW w:w="2410" w:type="dxa"/>
            <w:shd w:val="clear" w:color="auto" w:fill="auto"/>
            <w:vAlign w:val="center"/>
          </w:tcPr>
          <w:p w14:paraId="101217A4" w14:textId="77777777" w:rsidR="00DE7385" w:rsidRPr="002331B5" w:rsidRDefault="00DE7385" w:rsidP="002331B5">
            <w:pPr>
              <w:spacing w:after="60"/>
              <w:jc w:val="center"/>
              <w:rPr>
                <w:sz w:val="20"/>
                <w:szCs w:val="20"/>
              </w:rPr>
            </w:pPr>
            <w:r w:rsidRPr="002331B5">
              <w:rPr>
                <w:sz w:val="20"/>
                <w:szCs w:val="20"/>
              </w:rPr>
              <w:t>1250</w:t>
            </w:r>
          </w:p>
        </w:tc>
      </w:tr>
      <w:tr w:rsidR="00DE7385" w:rsidRPr="00DB3AFB" w14:paraId="518F427B" w14:textId="77777777" w:rsidTr="002331B5">
        <w:trPr>
          <w:jc w:val="center"/>
        </w:trPr>
        <w:tc>
          <w:tcPr>
            <w:tcW w:w="1696" w:type="dxa"/>
            <w:shd w:val="clear" w:color="auto" w:fill="auto"/>
            <w:vAlign w:val="center"/>
          </w:tcPr>
          <w:p w14:paraId="24CB284F" w14:textId="77777777" w:rsidR="00DE7385" w:rsidRPr="002331B5" w:rsidRDefault="00DE7385" w:rsidP="002331B5">
            <w:pPr>
              <w:spacing w:after="60"/>
              <w:jc w:val="center"/>
              <w:rPr>
                <w:sz w:val="20"/>
                <w:szCs w:val="20"/>
              </w:rPr>
            </w:pPr>
            <w:r w:rsidRPr="002331B5">
              <w:rPr>
                <w:sz w:val="20"/>
                <w:szCs w:val="20"/>
              </w:rPr>
              <w:t>11</w:t>
            </w:r>
          </w:p>
        </w:tc>
        <w:tc>
          <w:tcPr>
            <w:tcW w:w="2410" w:type="dxa"/>
            <w:shd w:val="clear" w:color="auto" w:fill="auto"/>
            <w:vAlign w:val="center"/>
          </w:tcPr>
          <w:p w14:paraId="20D61FD0" w14:textId="77777777" w:rsidR="00DE7385" w:rsidRPr="002331B5" w:rsidRDefault="00DE7385" w:rsidP="002331B5">
            <w:pPr>
              <w:spacing w:after="60"/>
              <w:jc w:val="center"/>
              <w:rPr>
                <w:sz w:val="20"/>
                <w:szCs w:val="20"/>
              </w:rPr>
            </w:pPr>
            <w:r w:rsidRPr="002331B5">
              <w:rPr>
                <w:sz w:val="20"/>
                <w:szCs w:val="20"/>
              </w:rPr>
              <w:t>2500</w:t>
            </w:r>
          </w:p>
        </w:tc>
      </w:tr>
    </w:tbl>
    <w:p w14:paraId="2E4C467A" w14:textId="06FCF0B3" w:rsidR="00DE7385" w:rsidRDefault="00F231EF" w:rsidP="00F231EF">
      <w:pPr>
        <w:pStyle w:val="Heading2"/>
      </w:pPr>
      <w:bookmarkStart w:id="385" w:name="_Toc189225376"/>
      <w:r>
        <w:lastRenderedPageBreak/>
        <w:t xml:space="preserve">5.5 </w:t>
      </w:r>
      <w:r w:rsidR="00DE7385">
        <w:t xml:space="preserve">Rated Short-circuit and </w:t>
      </w:r>
      <w:r w:rsidR="00FD0613">
        <w:t>S</w:t>
      </w:r>
      <w:r w:rsidR="00DE7385">
        <w:t xml:space="preserve">hort-time </w:t>
      </w:r>
      <w:r w:rsidR="00FD0613">
        <w:t>W</w:t>
      </w:r>
      <w:r w:rsidR="00DE7385">
        <w:t xml:space="preserve">ithstand </w:t>
      </w:r>
      <w:r w:rsidR="00FD0613">
        <w:t>C</w:t>
      </w:r>
      <w:r w:rsidR="00DE7385">
        <w:t>urrent</w:t>
      </w:r>
      <w:bookmarkEnd w:id="385"/>
    </w:p>
    <w:p w14:paraId="5114AAEA" w14:textId="4706A2B7" w:rsidR="00B231EF" w:rsidRPr="00B231EF" w:rsidRDefault="00DE7385" w:rsidP="00B231EF">
      <w:r w:rsidRPr="00DB3AFB">
        <w:t xml:space="preserve">Typical short-circuit requirements are shown in </w:t>
      </w:r>
      <w:r>
        <w:rPr>
          <w:rFonts w:ascii="Microsoft Sans Serif" w:eastAsiaTheme="minorEastAsia" w:hAnsi="Microsoft Sans Serif"/>
          <w:color w:val="000000" w:themeColor="text1"/>
          <w:kern w:val="0"/>
          <w:szCs w:val="24"/>
          <w14:ligatures w14:val="none"/>
        </w:rPr>
        <w:fldChar w:fldCharType="begin"/>
      </w:r>
      <w:r>
        <w:instrText xml:space="preserve"> REF _Ref171347072 \h </w:instrText>
      </w:r>
      <w:r w:rsidR="008401E7">
        <w:rPr>
          <w:rFonts w:ascii="Microsoft Sans Serif" w:eastAsiaTheme="minorEastAsia" w:hAnsi="Microsoft Sans Serif"/>
          <w:color w:val="000000" w:themeColor="text1"/>
          <w:kern w:val="0"/>
          <w:szCs w:val="24"/>
          <w14:ligatures w14:val="none"/>
        </w:rPr>
        <w:instrText xml:space="preserve"> \* MERGEFORMAT </w:instrText>
      </w:r>
      <w:r>
        <w:rPr>
          <w:rFonts w:ascii="Microsoft Sans Serif" w:eastAsiaTheme="minorEastAsia" w:hAnsi="Microsoft Sans Serif"/>
          <w:color w:val="000000" w:themeColor="text1"/>
          <w:kern w:val="0"/>
          <w:szCs w:val="24"/>
          <w14:ligatures w14:val="none"/>
        </w:rPr>
      </w:r>
      <w:r>
        <w:rPr>
          <w:rFonts w:ascii="Microsoft Sans Serif" w:eastAsiaTheme="minorEastAsia" w:hAnsi="Microsoft Sans Serif"/>
          <w:color w:val="000000" w:themeColor="text1"/>
          <w:kern w:val="0"/>
          <w:szCs w:val="24"/>
          <w14:ligatures w14:val="none"/>
        </w:rPr>
        <w:fldChar w:fldCharType="separate"/>
      </w:r>
      <w:ins w:id="386" w:author="Claire Goult (NESO)" w:date="2025-05-21T11:40:00Z" w16du:dateUtc="2025-05-21T10:40:00Z">
        <w:r w:rsidR="005E0650" w:rsidRPr="007477B3">
          <w:t xml:space="preserve">Table </w:t>
        </w:r>
        <w:r w:rsidR="005E0650">
          <w:rPr>
            <w:noProof/>
          </w:rPr>
          <w:t>4</w:t>
        </w:r>
      </w:ins>
      <w:del w:id="387" w:author="Claire Goult (NESO)" w:date="2025-05-21T11:40:00Z" w16du:dateUtc="2025-05-21T10:40:00Z">
        <w:r w:rsidR="00352B31" w:rsidRPr="007477B3" w:rsidDel="005E0650">
          <w:delText xml:space="preserve">Table </w:delText>
        </w:r>
        <w:r w:rsidR="00352B31" w:rsidDel="005E0650">
          <w:rPr>
            <w:noProof/>
          </w:rPr>
          <w:delText>4</w:delText>
        </w:r>
      </w:del>
      <w:r>
        <w:rPr>
          <w:rFonts w:ascii="Microsoft Sans Serif" w:eastAsiaTheme="minorEastAsia" w:hAnsi="Microsoft Sans Serif"/>
          <w:color w:val="000000" w:themeColor="text1"/>
          <w:kern w:val="0"/>
          <w:szCs w:val="24"/>
          <w14:ligatures w14:val="none"/>
        </w:rPr>
        <w:fldChar w:fldCharType="end"/>
      </w:r>
      <w:r>
        <w:t xml:space="preserve"> </w:t>
      </w:r>
      <w:r w:rsidRPr="00DB3AFB">
        <w:t>and shall be determined on a site</w:t>
      </w:r>
      <w:r w:rsidR="00542AE0">
        <w:noBreakHyphen/>
      </w:r>
      <w:r w:rsidRPr="00DB3AFB">
        <w:t>by</w:t>
      </w:r>
      <w:r w:rsidR="00542AE0">
        <w:noBreakHyphen/>
      </w:r>
      <w:r w:rsidRPr="00DB3AFB">
        <w:t xml:space="preserve">site </w:t>
      </w:r>
      <w:commentRangeStart w:id="388"/>
      <w:r w:rsidRPr="00DB3AFB">
        <w:t>basis.</w:t>
      </w:r>
      <w:commentRangeEnd w:id="388"/>
      <w:r w:rsidR="00A03773">
        <w:rPr>
          <w:rStyle w:val="CommentReference"/>
          <w:rFonts w:ascii="Microsoft Sans Serif" w:eastAsiaTheme="minorEastAsia" w:hAnsi="Microsoft Sans Serif"/>
          <w:color w:val="000000" w:themeColor="text1"/>
          <w:kern w:val="0"/>
          <w14:ligatures w14:val="none"/>
        </w:rPr>
        <w:commentReference w:id="388"/>
      </w:r>
    </w:p>
    <w:p w14:paraId="0A5C4F39" w14:textId="78628028" w:rsidR="00DE7385" w:rsidRPr="007477B3" w:rsidRDefault="00DE7385" w:rsidP="00B40B21">
      <w:pPr>
        <w:pStyle w:val="Table"/>
        <w:rPr>
          <w:rFonts w:asciiTheme="minorHAnsi" w:hAnsiTheme="minorHAnsi"/>
        </w:rPr>
      </w:pPr>
      <w:bookmarkStart w:id="389" w:name="_Ref171347072"/>
      <w:bookmarkStart w:id="390" w:name="_Hlk163825964"/>
      <w:bookmarkStart w:id="391" w:name="_Toc182821806"/>
      <w:bookmarkStart w:id="392" w:name="_Toc189225445"/>
      <w:r w:rsidRPr="007477B3">
        <w:rPr>
          <w:rFonts w:asciiTheme="minorHAnsi" w:hAnsiTheme="minorHAnsi"/>
        </w:rPr>
        <w:t xml:space="preserve">Table </w:t>
      </w:r>
      <w:r w:rsidRPr="007477B3">
        <w:rPr>
          <w:rFonts w:asciiTheme="minorHAnsi" w:hAnsiTheme="minorHAnsi"/>
        </w:rPr>
        <w:fldChar w:fldCharType="begin"/>
      </w:r>
      <w:r w:rsidRPr="007477B3">
        <w:rPr>
          <w:rFonts w:asciiTheme="minorHAnsi" w:hAnsiTheme="minorHAnsi"/>
        </w:rPr>
        <w:instrText xml:space="preserve"> SEQ Table \* ARABIC </w:instrText>
      </w:r>
      <w:r w:rsidRPr="007477B3">
        <w:rPr>
          <w:rFonts w:asciiTheme="minorHAnsi" w:hAnsiTheme="minorHAnsi"/>
        </w:rPr>
        <w:fldChar w:fldCharType="separate"/>
      </w:r>
      <w:r w:rsidR="005E0650">
        <w:rPr>
          <w:rFonts w:asciiTheme="minorHAnsi" w:hAnsiTheme="minorHAnsi"/>
          <w:noProof/>
        </w:rPr>
        <w:t>4</w:t>
      </w:r>
      <w:r w:rsidRPr="007477B3">
        <w:rPr>
          <w:rFonts w:asciiTheme="minorHAnsi" w:hAnsiTheme="minorHAnsi"/>
          <w:noProof/>
        </w:rPr>
        <w:fldChar w:fldCharType="end"/>
      </w:r>
      <w:bookmarkEnd w:id="389"/>
      <w:r w:rsidRPr="007477B3">
        <w:rPr>
          <w:rFonts w:asciiTheme="minorHAnsi" w:hAnsiTheme="minorHAnsi"/>
        </w:rPr>
        <w:t xml:space="preserve"> — </w:t>
      </w:r>
      <w:commentRangeStart w:id="393"/>
      <w:r w:rsidRPr="007477B3">
        <w:rPr>
          <w:rFonts w:asciiTheme="minorHAnsi" w:hAnsiTheme="minorHAnsi"/>
        </w:rPr>
        <w:t>Rated Short-Circuit Current Requirements</w:t>
      </w:r>
      <w:bookmarkEnd w:id="390"/>
      <w:bookmarkEnd w:id="391"/>
      <w:bookmarkEnd w:id="392"/>
      <w:commentRangeEnd w:id="393"/>
      <w:r w:rsidR="00A03773">
        <w:rPr>
          <w:rStyle w:val="CommentReference"/>
          <w:b w:val="0"/>
        </w:rPr>
        <w:commentReference w:id="393"/>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9"/>
        <w:gridCol w:w="1593"/>
        <w:gridCol w:w="1863"/>
        <w:gridCol w:w="1880"/>
      </w:tblGrid>
      <w:tr w:rsidR="00DE7385" w:rsidRPr="00DB3AFB" w14:paraId="27E4C184" w14:textId="77777777" w:rsidTr="00720A2B">
        <w:trPr>
          <w:jc w:val="center"/>
        </w:trPr>
        <w:tc>
          <w:tcPr>
            <w:tcW w:w="1696" w:type="dxa"/>
            <w:shd w:val="clear" w:color="auto" w:fill="0A2F41" w:themeFill="accent1" w:themeFillShade="80"/>
            <w:vAlign w:val="center"/>
          </w:tcPr>
          <w:p w14:paraId="1257E9D8" w14:textId="77777777" w:rsidR="00DE7385" w:rsidRPr="002331B5" w:rsidRDefault="00DE7385" w:rsidP="002331B5">
            <w:pPr>
              <w:spacing w:after="0" w:line="240" w:lineRule="auto"/>
              <w:jc w:val="center"/>
              <w:rPr>
                <w:b/>
                <w:bCs/>
                <w:color w:val="FFFFFF" w:themeColor="background1"/>
                <w:sz w:val="20"/>
                <w:szCs w:val="20"/>
              </w:rPr>
            </w:pPr>
            <w:r w:rsidRPr="002331B5">
              <w:rPr>
                <w:b/>
                <w:bCs/>
                <w:color w:val="FFFFFF" w:themeColor="background1"/>
                <w:sz w:val="20"/>
                <w:szCs w:val="20"/>
              </w:rPr>
              <w:t>System Voltage</w:t>
            </w:r>
          </w:p>
          <w:p w14:paraId="7107AA21" w14:textId="77777777" w:rsidR="00741255" w:rsidRDefault="00741255" w:rsidP="00A078FC">
            <w:pPr>
              <w:spacing w:after="0" w:line="240" w:lineRule="auto"/>
              <w:jc w:val="center"/>
              <w:rPr>
                <w:b/>
                <w:bCs/>
                <w:color w:val="FFFFFF" w:themeColor="background1"/>
                <w:sz w:val="20"/>
                <w:szCs w:val="20"/>
              </w:rPr>
            </w:pPr>
          </w:p>
          <w:p w14:paraId="2B6A3D52" w14:textId="77777777" w:rsidR="00741255" w:rsidRDefault="00741255" w:rsidP="00A078FC">
            <w:pPr>
              <w:spacing w:after="0" w:line="240" w:lineRule="auto"/>
              <w:jc w:val="center"/>
              <w:rPr>
                <w:b/>
                <w:bCs/>
                <w:color w:val="FFFFFF" w:themeColor="background1"/>
                <w:sz w:val="20"/>
                <w:szCs w:val="20"/>
              </w:rPr>
            </w:pPr>
          </w:p>
          <w:p w14:paraId="51B2B66B" w14:textId="3E6B09F8" w:rsidR="00DE7385" w:rsidRPr="002331B5" w:rsidRDefault="000D3E84" w:rsidP="002331B5">
            <w:pPr>
              <w:spacing w:after="0" w:line="240" w:lineRule="auto"/>
              <w:jc w:val="center"/>
              <w:rPr>
                <w:b/>
                <w:bCs/>
                <w:color w:val="FFFFFF" w:themeColor="background1"/>
                <w:sz w:val="20"/>
                <w:szCs w:val="20"/>
              </w:rPr>
            </w:pPr>
            <w:r>
              <w:rPr>
                <w:b/>
                <w:bCs/>
                <w:color w:val="FFFFFF" w:themeColor="background1"/>
                <w:sz w:val="20"/>
                <w:szCs w:val="20"/>
              </w:rPr>
              <w:t>(</w:t>
            </w:r>
            <w:r w:rsidR="00DE7385" w:rsidRPr="002331B5">
              <w:rPr>
                <w:b/>
                <w:bCs/>
                <w:color w:val="FFFFFF" w:themeColor="background1"/>
                <w:sz w:val="20"/>
                <w:szCs w:val="20"/>
              </w:rPr>
              <w:t>kV</w:t>
            </w:r>
            <w:r>
              <w:rPr>
                <w:b/>
                <w:bCs/>
                <w:color w:val="FFFFFF" w:themeColor="background1"/>
                <w:sz w:val="20"/>
                <w:szCs w:val="20"/>
              </w:rPr>
              <w:t>)</w:t>
            </w:r>
          </w:p>
        </w:tc>
        <w:tc>
          <w:tcPr>
            <w:tcW w:w="1849" w:type="dxa"/>
            <w:shd w:val="clear" w:color="auto" w:fill="0A2F41" w:themeFill="accent1" w:themeFillShade="80"/>
            <w:vAlign w:val="center"/>
          </w:tcPr>
          <w:p w14:paraId="500D147E" w14:textId="77777777" w:rsidR="00DE7385" w:rsidRPr="002331B5" w:rsidRDefault="00DE7385" w:rsidP="002331B5">
            <w:pPr>
              <w:spacing w:after="0" w:line="240" w:lineRule="auto"/>
              <w:jc w:val="center"/>
              <w:rPr>
                <w:b/>
                <w:bCs/>
                <w:color w:val="FFFFFF" w:themeColor="background1"/>
                <w:sz w:val="20"/>
                <w:szCs w:val="20"/>
              </w:rPr>
            </w:pPr>
            <w:r w:rsidRPr="002331B5">
              <w:rPr>
                <w:b/>
                <w:bCs/>
                <w:color w:val="FFFFFF" w:themeColor="background1"/>
                <w:sz w:val="20"/>
                <w:szCs w:val="20"/>
              </w:rPr>
              <w:t>Single Phase Short-circuit Current</w:t>
            </w:r>
          </w:p>
          <w:p w14:paraId="20D7F5A6" w14:textId="0EBE25C3" w:rsidR="00DE7385" w:rsidRPr="002331B5" w:rsidRDefault="000D3E84" w:rsidP="002331B5">
            <w:pPr>
              <w:spacing w:after="0" w:line="240" w:lineRule="auto"/>
              <w:jc w:val="center"/>
              <w:rPr>
                <w:b/>
                <w:bCs/>
                <w:color w:val="FFFFFF" w:themeColor="background1"/>
                <w:sz w:val="20"/>
                <w:szCs w:val="20"/>
              </w:rPr>
            </w:pPr>
            <w:r>
              <w:rPr>
                <w:b/>
                <w:bCs/>
                <w:color w:val="FFFFFF" w:themeColor="background1"/>
                <w:sz w:val="20"/>
                <w:szCs w:val="20"/>
              </w:rPr>
              <w:t>(</w:t>
            </w:r>
            <w:r w:rsidR="00DE7385" w:rsidRPr="002331B5">
              <w:rPr>
                <w:b/>
                <w:bCs/>
                <w:color w:val="FFFFFF" w:themeColor="background1"/>
                <w:sz w:val="20"/>
                <w:szCs w:val="20"/>
              </w:rPr>
              <w:t>kA</w:t>
            </w:r>
            <w:r>
              <w:rPr>
                <w:b/>
                <w:bCs/>
                <w:color w:val="FFFFFF" w:themeColor="background1"/>
                <w:sz w:val="20"/>
                <w:szCs w:val="20"/>
              </w:rPr>
              <w:t>)</w:t>
            </w:r>
          </w:p>
        </w:tc>
        <w:tc>
          <w:tcPr>
            <w:tcW w:w="1593" w:type="dxa"/>
            <w:shd w:val="clear" w:color="auto" w:fill="0A2F41" w:themeFill="accent1" w:themeFillShade="80"/>
          </w:tcPr>
          <w:p w14:paraId="17F7ACE9" w14:textId="77777777" w:rsidR="00DE7385" w:rsidRPr="002331B5" w:rsidRDefault="00DE7385" w:rsidP="002331B5">
            <w:pPr>
              <w:spacing w:after="0" w:line="240" w:lineRule="auto"/>
              <w:jc w:val="center"/>
              <w:rPr>
                <w:b/>
                <w:bCs/>
                <w:color w:val="FFFFFF" w:themeColor="background1"/>
                <w:sz w:val="20"/>
                <w:szCs w:val="20"/>
              </w:rPr>
            </w:pPr>
            <w:r w:rsidRPr="002331B5">
              <w:rPr>
                <w:b/>
                <w:bCs/>
                <w:color w:val="FFFFFF" w:themeColor="background1"/>
                <w:sz w:val="20"/>
                <w:szCs w:val="20"/>
              </w:rPr>
              <w:t>Three Phase Short-circuit Current</w:t>
            </w:r>
          </w:p>
          <w:p w14:paraId="13B124B0" w14:textId="2BB9710A" w:rsidR="00DE7385" w:rsidRPr="002331B5" w:rsidRDefault="000D3E84" w:rsidP="002331B5">
            <w:pPr>
              <w:spacing w:after="0" w:line="240" w:lineRule="auto"/>
              <w:ind w:left="-539" w:firstLine="539"/>
              <w:jc w:val="center"/>
              <w:rPr>
                <w:b/>
                <w:bCs/>
                <w:color w:val="FFFFFF" w:themeColor="background1"/>
                <w:sz w:val="20"/>
                <w:szCs w:val="20"/>
              </w:rPr>
            </w:pPr>
            <w:r>
              <w:rPr>
                <w:b/>
                <w:bCs/>
                <w:color w:val="FFFFFF" w:themeColor="background1"/>
                <w:sz w:val="20"/>
                <w:szCs w:val="20"/>
              </w:rPr>
              <w:t>(</w:t>
            </w:r>
            <w:r w:rsidR="00DE7385" w:rsidRPr="002331B5">
              <w:rPr>
                <w:b/>
                <w:bCs/>
                <w:color w:val="FFFFFF" w:themeColor="background1"/>
                <w:sz w:val="20"/>
                <w:szCs w:val="20"/>
              </w:rPr>
              <w:t>kA</w:t>
            </w:r>
            <w:r>
              <w:rPr>
                <w:b/>
                <w:bCs/>
                <w:color w:val="FFFFFF" w:themeColor="background1"/>
                <w:sz w:val="20"/>
                <w:szCs w:val="20"/>
              </w:rPr>
              <w:t>)</w:t>
            </w:r>
          </w:p>
        </w:tc>
        <w:tc>
          <w:tcPr>
            <w:tcW w:w="1863" w:type="dxa"/>
            <w:shd w:val="clear" w:color="auto" w:fill="0A2F41" w:themeFill="accent1" w:themeFillShade="80"/>
            <w:vAlign w:val="center"/>
          </w:tcPr>
          <w:p w14:paraId="0DD936B4" w14:textId="4EE13109" w:rsidR="00DE7385" w:rsidRPr="002331B5" w:rsidRDefault="00DE7385" w:rsidP="002331B5">
            <w:pPr>
              <w:spacing w:after="0" w:line="240" w:lineRule="auto"/>
              <w:jc w:val="center"/>
              <w:rPr>
                <w:b/>
                <w:bCs/>
                <w:color w:val="FFFFFF" w:themeColor="background1"/>
                <w:sz w:val="20"/>
                <w:szCs w:val="20"/>
              </w:rPr>
            </w:pPr>
            <w:r w:rsidRPr="002331B5">
              <w:rPr>
                <w:b/>
                <w:bCs/>
                <w:color w:val="FFFFFF" w:themeColor="background1"/>
                <w:sz w:val="20"/>
                <w:szCs w:val="20"/>
              </w:rPr>
              <w:t xml:space="preserve">Short-time </w:t>
            </w:r>
            <w:r w:rsidR="000D3E84">
              <w:rPr>
                <w:b/>
                <w:bCs/>
                <w:color w:val="FFFFFF" w:themeColor="background1"/>
                <w:sz w:val="20"/>
                <w:szCs w:val="20"/>
              </w:rPr>
              <w:t>W</w:t>
            </w:r>
            <w:r w:rsidRPr="002331B5">
              <w:rPr>
                <w:b/>
                <w:bCs/>
                <w:color w:val="FFFFFF" w:themeColor="background1"/>
                <w:sz w:val="20"/>
                <w:szCs w:val="20"/>
              </w:rPr>
              <w:t xml:space="preserve">ithstand </w:t>
            </w:r>
            <w:r w:rsidR="000D3E84">
              <w:rPr>
                <w:b/>
                <w:bCs/>
                <w:color w:val="FFFFFF" w:themeColor="background1"/>
                <w:sz w:val="20"/>
                <w:szCs w:val="20"/>
              </w:rPr>
              <w:t>C</w:t>
            </w:r>
            <w:r w:rsidRPr="002331B5">
              <w:rPr>
                <w:b/>
                <w:bCs/>
                <w:color w:val="FFFFFF" w:themeColor="background1"/>
                <w:sz w:val="20"/>
                <w:szCs w:val="20"/>
              </w:rPr>
              <w:t>urrent</w:t>
            </w:r>
          </w:p>
          <w:p w14:paraId="611444CC" w14:textId="30FC0CF1" w:rsidR="00DE7385" w:rsidRPr="002331B5" w:rsidRDefault="000D3E84" w:rsidP="002331B5">
            <w:pPr>
              <w:spacing w:after="0" w:line="240" w:lineRule="auto"/>
              <w:jc w:val="center"/>
              <w:rPr>
                <w:b/>
                <w:bCs/>
                <w:color w:val="FFFFFF" w:themeColor="background1"/>
                <w:sz w:val="20"/>
                <w:szCs w:val="20"/>
              </w:rPr>
            </w:pPr>
            <w:r>
              <w:rPr>
                <w:b/>
                <w:bCs/>
                <w:color w:val="FFFFFF" w:themeColor="background1"/>
                <w:sz w:val="20"/>
                <w:szCs w:val="20"/>
              </w:rPr>
              <w:t>(</w:t>
            </w:r>
            <w:r w:rsidR="00DE7385" w:rsidRPr="002331B5">
              <w:rPr>
                <w:b/>
                <w:bCs/>
                <w:color w:val="FFFFFF" w:themeColor="background1"/>
                <w:sz w:val="20"/>
                <w:szCs w:val="20"/>
              </w:rPr>
              <w:t>s</w:t>
            </w:r>
            <w:r>
              <w:rPr>
                <w:b/>
                <w:bCs/>
                <w:color w:val="FFFFFF" w:themeColor="background1"/>
                <w:sz w:val="20"/>
                <w:szCs w:val="20"/>
              </w:rPr>
              <w:t>)</w:t>
            </w:r>
          </w:p>
        </w:tc>
        <w:tc>
          <w:tcPr>
            <w:tcW w:w="1880" w:type="dxa"/>
            <w:shd w:val="clear" w:color="auto" w:fill="0A2F41" w:themeFill="accent1" w:themeFillShade="80"/>
            <w:vAlign w:val="center"/>
          </w:tcPr>
          <w:p w14:paraId="61A022CB" w14:textId="77777777" w:rsidR="00DE7385" w:rsidRPr="002331B5" w:rsidRDefault="00DE7385" w:rsidP="002331B5">
            <w:pPr>
              <w:spacing w:after="0" w:line="240" w:lineRule="auto"/>
              <w:jc w:val="center"/>
              <w:rPr>
                <w:b/>
                <w:bCs/>
                <w:color w:val="FFFFFF" w:themeColor="background1"/>
                <w:sz w:val="20"/>
                <w:szCs w:val="20"/>
              </w:rPr>
            </w:pPr>
            <w:r w:rsidRPr="002331B5">
              <w:rPr>
                <w:b/>
                <w:bCs/>
                <w:color w:val="FFFFFF" w:themeColor="background1"/>
                <w:sz w:val="20"/>
                <w:szCs w:val="20"/>
              </w:rPr>
              <w:t>DC Time Constant</w:t>
            </w:r>
            <w:r w:rsidRPr="002331B5">
              <w:rPr>
                <w:b/>
                <w:bCs/>
                <w:color w:val="FFFFFF" w:themeColor="background1"/>
                <w:sz w:val="20"/>
                <w:szCs w:val="20"/>
                <w:vertAlign w:val="superscript"/>
              </w:rPr>
              <w:t>1</w:t>
            </w:r>
          </w:p>
          <w:p w14:paraId="3320BE31" w14:textId="77777777" w:rsidR="00741255" w:rsidRDefault="00741255" w:rsidP="00A078FC">
            <w:pPr>
              <w:spacing w:after="0" w:line="240" w:lineRule="auto"/>
              <w:jc w:val="center"/>
              <w:rPr>
                <w:b/>
                <w:bCs/>
                <w:color w:val="FFFFFF" w:themeColor="background1"/>
                <w:sz w:val="20"/>
                <w:szCs w:val="20"/>
              </w:rPr>
            </w:pPr>
          </w:p>
          <w:p w14:paraId="5763BA09" w14:textId="46BBF131" w:rsidR="00DE7385" w:rsidRPr="002331B5" w:rsidRDefault="000D3E84" w:rsidP="002331B5">
            <w:pPr>
              <w:spacing w:after="0" w:line="240" w:lineRule="auto"/>
              <w:jc w:val="center"/>
              <w:rPr>
                <w:b/>
                <w:bCs/>
                <w:color w:val="FFFFFF" w:themeColor="background1"/>
                <w:sz w:val="20"/>
                <w:szCs w:val="20"/>
              </w:rPr>
            </w:pPr>
            <w:r>
              <w:rPr>
                <w:b/>
                <w:bCs/>
                <w:color w:val="FFFFFF" w:themeColor="background1"/>
                <w:sz w:val="20"/>
                <w:szCs w:val="20"/>
              </w:rPr>
              <w:t>(</w:t>
            </w:r>
            <w:proofErr w:type="spellStart"/>
            <w:r w:rsidR="00DE7385" w:rsidRPr="002331B5">
              <w:rPr>
                <w:b/>
                <w:bCs/>
                <w:color w:val="FFFFFF" w:themeColor="background1"/>
                <w:sz w:val="20"/>
                <w:szCs w:val="20"/>
              </w:rPr>
              <w:t>ms</w:t>
            </w:r>
            <w:proofErr w:type="spellEnd"/>
            <w:r>
              <w:rPr>
                <w:b/>
                <w:bCs/>
                <w:color w:val="FFFFFF" w:themeColor="background1"/>
                <w:sz w:val="20"/>
                <w:szCs w:val="20"/>
              </w:rPr>
              <w:t>)</w:t>
            </w:r>
          </w:p>
        </w:tc>
      </w:tr>
      <w:tr w:rsidR="00DE7385" w:rsidRPr="00DB3AFB" w14:paraId="14FBE071" w14:textId="77777777" w:rsidTr="00720A2B">
        <w:trPr>
          <w:jc w:val="center"/>
        </w:trPr>
        <w:tc>
          <w:tcPr>
            <w:tcW w:w="1696" w:type="dxa"/>
            <w:shd w:val="clear" w:color="auto" w:fill="auto"/>
            <w:vAlign w:val="center"/>
          </w:tcPr>
          <w:p w14:paraId="0DE09B0E" w14:textId="77777777" w:rsidR="00DE7385" w:rsidRPr="002331B5" w:rsidRDefault="00DE7385" w:rsidP="002331B5">
            <w:pPr>
              <w:spacing w:after="60"/>
              <w:jc w:val="center"/>
              <w:rPr>
                <w:sz w:val="20"/>
                <w:szCs w:val="20"/>
              </w:rPr>
            </w:pPr>
            <w:r w:rsidRPr="002331B5">
              <w:rPr>
                <w:sz w:val="20"/>
                <w:szCs w:val="20"/>
              </w:rPr>
              <w:t>400</w:t>
            </w:r>
          </w:p>
        </w:tc>
        <w:tc>
          <w:tcPr>
            <w:tcW w:w="1849" w:type="dxa"/>
            <w:shd w:val="clear" w:color="auto" w:fill="auto"/>
            <w:vAlign w:val="center"/>
          </w:tcPr>
          <w:p w14:paraId="7CA9211A" w14:textId="77777777" w:rsidR="00DE7385" w:rsidRPr="002331B5" w:rsidRDefault="00DE7385" w:rsidP="002331B5">
            <w:pPr>
              <w:spacing w:after="60"/>
              <w:jc w:val="center"/>
              <w:rPr>
                <w:sz w:val="20"/>
                <w:szCs w:val="20"/>
              </w:rPr>
            </w:pPr>
            <w:r w:rsidRPr="002331B5">
              <w:rPr>
                <w:sz w:val="20"/>
                <w:szCs w:val="20"/>
              </w:rPr>
              <w:t>63</w:t>
            </w:r>
          </w:p>
        </w:tc>
        <w:tc>
          <w:tcPr>
            <w:tcW w:w="1593" w:type="dxa"/>
          </w:tcPr>
          <w:p w14:paraId="7F67EB69" w14:textId="77777777" w:rsidR="00DE7385" w:rsidRPr="002331B5" w:rsidRDefault="00DE7385" w:rsidP="002331B5">
            <w:pPr>
              <w:spacing w:after="60"/>
              <w:ind w:left="-539" w:firstLine="539"/>
              <w:jc w:val="center"/>
              <w:rPr>
                <w:sz w:val="20"/>
                <w:szCs w:val="20"/>
              </w:rPr>
            </w:pPr>
            <w:r w:rsidRPr="002331B5">
              <w:rPr>
                <w:sz w:val="20"/>
                <w:szCs w:val="20"/>
              </w:rPr>
              <w:t>63</w:t>
            </w:r>
          </w:p>
        </w:tc>
        <w:tc>
          <w:tcPr>
            <w:tcW w:w="1863" w:type="dxa"/>
            <w:shd w:val="clear" w:color="auto" w:fill="auto"/>
            <w:vAlign w:val="center"/>
          </w:tcPr>
          <w:p w14:paraId="50BF1CD8" w14:textId="77777777" w:rsidR="00DE7385" w:rsidRPr="002331B5" w:rsidRDefault="00DE7385" w:rsidP="002331B5">
            <w:pPr>
              <w:spacing w:after="60"/>
              <w:jc w:val="center"/>
              <w:rPr>
                <w:sz w:val="20"/>
                <w:szCs w:val="20"/>
              </w:rPr>
            </w:pPr>
            <w:r w:rsidRPr="002331B5">
              <w:rPr>
                <w:sz w:val="20"/>
                <w:szCs w:val="20"/>
              </w:rPr>
              <w:t>1</w:t>
            </w:r>
          </w:p>
        </w:tc>
        <w:tc>
          <w:tcPr>
            <w:tcW w:w="1880" w:type="dxa"/>
            <w:shd w:val="clear" w:color="auto" w:fill="auto"/>
            <w:vAlign w:val="center"/>
          </w:tcPr>
          <w:p w14:paraId="4EC2747E" w14:textId="77777777" w:rsidR="00DE7385" w:rsidRPr="002331B5" w:rsidRDefault="00DE7385" w:rsidP="002331B5">
            <w:pPr>
              <w:spacing w:after="60"/>
              <w:jc w:val="center"/>
              <w:rPr>
                <w:sz w:val="20"/>
                <w:szCs w:val="20"/>
              </w:rPr>
            </w:pPr>
            <w:r w:rsidRPr="002331B5">
              <w:rPr>
                <w:sz w:val="20"/>
                <w:szCs w:val="20"/>
              </w:rPr>
              <w:t>45</w:t>
            </w:r>
          </w:p>
        </w:tc>
      </w:tr>
      <w:tr w:rsidR="00DE7385" w:rsidRPr="00DB3AFB" w14:paraId="7090B046" w14:textId="77777777" w:rsidTr="00720A2B">
        <w:trPr>
          <w:jc w:val="center"/>
        </w:trPr>
        <w:tc>
          <w:tcPr>
            <w:tcW w:w="1696" w:type="dxa"/>
            <w:shd w:val="clear" w:color="auto" w:fill="auto"/>
            <w:vAlign w:val="center"/>
          </w:tcPr>
          <w:p w14:paraId="1DDDFA49" w14:textId="77777777" w:rsidR="00DE7385" w:rsidRPr="002331B5" w:rsidRDefault="00DE7385" w:rsidP="002331B5">
            <w:pPr>
              <w:spacing w:after="60"/>
              <w:jc w:val="center"/>
              <w:rPr>
                <w:sz w:val="20"/>
                <w:szCs w:val="20"/>
              </w:rPr>
            </w:pPr>
            <w:r w:rsidRPr="002331B5">
              <w:rPr>
                <w:sz w:val="20"/>
                <w:szCs w:val="20"/>
              </w:rPr>
              <w:t>275</w:t>
            </w:r>
          </w:p>
        </w:tc>
        <w:tc>
          <w:tcPr>
            <w:tcW w:w="1849" w:type="dxa"/>
            <w:shd w:val="clear" w:color="auto" w:fill="auto"/>
            <w:vAlign w:val="center"/>
          </w:tcPr>
          <w:p w14:paraId="67D794F0" w14:textId="77777777" w:rsidR="00DE7385" w:rsidRPr="002331B5" w:rsidRDefault="00DE7385" w:rsidP="002331B5">
            <w:pPr>
              <w:spacing w:after="60"/>
              <w:jc w:val="center"/>
              <w:rPr>
                <w:sz w:val="20"/>
                <w:szCs w:val="20"/>
              </w:rPr>
            </w:pPr>
            <w:r w:rsidRPr="002331B5">
              <w:rPr>
                <w:sz w:val="20"/>
                <w:szCs w:val="20"/>
              </w:rPr>
              <w:t>40</w:t>
            </w:r>
          </w:p>
        </w:tc>
        <w:tc>
          <w:tcPr>
            <w:tcW w:w="1593" w:type="dxa"/>
          </w:tcPr>
          <w:p w14:paraId="5479B3E5" w14:textId="77777777" w:rsidR="00DE7385" w:rsidRPr="002331B5" w:rsidRDefault="00DE7385" w:rsidP="002331B5">
            <w:pPr>
              <w:spacing w:after="60"/>
              <w:ind w:left="-539" w:firstLine="539"/>
              <w:jc w:val="center"/>
              <w:rPr>
                <w:sz w:val="20"/>
                <w:szCs w:val="20"/>
              </w:rPr>
            </w:pPr>
            <w:r w:rsidRPr="002331B5">
              <w:rPr>
                <w:sz w:val="20"/>
                <w:szCs w:val="20"/>
              </w:rPr>
              <w:t>40</w:t>
            </w:r>
          </w:p>
        </w:tc>
        <w:tc>
          <w:tcPr>
            <w:tcW w:w="1863" w:type="dxa"/>
            <w:shd w:val="clear" w:color="auto" w:fill="auto"/>
            <w:vAlign w:val="center"/>
          </w:tcPr>
          <w:p w14:paraId="5BF749EE" w14:textId="77777777" w:rsidR="00DE7385" w:rsidRPr="002331B5" w:rsidRDefault="00DE7385" w:rsidP="002331B5">
            <w:pPr>
              <w:spacing w:after="60"/>
              <w:jc w:val="center"/>
              <w:rPr>
                <w:sz w:val="20"/>
                <w:szCs w:val="20"/>
              </w:rPr>
            </w:pPr>
            <w:r w:rsidRPr="002331B5">
              <w:rPr>
                <w:sz w:val="20"/>
                <w:szCs w:val="20"/>
              </w:rPr>
              <w:t>1</w:t>
            </w:r>
          </w:p>
        </w:tc>
        <w:tc>
          <w:tcPr>
            <w:tcW w:w="1880" w:type="dxa"/>
            <w:shd w:val="clear" w:color="auto" w:fill="auto"/>
            <w:vAlign w:val="center"/>
          </w:tcPr>
          <w:p w14:paraId="38DC2553" w14:textId="77777777" w:rsidR="00DE7385" w:rsidRPr="002331B5" w:rsidRDefault="00DE7385" w:rsidP="002331B5">
            <w:pPr>
              <w:spacing w:after="60"/>
              <w:jc w:val="center"/>
              <w:rPr>
                <w:sz w:val="20"/>
                <w:szCs w:val="20"/>
              </w:rPr>
            </w:pPr>
            <w:r w:rsidRPr="002331B5">
              <w:rPr>
                <w:sz w:val="20"/>
                <w:szCs w:val="20"/>
              </w:rPr>
              <w:t>45</w:t>
            </w:r>
          </w:p>
        </w:tc>
      </w:tr>
      <w:tr w:rsidR="00DE7385" w:rsidRPr="00DB3AFB" w14:paraId="0775E66E" w14:textId="77777777" w:rsidTr="00720A2B">
        <w:trPr>
          <w:jc w:val="center"/>
        </w:trPr>
        <w:tc>
          <w:tcPr>
            <w:tcW w:w="1696" w:type="dxa"/>
            <w:shd w:val="clear" w:color="auto" w:fill="auto"/>
            <w:vAlign w:val="center"/>
          </w:tcPr>
          <w:p w14:paraId="79C76670" w14:textId="77777777" w:rsidR="00DE7385" w:rsidRPr="002331B5" w:rsidRDefault="00DE7385" w:rsidP="002331B5">
            <w:pPr>
              <w:spacing w:after="60"/>
              <w:jc w:val="center"/>
              <w:rPr>
                <w:sz w:val="20"/>
                <w:szCs w:val="20"/>
              </w:rPr>
            </w:pPr>
            <w:r w:rsidRPr="002331B5">
              <w:rPr>
                <w:sz w:val="20"/>
                <w:szCs w:val="20"/>
              </w:rPr>
              <w:t>220</w:t>
            </w:r>
          </w:p>
        </w:tc>
        <w:tc>
          <w:tcPr>
            <w:tcW w:w="1849" w:type="dxa"/>
            <w:shd w:val="clear" w:color="auto" w:fill="auto"/>
            <w:vAlign w:val="center"/>
          </w:tcPr>
          <w:p w14:paraId="71B1BE03" w14:textId="77777777" w:rsidR="00DE7385" w:rsidRPr="002331B5" w:rsidRDefault="00DE7385" w:rsidP="002331B5">
            <w:pPr>
              <w:spacing w:after="60"/>
              <w:jc w:val="center"/>
              <w:rPr>
                <w:sz w:val="20"/>
                <w:szCs w:val="20"/>
              </w:rPr>
            </w:pPr>
            <w:r w:rsidRPr="002331B5">
              <w:rPr>
                <w:sz w:val="20"/>
                <w:szCs w:val="20"/>
              </w:rPr>
              <w:t>40</w:t>
            </w:r>
          </w:p>
        </w:tc>
        <w:tc>
          <w:tcPr>
            <w:tcW w:w="1593" w:type="dxa"/>
          </w:tcPr>
          <w:p w14:paraId="4AD36583" w14:textId="4BF5AAC1" w:rsidR="00DE7385" w:rsidRPr="002331B5" w:rsidRDefault="00DE7385" w:rsidP="002331B5">
            <w:pPr>
              <w:spacing w:after="60"/>
              <w:ind w:left="-539" w:firstLine="539"/>
              <w:jc w:val="center"/>
              <w:rPr>
                <w:sz w:val="20"/>
                <w:szCs w:val="20"/>
              </w:rPr>
            </w:pPr>
            <w:r w:rsidRPr="002331B5">
              <w:rPr>
                <w:sz w:val="20"/>
                <w:szCs w:val="20"/>
              </w:rPr>
              <w:t>40</w:t>
            </w:r>
          </w:p>
        </w:tc>
        <w:tc>
          <w:tcPr>
            <w:tcW w:w="1863" w:type="dxa"/>
            <w:shd w:val="clear" w:color="auto" w:fill="auto"/>
            <w:vAlign w:val="center"/>
          </w:tcPr>
          <w:p w14:paraId="2AEA2623" w14:textId="77777777" w:rsidR="00DE7385" w:rsidRPr="002331B5" w:rsidRDefault="00DE7385" w:rsidP="002331B5">
            <w:pPr>
              <w:spacing w:after="60"/>
              <w:jc w:val="center"/>
              <w:rPr>
                <w:sz w:val="20"/>
                <w:szCs w:val="20"/>
              </w:rPr>
            </w:pPr>
            <w:r w:rsidRPr="002331B5">
              <w:rPr>
                <w:sz w:val="20"/>
                <w:szCs w:val="20"/>
              </w:rPr>
              <w:t>1</w:t>
            </w:r>
          </w:p>
        </w:tc>
        <w:tc>
          <w:tcPr>
            <w:tcW w:w="1880" w:type="dxa"/>
            <w:shd w:val="clear" w:color="auto" w:fill="auto"/>
            <w:vAlign w:val="center"/>
          </w:tcPr>
          <w:p w14:paraId="73C5D47E" w14:textId="77777777" w:rsidR="00DE7385" w:rsidRPr="002331B5" w:rsidRDefault="00DE7385" w:rsidP="002331B5">
            <w:pPr>
              <w:spacing w:after="60"/>
              <w:jc w:val="center"/>
              <w:rPr>
                <w:sz w:val="20"/>
                <w:szCs w:val="20"/>
              </w:rPr>
            </w:pPr>
            <w:r w:rsidRPr="002331B5">
              <w:rPr>
                <w:sz w:val="20"/>
                <w:szCs w:val="20"/>
              </w:rPr>
              <w:t>45</w:t>
            </w:r>
          </w:p>
        </w:tc>
      </w:tr>
      <w:tr w:rsidR="00DE7385" w:rsidRPr="00DB3AFB" w14:paraId="15D6024D" w14:textId="77777777" w:rsidTr="00720A2B">
        <w:trPr>
          <w:jc w:val="center"/>
        </w:trPr>
        <w:tc>
          <w:tcPr>
            <w:tcW w:w="1696" w:type="dxa"/>
            <w:shd w:val="clear" w:color="auto" w:fill="auto"/>
            <w:vAlign w:val="center"/>
          </w:tcPr>
          <w:p w14:paraId="495F0B61" w14:textId="2DE1DF8F" w:rsidR="00DE7385" w:rsidRPr="002331B5" w:rsidRDefault="00DE7385" w:rsidP="002331B5">
            <w:pPr>
              <w:spacing w:after="60"/>
              <w:jc w:val="center"/>
              <w:rPr>
                <w:sz w:val="20"/>
                <w:szCs w:val="20"/>
              </w:rPr>
            </w:pPr>
            <w:r w:rsidRPr="002331B5">
              <w:rPr>
                <w:sz w:val="20"/>
                <w:szCs w:val="20"/>
              </w:rPr>
              <w:t>132</w:t>
            </w:r>
          </w:p>
        </w:tc>
        <w:tc>
          <w:tcPr>
            <w:tcW w:w="1849" w:type="dxa"/>
            <w:shd w:val="clear" w:color="auto" w:fill="auto"/>
            <w:vAlign w:val="center"/>
          </w:tcPr>
          <w:p w14:paraId="5E445497" w14:textId="77777777" w:rsidR="00DE7385" w:rsidRPr="002331B5" w:rsidRDefault="00DE7385" w:rsidP="002331B5">
            <w:pPr>
              <w:spacing w:after="60"/>
              <w:jc w:val="center"/>
              <w:rPr>
                <w:sz w:val="20"/>
                <w:szCs w:val="20"/>
              </w:rPr>
            </w:pPr>
            <w:r w:rsidRPr="002331B5">
              <w:rPr>
                <w:sz w:val="20"/>
                <w:szCs w:val="20"/>
              </w:rPr>
              <w:t>40</w:t>
            </w:r>
          </w:p>
          <w:p w14:paraId="7E6E0236" w14:textId="77777777" w:rsidR="00DE7385" w:rsidRPr="002331B5" w:rsidRDefault="00DE7385" w:rsidP="002331B5">
            <w:pPr>
              <w:spacing w:after="60"/>
              <w:jc w:val="center"/>
              <w:rPr>
                <w:sz w:val="20"/>
                <w:szCs w:val="20"/>
              </w:rPr>
            </w:pPr>
            <w:r w:rsidRPr="002331B5">
              <w:rPr>
                <w:sz w:val="20"/>
                <w:szCs w:val="20"/>
              </w:rPr>
              <w:t>31.5</w:t>
            </w:r>
          </w:p>
        </w:tc>
        <w:tc>
          <w:tcPr>
            <w:tcW w:w="1593" w:type="dxa"/>
          </w:tcPr>
          <w:p w14:paraId="5D57DE42" w14:textId="77777777" w:rsidR="00DE7385" w:rsidRPr="002331B5" w:rsidRDefault="00DE7385" w:rsidP="002331B5">
            <w:pPr>
              <w:spacing w:after="60"/>
              <w:ind w:left="-539" w:firstLine="539"/>
              <w:jc w:val="center"/>
              <w:rPr>
                <w:sz w:val="20"/>
                <w:szCs w:val="20"/>
              </w:rPr>
            </w:pPr>
            <w:r w:rsidRPr="002331B5">
              <w:rPr>
                <w:sz w:val="20"/>
                <w:szCs w:val="20"/>
              </w:rPr>
              <w:t>40</w:t>
            </w:r>
          </w:p>
          <w:p w14:paraId="0EF66192" w14:textId="77777777" w:rsidR="00DE7385" w:rsidRPr="002331B5" w:rsidRDefault="00DE7385" w:rsidP="002331B5">
            <w:pPr>
              <w:spacing w:after="60"/>
              <w:ind w:left="-539" w:firstLine="539"/>
              <w:jc w:val="center"/>
              <w:rPr>
                <w:sz w:val="20"/>
                <w:szCs w:val="20"/>
              </w:rPr>
            </w:pPr>
            <w:r w:rsidRPr="002331B5">
              <w:rPr>
                <w:sz w:val="20"/>
                <w:szCs w:val="20"/>
              </w:rPr>
              <w:t>31.5</w:t>
            </w:r>
          </w:p>
        </w:tc>
        <w:tc>
          <w:tcPr>
            <w:tcW w:w="1863" w:type="dxa"/>
            <w:shd w:val="clear" w:color="auto" w:fill="auto"/>
            <w:vAlign w:val="center"/>
          </w:tcPr>
          <w:p w14:paraId="1D09DE7B" w14:textId="77777777" w:rsidR="00DE7385" w:rsidRPr="002331B5" w:rsidRDefault="00DE7385" w:rsidP="002331B5">
            <w:pPr>
              <w:spacing w:after="60"/>
              <w:jc w:val="center"/>
              <w:rPr>
                <w:sz w:val="20"/>
                <w:szCs w:val="20"/>
              </w:rPr>
            </w:pPr>
            <w:r w:rsidRPr="002331B5">
              <w:rPr>
                <w:sz w:val="20"/>
                <w:szCs w:val="20"/>
              </w:rPr>
              <w:t>3</w:t>
            </w:r>
          </w:p>
          <w:p w14:paraId="1EA8D041" w14:textId="77777777" w:rsidR="00DE7385" w:rsidRPr="002331B5" w:rsidRDefault="00DE7385" w:rsidP="002331B5">
            <w:pPr>
              <w:spacing w:after="60"/>
              <w:jc w:val="center"/>
              <w:rPr>
                <w:sz w:val="20"/>
                <w:szCs w:val="20"/>
              </w:rPr>
            </w:pPr>
            <w:r w:rsidRPr="002331B5">
              <w:rPr>
                <w:sz w:val="20"/>
                <w:szCs w:val="20"/>
              </w:rPr>
              <w:t>3</w:t>
            </w:r>
          </w:p>
        </w:tc>
        <w:tc>
          <w:tcPr>
            <w:tcW w:w="1880" w:type="dxa"/>
            <w:shd w:val="clear" w:color="auto" w:fill="auto"/>
            <w:vAlign w:val="center"/>
          </w:tcPr>
          <w:p w14:paraId="4D4A1099" w14:textId="77777777" w:rsidR="00DE7385" w:rsidRPr="002331B5" w:rsidRDefault="00DE7385" w:rsidP="002331B5">
            <w:pPr>
              <w:spacing w:after="60"/>
              <w:jc w:val="center"/>
              <w:rPr>
                <w:sz w:val="20"/>
                <w:szCs w:val="20"/>
              </w:rPr>
            </w:pPr>
            <w:r w:rsidRPr="002331B5">
              <w:rPr>
                <w:sz w:val="20"/>
                <w:szCs w:val="20"/>
              </w:rPr>
              <w:t>45</w:t>
            </w:r>
            <w:commentRangeStart w:id="394"/>
            <w:commentRangeEnd w:id="394"/>
            <w:r w:rsidRPr="002331B5">
              <w:rPr>
                <w:rStyle w:val="CommentReference"/>
                <w:sz w:val="20"/>
                <w:szCs w:val="20"/>
              </w:rPr>
              <w:commentReference w:id="394"/>
            </w:r>
          </w:p>
          <w:p w14:paraId="2D6BA642" w14:textId="77777777" w:rsidR="00DE7385" w:rsidRPr="002331B5" w:rsidRDefault="00DE7385" w:rsidP="002331B5">
            <w:pPr>
              <w:spacing w:after="60"/>
              <w:jc w:val="center"/>
              <w:rPr>
                <w:sz w:val="20"/>
                <w:szCs w:val="20"/>
              </w:rPr>
            </w:pPr>
            <w:r w:rsidRPr="002331B5">
              <w:rPr>
                <w:sz w:val="20"/>
                <w:szCs w:val="20"/>
              </w:rPr>
              <w:t>135</w:t>
            </w:r>
          </w:p>
        </w:tc>
      </w:tr>
      <w:tr w:rsidR="00DE7385" w:rsidRPr="00DB3AFB" w14:paraId="579DAC0A" w14:textId="77777777" w:rsidTr="00720A2B">
        <w:trPr>
          <w:jc w:val="center"/>
        </w:trPr>
        <w:tc>
          <w:tcPr>
            <w:tcW w:w="1696" w:type="dxa"/>
            <w:shd w:val="clear" w:color="auto" w:fill="auto"/>
            <w:vAlign w:val="center"/>
          </w:tcPr>
          <w:p w14:paraId="4E231305" w14:textId="77777777" w:rsidR="00DE7385" w:rsidRPr="002331B5" w:rsidRDefault="00DE7385" w:rsidP="002331B5">
            <w:pPr>
              <w:spacing w:after="60"/>
              <w:jc w:val="center"/>
              <w:rPr>
                <w:sz w:val="20"/>
                <w:szCs w:val="20"/>
              </w:rPr>
            </w:pPr>
            <w:r w:rsidRPr="002331B5">
              <w:rPr>
                <w:sz w:val="20"/>
                <w:szCs w:val="20"/>
              </w:rPr>
              <w:t>66</w:t>
            </w:r>
          </w:p>
        </w:tc>
        <w:tc>
          <w:tcPr>
            <w:tcW w:w="1849" w:type="dxa"/>
            <w:shd w:val="clear" w:color="auto" w:fill="auto"/>
            <w:vAlign w:val="center"/>
          </w:tcPr>
          <w:p w14:paraId="329D98DC" w14:textId="77777777" w:rsidR="00DE7385" w:rsidRPr="002331B5" w:rsidRDefault="00DE7385" w:rsidP="002331B5">
            <w:pPr>
              <w:spacing w:after="60"/>
              <w:jc w:val="center"/>
              <w:rPr>
                <w:sz w:val="20"/>
                <w:szCs w:val="20"/>
              </w:rPr>
            </w:pPr>
            <w:r w:rsidRPr="002331B5">
              <w:rPr>
                <w:sz w:val="20"/>
                <w:szCs w:val="20"/>
              </w:rPr>
              <w:t>31.5</w:t>
            </w:r>
          </w:p>
        </w:tc>
        <w:tc>
          <w:tcPr>
            <w:tcW w:w="1593" w:type="dxa"/>
          </w:tcPr>
          <w:p w14:paraId="62FDF4EE" w14:textId="77777777" w:rsidR="00DE7385" w:rsidRPr="002331B5" w:rsidRDefault="00DE7385" w:rsidP="002331B5">
            <w:pPr>
              <w:spacing w:after="60"/>
              <w:ind w:left="-539" w:firstLine="539"/>
              <w:jc w:val="center"/>
              <w:rPr>
                <w:sz w:val="20"/>
                <w:szCs w:val="20"/>
              </w:rPr>
            </w:pPr>
            <w:r w:rsidRPr="002331B5">
              <w:rPr>
                <w:sz w:val="20"/>
                <w:szCs w:val="20"/>
              </w:rPr>
              <w:t>31.5</w:t>
            </w:r>
          </w:p>
        </w:tc>
        <w:tc>
          <w:tcPr>
            <w:tcW w:w="1863" w:type="dxa"/>
            <w:shd w:val="clear" w:color="auto" w:fill="auto"/>
            <w:vAlign w:val="center"/>
          </w:tcPr>
          <w:p w14:paraId="43AA3377" w14:textId="77777777" w:rsidR="00DE7385" w:rsidRPr="002331B5" w:rsidRDefault="00DE7385" w:rsidP="002331B5">
            <w:pPr>
              <w:spacing w:after="60"/>
              <w:jc w:val="center"/>
              <w:rPr>
                <w:sz w:val="20"/>
                <w:szCs w:val="20"/>
              </w:rPr>
            </w:pPr>
            <w:r w:rsidRPr="002331B5">
              <w:rPr>
                <w:sz w:val="20"/>
                <w:szCs w:val="20"/>
              </w:rPr>
              <w:t>3</w:t>
            </w:r>
          </w:p>
        </w:tc>
        <w:tc>
          <w:tcPr>
            <w:tcW w:w="1880" w:type="dxa"/>
            <w:shd w:val="clear" w:color="auto" w:fill="auto"/>
            <w:vAlign w:val="center"/>
          </w:tcPr>
          <w:p w14:paraId="7385305F" w14:textId="77777777" w:rsidR="00DE7385" w:rsidRPr="002331B5" w:rsidRDefault="00DE7385" w:rsidP="002331B5">
            <w:pPr>
              <w:spacing w:after="60"/>
              <w:jc w:val="center"/>
              <w:rPr>
                <w:sz w:val="20"/>
                <w:szCs w:val="20"/>
              </w:rPr>
            </w:pPr>
            <w:r w:rsidRPr="002331B5">
              <w:rPr>
                <w:sz w:val="20"/>
                <w:szCs w:val="20"/>
              </w:rPr>
              <w:t>45</w:t>
            </w:r>
          </w:p>
        </w:tc>
      </w:tr>
      <w:tr w:rsidR="00DE7385" w:rsidRPr="00DB3AFB" w14:paraId="22B25A9E" w14:textId="77777777" w:rsidTr="00720A2B">
        <w:trPr>
          <w:jc w:val="center"/>
        </w:trPr>
        <w:tc>
          <w:tcPr>
            <w:tcW w:w="1696" w:type="dxa"/>
            <w:shd w:val="clear" w:color="auto" w:fill="auto"/>
            <w:vAlign w:val="center"/>
          </w:tcPr>
          <w:p w14:paraId="56DDDB77" w14:textId="77777777" w:rsidR="00DE7385" w:rsidRPr="002331B5" w:rsidRDefault="00DE7385" w:rsidP="002331B5">
            <w:pPr>
              <w:spacing w:after="60"/>
              <w:jc w:val="center"/>
              <w:rPr>
                <w:sz w:val="20"/>
                <w:szCs w:val="20"/>
              </w:rPr>
            </w:pPr>
            <w:r w:rsidRPr="002331B5">
              <w:rPr>
                <w:sz w:val="20"/>
                <w:szCs w:val="20"/>
              </w:rPr>
              <w:t>33</w:t>
            </w:r>
          </w:p>
        </w:tc>
        <w:tc>
          <w:tcPr>
            <w:tcW w:w="1849" w:type="dxa"/>
            <w:shd w:val="clear" w:color="auto" w:fill="auto"/>
            <w:vAlign w:val="center"/>
          </w:tcPr>
          <w:p w14:paraId="18394A49" w14:textId="77777777" w:rsidR="00DE7385" w:rsidRPr="002331B5" w:rsidRDefault="00DE7385" w:rsidP="002331B5">
            <w:pPr>
              <w:spacing w:after="60"/>
              <w:jc w:val="center"/>
              <w:rPr>
                <w:sz w:val="20"/>
                <w:szCs w:val="20"/>
              </w:rPr>
            </w:pPr>
            <w:r w:rsidRPr="002331B5">
              <w:rPr>
                <w:sz w:val="20"/>
                <w:szCs w:val="20"/>
              </w:rPr>
              <w:t>20</w:t>
            </w:r>
          </w:p>
        </w:tc>
        <w:tc>
          <w:tcPr>
            <w:tcW w:w="1593" w:type="dxa"/>
          </w:tcPr>
          <w:p w14:paraId="68E39521" w14:textId="77777777" w:rsidR="00DE7385" w:rsidRPr="002331B5" w:rsidRDefault="00DE7385" w:rsidP="002331B5">
            <w:pPr>
              <w:spacing w:after="60"/>
              <w:ind w:left="-539" w:firstLine="539"/>
              <w:jc w:val="center"/>
              <w:rPr>
                <w:sz w:val="20"/>
                <w:szCs w:val="20"/>
              </w:rPr>
            </w:pPr>
            <w:r w:rsidRPr="002331B5">
              <w:rPr>
                <w:sz w:val="20"/>
                <w:szCs w:val="20"/>
              </w:rPr>
              <w:t>20</w:t>
            </w:r>
          </w:p>
        </w:tc>
        <w:tc>
          <w:tcPr>
            <w:tcW w:w="1863" w:type="dxa"/>
            <w:shd w:val="clear" w:color="auto" w:fill="auto"/>
            <w:vAlign w:val="center"/>
          </w:tcPr>
          <w:p w14:paraId="7DDCFF2E" w14:textId="77777777" w:rsidR="00DE7385" w:rsidRPr="002331B5" w:rsidRDefault="00DE7385" w:rsidP="002331B5">
            <w:pPr>
              <w:spacing w:after="60"/>
              <w:jc w:val="center"/>
              <w:rPr>
                <w:sz w:val="20"/>
                <w:szCs w:val="20"/>
              </w:rPr>
            </w:pPr>
            <w:r w:rsidRPr="002331B5">
              <w:rPr>
                <w:sz w:val="20"/>
                <w:szCs w:val="20"/>
              </w:rPr>
              <w:t>3</w:t>
            </w:r>
          </w:p>
        </w:tc>
        <w:tc>
          <w:tcPr>
            <w:tcW w:w="1880" w:type="dxa"/>
            <w:shd w:val="clear" w:color="auto" w:fill="auto"/>
            <w:vAlign w:val="center"/>
          </w:tcPr>
          <w:p w14:paraId="22369301" w14:textId="77777777" w:rsidR="00DE7385" w:rsidRPr="002331B5" w:rsidRDefault="00DE7385" w:rsidP="002331B5">
            <w:pPr>
              <w:spacing w:after="60"/>
              <w:jc w:val="center"/>
              <w:rPr>
                <w:sz w:val="20"/>
                <w:szCs w:val="20"/>
              </w:rPr>
            </w:pPr>
            <w:r w:rsidRPr="002331B5">
              <w:rPr>
                <w:sz w:val="20"/>
                <w:szCs w:val="20"/>
              </w:rPr>
              <w:t>45</w:t>
            </w:r>
          </w:p>
        </w:tc>
      </w:tr>
      <w:tr w:rsidR="00DE7385" w:rsidRPr="00DB3AFB" w14:paraId="4B7F4260" w14:textId="77777777" w:rsidTr="00720A2B">
        <w:trPr>
          <w:jc w:val="center"/>
        </w:trPr>
        <w:tc>
          <w:tcPr>
            <w:tcW w:w="1696" w:type="dxa"/>
            <w:shd w:val="clear" w:color="auto" w:fill="auto"/>
            <w:vAlign w:val="center"/>
          </w:tcPr>
          <w:p w14:paraId="2F4B1D4A" w14:textId="77777777" w:rsidR="00DE7385" w:rsidRPr="002331B5" w:rsidRDefault="00DE7385" w:rsidP="002331B5">
            <w:pPr>
              <w:spacing w:after="60"/>
              <w:jc w:val="center"/>
              <w:rPr>
                <w:sz w:val="20"/>
                <w:szCs w:val="20"/>
              </w:rPr>
            </w:pPr>
            <w:r w:rsidRPr="002331B5">
              <w:rPr>
                <w:sz w:val="20"/>
                <w:szCs w:val="20"/>
              </w:rPr>
              <w:t>11</w:t>
            </w:r>
          </w:p>
        </w:tc>
        <w:tc>
          <w:tcPr>
            <w:tcW w:w="1849" w:type="dxa"/>
            <w:shd w:val="clear" w:color="auto" w:fill="auto"/>
            <w:vAlign w:val="center"/>
          </w:tcPr>
          <w:p w14:paraId="6FAF7B11" w14:textId="77777777" w:rsidR="00DE7385" w:rsidRPr="002331B5" w:rsidRDefault="00DE7385" w:rsidP="002331B5">
            <w:pPr>
              <w:spacing w:after="60"/>
              <w:jc w:val="center"/>
              <w:rPr>
                <w:sz w:val="20"/>
                <w:szCs w:val="20"/>
              </w:rPr>
            </w:pPr>
            <w:r w:rsidRPr="002331B5">
              <w:rPr>
                <w:sz w:val="20"/>
                <w:szCs w:val="20"/>
              </w:rPr>
              <w:t>13.1</w:t>
            </w:r>
          </w:p>
        </w:tc>
        <w:tc>
          <w:tcPr>
            <w:tcW w:w="1593" w:type="dxa"/>
          </w:tcPr>
          <w:p w14:paraId="3A113D8D" w14:textId="77777777" w:rsidR="00DE7385" w:rsidRPr="002331B5" w:rsidRDefault="00DE7385" w:rsidP="002331B5">
            <w:pPr>
              <w:spacing w:after="60"/>
              <w:ind w:left="-539" w:firstLine="539"/>
              <w:jc w:val="center"/>
              <w:rPr>
                <w:sz w:val="20"/>
                <w:szCs w:val="20"/>
              </w:rPr>
            </w:pPr>
            <w:r w:rsidRPr="002331B5">
              <w:rPr>
                <w:sz w:val="20"/>
                <w:szCs w:val="20"/>
              </w:rPr>
              <w:t>13.1</w:t>
            </w:r>
          </w:p>
        </w:tc>
        <w:tc>
          <w:tcPr>
            <w:tcW w:w="1863" w:type="dxa"/>
            <w:shd w:val="clear" w:color="auto" w:fill="auto"/>
            <w:vAlign w:val="center"/>
          </w:tcPr>
          <w:p w14:paraId="42732629" w14:textId="77777777" w:rsidR="00DE7385" w:rsidRPr="002331B5" w:rsidRDefault="00DE7385" w:rsidP="002331B5">
            <w:pPr>
              <w:spacing w:after="60"/>
              <w:jc w:val="center"/>
              <w:rPr>
                <w:sz w:val="20"/>
                <w:szCs w:val="20"/>
              </w:rPr>
            </w:pPr>
            <w:r w:rsidRPr="002331B5">
              <w:rPr>
                <w:sz w:val="20"/>
                <w:szCs w:val="20"/>
              </w:rPr>
              <w:t>3</w:t>
            </w:r>
          </w:p>
        </w:tc>
        <w:tc>
          <w:tcPr>
            <w:tcW w:w="1880" w:type="dxa"/>
            <w:shd w:val="clear" w:color="auto" w:fill="auto"/>
            <w:vAlign w:val="center"/>
          </w:tcPr>
          <w:p w14:paraId="568BC7DD" w14:textId="77777777" w:rsidR="00DE7385" w:rsidRPr="002331B5" w:rsidRDefault="00DE7385" w:rsidP="002331B5">
            <w:pPr>
              <w:spacing w:after="60"/>
              <w:jc w:val="center"/>
              <w:rPr>
                <w:sz w:val="20"/>
                <w:szCs w:val="20"/>
              </w:rPr>
            </w:pPr>
            <w:r w:rsidRPr="002331B5">
              <w:rPr>
                <w:sz w:val="20"/>
                <w:szCs w:val="20"/>
              </w:rPr>
              <w:t>45</w:t>
            </w:r>
          </w:p>
        </w:tc>
      </w:tr>
    </w:tbl>
    <w:p w14:paraId="6E7F6945" w14:textId="739A68F1" w:rsidR="00DE7385" w:rsidRPr="009957EC" w:rsidRDefault="00DE7385" w:rsidP="002331B5">
      <w:pPr>
        <w:pStyle w:val="NOTE"/>
        <w:spacing w:after="0"/>
        <w:ind w:left="851" w:hanging="851"/>
        <w:rPr>
          <w:rFonts w:asciiTheme="minorHAnsi" w:hAnsiTheme="minorHAnsi"/>
        </w:rPr>
      </w:pPr>
      <w:r w:rsidRPr="009957EC">
        <w:rPr>
          <w:rFonts w:asciiTheme="minorHAnsi" w:hAnsiTheme="minorHAnsi"/>
        </w:rPr>
        <w:t>NOTE 1:</w:t>
      </w:r>
      <w:r w:rsidRPr="009957EC">
        <w:rPr>
          <w:rFonts w:asciiTheme="minorHAnsi" w:hAnsiTheme="minorHAnsi"/>
        </w:rPr>
        <w:tab/>
        <w:t>The rated peak withstand current of Apparatus shall be defined according to the system DC time constant (See BS EN 62271-1).  At some sites, especially those associated with User connections, significantly higher system DC time constants may be experienced.</w:t>
      </w:r>
    </w:p>
    <w:p w14:paraId="28F67215" w14:textId="1DD2650D" w:rsidR="00DE7385" w:rsidRPr="009957EC" w:rsidRDefault="00DE7385" w:rsidP="002331B5">
      <w:pPr>
        <w:pStyle w:val="NOTE"/>
        <w:ind w:left="851" w:hanging="851"/>
        <w:rPr>
          <w:rFonts w:asciiTheme="minorHAnsi" w:hAnsiTheme="minorHAnsi"/>
        </w:rPr>
      </w:pPr>
      <w:r w:rsidRPr="009957EC">
        <w:rPr>
          <w:rFonts w:asciiTheme="minorHAnsi" w:hAnsiTheme="minorHAnsi"/>
        </w:rPr>
        <w:t xml:space="preserve">NOTE 2: </w:t>
      </w:r>
      <w:r w:rsidR="009957EC">
        <w:rPr>
          <w:rFonts w:asciiTheme="minorHAnsi" w:hAnsiTheme="minorHAnsi"/>
        </w:rPr>
        <w:tab/>
      </w:r>
      <w:r w:rsidRPr="009957EC">
        <w:rPr>
          <w:rFonts w:asciiTheme="minorHAnsi" w:hAnsiTheme="minorHAnsi"/>
        </w:rPr>
        <w:t>Apparatus for use on the 132kV system is required to meet both short-time withstand current ratings and time constants as detailed above.</w:t>
      </w:r>
    </w:p>
    <w:p w14:paraId="34BCE9FF" w14:textId="133C7AE6" w:rsidR="005E70B7" w:rsidRDefault="00F231EF" w:rsidP="00F231EF">
      <w:pPr>
        <w:pStyle w:val="Heading2"/>
      </w:pPr>
      <w:bookmarkStart w:id="395" w:name="_Toc189225377"/>
      <w:r>
        <w:t xml:space="preserve">5.6 </w:t>
      </w:r>
      <w:r w:rsidR="005E70B7">
        <w:t>Substation Auxiliary Supplies</w:t>
      </w:r>
      <w:bookmarkEnd w:id="395"/>
    </w:p>
    <w:p w14:paraId="7E4580CC" w14:textId="4D8EDDA9" w:rsidR="005E70B7" w:rsidRPr="00DB3AFB" w:rsidRDefault="005E70B7" w:rsidP="00A2283C">
      <w:r w:rsidRPr="00DB3AFB">
        <w:t xml:space="preserve">The operational security of the NETS, and availability of </w:t>
      </w:r>
      <w:r>
        <w:t>High Voltage A</w:t>
      </w:r>
      <w:r w:rsidRPr="00DB3AFB">
        <w:t xml:space="preserve">pparatus is dependent upon reliable and secure auxiliary supplies. </w:t>
      </w:r>
    </w:p>
    <w:p w14:paraId="4B6B1250" w14:textId="7CDA8AE9" w:rsidR="005E70B7" w:rsidRPr="00DB3AFB" w:rsidRDefault="005E70B7" w:rsidP="003C1422">
      <w:r w:rsidRPr="00DB3AFB">
        <w:t>The LVAC and LVDC supplies for the User</w:t>
      </w:r>
      <w:r w:rsidR="00F231EF">
        <w:t>’</w:t>
      </w:r>
      <w:r w:rsidRPr="00DB3AFB">
        <w:t xml:space="preserve">s </w:t>
      </w:r>
      <w:r>
        <w:t>A</w:t>
      </w:r>
      <w:r w:rsidRPr="00DB3AFB">
        <w:t>pparatus shall be the User’s responsibility.</w:t>
      </w:r>
    </w:p>
    <w:p w14:paraId="531DDD8E" w14:textId="77777777" w:rsidR="005E70B7" w:rsidRPr="00DB3AFB" w:rsidRDefault="005E70B7" w:rsidP="003C1422">
      <w:r w:rsidRPr="00DB3AFB">
        <w:t xml:space="preserve">LVDC supplies shall not be provided by the TO. </w:t>
      </w:r>
    </w:p>
    <w:p w14:paraId="5E2F7845" w14:textId="3CB5CE3F" w:rsidR="005E70B7" w:rsidRDefault="00F231EF" w:rsidP="00F231EF">
      <w:pPr>
        <w:pStyle w:val="Heading3"/>
      </w:pPr>
      <w:bookmarkStart w:id="396" w:name="_Toc189225378"/>
      <w:r>
        <w:t xml:space="preserve">5.6.1 </w:t>
      </w:r>
      <w:r w:rsidR="005E70B7">
        <w:t>DC Auxiliary Supply Requirements</w:t>
      </w:r>
      <w:bookmarkEnd w:id="396"/>
    </w:p>
    <w:p w14:paraId="74F9802F" w14:textId="79220B33" w:rsidR="005E70B7" w:rsidRDefault="005E70B7" w:rsidP="003A3F09">
      <w:commentRangeStart w:id="397"/>
      <w:commentRangeStart w:id="398"/>
      <w:r w:rsidRPr="00DB3AFB">
        <w:t xml:space="preserve">Auxiliary supply requirements shall </w:t>
      </w:r>
      <w:r>
        <w:t>be required</w:t>
      </w:r>
      <w:r w:rsidRPr="00DB3AFB">
        <w:t xml:space="preserve"> </w:t>
      </w:r>
      <w:commentRangeEnd w:id="398"/>
      <w:r w:rsidR="00F96EF4">
        <w:rPr>
          <w:rStyle w:val="CommentReference"/>
          <w:rFonts w:ascii="Microsoft Sans Serif" w:eastAsiaTheme="minorEastAsia" w:hAnsi="Microsoft Sans Serif"/>
          <w:color w:val="000000" w:themeColor="text1"/>
          <w:kern w:val="0"/>
          <w14:ligatures w14:val="none"/>
        </w:rPr>
        <w:commentReference w:id="398"/>
      </w:r>
      <w:r w:rsidRPr="00DB3AFB">
        <w:t>to open all the connected User’s circuit</w:t>
      </w:r>
      <w:r w:rsidR="002839C2">
        <w:noBreakHyphen/>
      </w:r>
      <w:r w:rsidRPr="00DB3AFB">
        <w:t xml:space="preserve">breakers (within the interface zone) at the end of the </w:t>
      </w:r>
      <w:commentRangeStart w:id="399"/>
      <w:r w:rsidRPr="00DB3AFB">
        <w:t>72-hour period</w:t>
      </w:r>
      <w:r w:rsidRPr="00255860">
        <w:rPr>
          <w:vertAlign w:val="superscript"/>
        </w:rPr>
        <w:t>1</w:t>
      </w:r>
      <w:commentRangeEnd w:id="399"/>
      <w:r w:rsidR="00F96EF4">
        <w:rPr>
          <w:rStyle w:val="CommentReference"/>
          <w:rFonts w:ascii="Microsoft Sans Serif" w:eastAsiaTheme="minorEastAsia" w:hAnsi="Microsoft Sans Serif"/>
          <w:color w:val="000000" w:themeColor="text1"/>
          <w:kern w:val="0"/>
          <w14:ligatures w14:val="none"/>
        </w:rPr>
        <w:commentReference w:id="399"/>
      </w:r>
      <w:r w:rsidRPr="00DB3AFB">
        <w:t xml:space="preserve">.  </w:t>
      </w:r>
      <w:commentRangeEnd w:id="397"/>
      <w:r>
        <w:rPr>
          <w:rStyle w:val="CommentReference"/>
        </w:rPr>
        <w:commentReference w:id="397"/>
      </w:r>
    </w:p>
    <w:p w14:paraId="22B775D9" w14:textId="2A148E4D" w:rsidR="005E70B7" w:rsidRPr="00DB3AFB" w:rsidRDefault="005E70B7" w:rsidP="003A3F09">
      <w:commentRangeStart w:id="400"/>
      <w:r w:rsidRPr="002046D8">
        <w:t xml:space="preserve">Auxiliary supply requirements shall be required to open </w:t>
      </w:r>
      <w:commentRangeEnd w:id="400"/>
      <w:r w:rsidR="00F96EF4">
        <w:rPr>
          <w:rStyle w:val="CommentReference"/>
          <w:rFonts w:ascii="Microsoft Sans Serif" w:eastAsiaTheme="minorEastAsia" w:hAnsi="Microsoft Sans Serif"/>
          <w:color w:val="000000" w:themeColor="text1"/>
          <w:kern w:val="0"/>
          <w14:ligatures w14:val="none"/>
        </w:rPr>
        <w:commentReference w:id="400"/>
      </w:r>
      <w:r w:rsidRPr="002046D8">
        <w:t>all the connected User’s circuit</w:t>
      </w:r>
      <w:r w:rsidR="002839C2">
        <w:noBreakHyphen/>
      </w:r>
      <w:r w:rsidRPr="002046D8">
        <w:t>breakers (within the interface zone) at the end of a 72-hour period</w:t>
      </w:r>
      <w:r w:rsidRPr="002331B5">
        <w:rPr>
          <w:vertAlign w:val="superscript"/>
        </w:rPr>
        <w:t>1</w:t>
      </w:r>
      <w:r w:rsidRPr="002046D8">
        <w:t xml:space="preserve"> following loss of AC </w:t>
      </w:r>
      <w:commentRangeStart w:id="401"/>
      <w:r w:rsidRPr="002046D8">
        <w:t>supplies.</w:t>
      </w:r>
      <w:commentRangeEnd w:id="401"/>
      <w:r w:rsidR="00F96EF4">
        <w:rPr>
          <w:rStyle w:val="CommentReference"/>
          <w:rFonts w:ascii="Microsoft Sans Serif" w:eastAsiaTheme="minorEastAsia" w:hAnsi="Microsoft Sans Serif"/>
          <w:color w:val="000000" w:themeColor="text1"/>
          <w:kern w:val="0"/>
          <w14:ligatures w14:val="none"/>
        </w:rPr>
        <w:commentReference w:id="401"/>
      </w:r>
    </w:p>
    <w:p w14:paraId="7330D986" w14:textId="77777777" w:rsidR="005E70B7" w:rsidRDefault="005E70B7" w:rsidP="00C46E11">
      <w:r>
        <w:t xml:space="preserve">Users shall ensure that there is the capability to </w:t>
      </w:r>
      <w:commentRangeStart w:id="402"/>
      <w:r>
        <w:t xml:space="preserve">operate and maintain their auxiliary supplies </w:t>
      </w:r>
      <w:commentRangeEnd w:id="402"/>
      <w:r w:rsidR="00F96EF4">
        <w:rPr>
          <w:rStyle w:val="CommentReference"/>
          <w:rFonts w:ascii="Microsoft Sans Serif" w:eastAsiaTheme="minorEastAsia" w:hAnsi="Microsoft Sans Serif"/>
          <w:color w:val="000000" w:themeColor="text1"/>
          <w:kern w:val="0"/>
          <w14:ligatures w14:val="none"/>
        </w:rPr>
        <w:commentReference w:id="402"/>
      </w:r>
      <w:r>
        <w:t>for operation and protection control systems for a 72-hour period</w:t>
      </w:r>
      <w:r w:rsidRPr="00255860">
        <w:rPr>
          <w:vertAlign w:val="superscript"/>
        </w:rPr>
        <w:t>1</w:t>
      </w:r>
      <w:r>
        <w:t xml:space="preserve"> after the loss of AC supplies. </w:t>
      </w:r>
    </w:p>
    <w:p w14:paraId="3415E5C3" w14:textId="77777777" w:rsidR="005E70B7" w:rsidRPr="00CC211D" w:rsidRDefault="005E70B7" w:rsidP="00C46E11">
      <w:r w:rsidRPr="00CC211D">
        <w:rPr>
          <w:rStyle w:val="NOTEChar"/>
          <w:rFonts w:asciiTheme="minorHAnsi" w:hAnsiTheme="minorHAnsi"/>
        </w:rPr>
        <w:t>NOTE 1: Standby period detail is provided in ENA EREC G91.</w:t>
      </w:r>
      <w:r w:rsidRPr="00CC211D">
        <w:t xml:space="preserve"> </w:t>
      </w:r>
    </w:p>
    <w:p w14:paraId="471C3BE3" w14:textId="71A3F3AA" w:rsidR="005E70B7" w:rsidRPr="00DB3AFB" w:rsidRDefault="005E70B7" w:rsidP="003A3F09">
      <w:r w:rsidRPr="00DB3AFB">
        <w:t xml:space="preserve">The relevant DC supplies </w:t>
      </w:r>
      <w:r>
        <w:t xml:space="preserve">shall </w:t>
      </w:r>
      <w:r w:rsidRPr="00DB3AFB">
        <w:t xml:space="preserve">be </w:t>
      </w:r>
      <w:commentRangeStart w:id="403"/>
      <w:r w:rsidRPr="00DB3AFB">
        <w:t>agreed</w:t>
      </w:r>
      <w:commentRangeEnd w:id="403"/>
      <w:r w:rsidR="00F96EF4">
        <w:rPr>
          <w:rStyle w:val="CommentReference"/>
          <w:rFonts w:ascii="Microsoft Sans Serif" w:eastAsiaTheme="minorEastAsia" w:hAnsi="Microsoft Sans Serif"/>
          <w:color w:val="000000" w:themeColor="text1"/>
          <w:kern w:val="0"/>
          <w14:ligatures w14:val="none"/>
        </w:rPr>
        <w:commentReference w:id="403"/>
      </w:r>
      <w:r w:rsidRPr="00DB3AFB">
        <w:t xml:space="preserve"> on a site-specific </w:t>
      </w:r>
      <w:commentRangeStart w:id="404"/>
      <w:r w:rsidRPr="00DB3AFB">
        <w:t>basis.</w:t>
      </w:r>
      <w:commentRangeEnd w:id="404"/>
      <w:r w:rsidR="00F96EF4">
        <w:rPr>
          <w:rStyle w:val="CommentReference"/>
          <w:rFonts w:ascii="Microsoft Sans Serif" w:eastAsiaTheme="minorEastAsia" w:hAnsi="Microsoft Sans Serif"/>
          <w:color w:val="000000" w:themeColor="text1"/>
          <w:kern w:val="0"/>
          <w14:ligatures w14:val="none"/>
        </w:rPr>
        <w:commentReference w:id="404"/>
      </w:r>
    </w:p>
    <w:p w14:paraId="21324956" w14:textId="560E7C6B" w:rsidR="005E70B7" w:rsidRDefault="005E70B7" w:rsidP="003A3F09">
      <w:r w:rsidRPr="00DB3AFB">
        <w:t>TOs typical DC supplies are 48</w:t>
      </w:r>
      <w:r>
        <w:t> </w:t>
      </w:r>
      <w:r w:rsidRPr="00DB3AFB">
        <w:t>V DC or 110</w:t>
      </w:r>
      <w:r>
        <w:t> </w:t>
      </w:r>
      <w:r w:rsidRPr="00DB3AFB">
        <w:t>V DC within the range</w:t>
      </w:r>
      <w:r>
        <w:t xml:space="preserve"> as shown by </w:t>
      </w:r>
      <w:r>
        <w:fldChar w:fldCharType="begin"/>
      </w:r>
      <w:r>
        <w:instrText xml:space="preserve"> REF _Ref168320819 \h </w:instrText>
      </w:r>
      <w:r>
        <w:fldChar w:fldCharType="separate"/>
      </w:r>
      <w:ins w:id="405" w:author="Claire Goult (NESO)" w:date="2025-05-21T11:40:00Z" w16du:dateUtc="2025-05-21T10:40:00Z">
        <w:r w:rsidR="005E0650" w:rsidRPr="00CC211D">
          <w:t xml:space="preserve">Table </w:t>
        </w:r>
        <w:r w:rsidR="005E0650">
          <w:rPr>
            <w:noProof/>
          </w:rPr>
          <w:t>5</w:t>
        </w:r>
      </w:ins>
      <w:del w:id="406" w:author="Claire Goult (NESO)" w:date="2025-05-21T11:40:00Z" w16du:dateUtc="2025-05-21T10:40:00Z">
        <w:r w:rsidR="00352B31" w:rsidRPr="00CC211D" w:rsidDel="005E0650">
          <w:delText xml:space="preserve">Table </w:delText>
        </w:r>
        <w:r w:rsidR="00352B31" w:rsidDel="005E0650">
          <w:rPr>
            <w:noProof/>
          </w:rPr>
          <w:delText>5</w:delText>
        </w:r>
      </w:del>
      <w:r>
        <w:fldChar w:fldCharType="end"/>
      </w:r>
      <w:r>
        <w:t xml:space="preserve"> and in accordance with ENA TS 41-37 Part 1.</w:t>
      </w:r>
    </w:p>
    <w:p w14:paraId="6803E8E9" w14:textId="288F2FAD" w:rsidR="005E70B7" w:rsidRPr="00CC211D" w:rsidRDefault="005E70B7" w:rsidP="00255860">
      <w:pPr>
        <w:pStyle w:val="Caption"/>
        <w:rPr>
          <w:rFonts w:asciiTheme="minorHAnsi" w:hAnsiTheme="minorHAnsi"/>
          <w:szCs w:val="22"/>
        </w:rPr>
      </w:pPr>
      <w:bookmarkStart w:id="407" w:name="_Ref168320819"/>
      <w:bookmarkStart w:id="408" w:name="_Toc182821807"/>
      <w:bookmarkStart w:id="409" w:name="_Toc189225446"/>
      <w:r w:rsidRPr="00CC211D">
        <w:rPr>
          <w:rFonts w:asciiTheme="minorHAnsi" w:hAnsiTheme="minorHAnsi"/>
        </w:rPr>
        <w:t xml:space="preserve">Table </w:t>
      </w:r>
      <w:r w:rsidRPr="00CC211D">
        <w:rPr>
          <w:rFonts w:asciiTheme="minorHAnsi" w:hAnsiTheme="minorHAnsi"/>
        </w:rPr>
        <w:fldChar w:fldCharType="begin"/>
      </w:r>
      <w:r w:rsidRPr="00CC211D">
        <w:rPr>
          <w:rFonts w:asciiTheme="minorHAnsi" w:hAnsiTheme="minorHAnsi"/>
        </w:rPr>
        <w:instrText xml:space="preserve"> SEQ Table \* ARABIC </w:instrText>
      </w:r>
      <w:r w:rsidRPr="00CC211D">
        <w:rPr>
          <w:rFonts w:asciiTheme="minorHAnsi" w:hAnsiTheme="minorHAnsi"/>
        </w:rPr>
        <w:fldChar w:fldCharType="separate"/>
      </w:r>
      <w:r w:rsidR="005E0650">
        <w:rPr>
          <w:rFonts w:asciiTheme="minorHAnsi" w:hAnsiTheme="minorHAnsi"/>
          <w:noProof/>
        </w:rPr>
        <w:t>5</w:t>
      </w:r>
      <w:r w:rsidRPr="00CC211D">
        <w:rPr>
          <w:rFonts w:asciiTheme="minorHAnsi" w:hAnsiTheme="minorHAnsi"/>
          <w:noProof/>
        </w:rPr>
        <w:fldChar w:fldCharType="end"/>
      </w:r>
      <w:bookmarkEnd w:id="407"/>
      <w:r w:rsidRPr="00CC211D">
        <w:rPr>
          <w:rFonts w:asciiTheme="minorHAnsi" w:hAnsiTheme="minorHAnsi"/>
        </w:rPr>
        <w:t xml:space="preserve"> — Operating Voltages and Auxiliary Control </w:t>
      </w:r>
      <w:commentRangeStart w:id="410"/>
      <w:r w:rsidRPr="00CC211D">
        <w:rPr>
          <w:rFonts w:asciiTheme="minorHAnsi" w:hAnsiTheme="minorHAnsi"/>
        </w:rPr>
        <w:t>Circuits</w:t>
      </w:r>
      <w:bookmarkEnd w:id="408"/>
      <w:bookmarkEnd w:id="409"/>
      <w:commentRangeEnd w:id="410"/>
      <w:r w:rsidR="00F96EF4">
        <w:rPr>
          <w:rStyle w:val="CommentReference"/>
          <w:b w:val="0"/>
          <w:bCs w:val="0"/>
          <w:color w:val="000000" w:themeColor="text1"/>
        </w:rPr>
        <w:commentReference w:id="410"/>
      </w:r>
    </w:p>
    <w:tbl>
      <w:tblPr>
        <w:tblW w:w="9120" w:type="dxa"/>
        <w:tblInd w:w="108" w:type="dxa"/>
        <w:tblLayout w:type="fixed"/>
        <w:tblLook w:val="0000" w:firstRow="0" w:lastRow="0" w:firstColumn="0" w:lastColumn="0" w:noHBand="0" w:noVBand="0"/>
      </w:tblPr>
      <w:tblGrid>
        <w:gridCol w:w="1200"/>
        <w:gridCol w:w="2280"/>
        <w:gridCol w:w="1920"/>
        <w:gridCol w:w="1960"/>
        <w:gridCol w:w="1760"/>
      </w:tblGrid>
      <w:tr w:rsidR="005E70B7" w14:paraId="10399DAA" w14:textId="77777777" w:rsidTr="00255860">
        <w:trPr>
          <w:cantSplit/>
        </w:trPr>
        <w:tc>
          <w:tcPr>
            <w:tcW w:w="1200" w:type="dxa"/>
            <w:vMerge w:val="restart"/>
            <w:tcBorders>
              <w:top w:val="single" w:sz="6" w:space="0" w:color="auto"/>
              <w:left w:val="single" w:sz="6" w:space="0" w:color="auto"/>
              <w:right w:val="single" w:sz="6" w:space="0" w:color="auto"/>
            </w:tcBorders>
            <w:shd w:val="clear" w:color="auto" w:fill="0A2F41" w:themeFill="accent1" w:themeFillShade="80"/>
            <w:vAlign w:val="center"/>
          </w:tcPr>
          <w:p w14:paraId="32CBC2E9" w14:textId="4189EC09" w:rsidR="005E70B7" w:rsidRDefault="005E70B7" w:rsidP="00A078FC">
            <w:pPr>
              <w:spacing w:after="0"/>
              <w:jc w:val="center"/>
              <w:rPr>
                <w:b/>
                <w:bCs/>
                <w:color w:val="FFFFFF" w:themeColor="background1"/>
                <w:sz w:val="20"/>
                <w:szCs w:val="20"/>
              </w:rPr>
            </w:pPr>
            <w:r w:rsidRPr="002331B5">
              <w:rPr>
                <w:b/>
                <w:bCs/>
                <w:color w:val="FFFFFF" w:themeColor="background1"/>
                <w:sz w:val="20"/>
                <w:szCs w:val="20"/>
              </w:rPr>
              <w:lastRenderedPageBreak/>
              <w:t xml:space="preserve">Nominal </w:t>
            </w:r>
            <w:r w:rsidR="000200EC">
              <w:rPr>
                <w:b/>
                <w:bCs/>
                <w:color w:val="FFFFFF" w:themeColor="background1"/>
                <w:sz w:val="20"/>
                <w:szCs w:val="20"/>
              </w:rPr>
              <w:t>V</w:t>
            </w:r>
            <w:r w:rsidR="000200EC" w:rsidRPr="002331B5">
              <w:rPr>
                <w:b/>
                <w:bCs/>
                <w:color w:val="FFFFFF" w:themeColor="background1"/>
                <w:sz w:val="20"/>
                <w:szCs w:val="20"/>
              </w:rPr>
              <w:t>oltage</w:t>
            </w:r>
          </w:p>
          <w:p w14:paraId="790B1360" w14:textId="01FEAD2C" w:rsidR="00B36E36" w:rsidRPr="002331B5" w:rsidRDefault="00B36E36" w:rsidP="002331B5">
            <w:pPr>
              <w:spacing w:after="0"/>
              <w:jc w:val="center"/>
              <w:rPr>
                <w:color w:val="FFFFFF" w:themeColor="background1"/>
                <w:sz w:val="20"/>
                <w:szCs w:val="20"/>
              </w:rPr>
            </w:pPr>
            <w:r>
              <w:rPr>
                <w:b/>
                <w:bCs/>
                <w:color w:val="FFFFFF" w:themeColor="background1"/>
                <w:sz w:val="20"/>
                <w:szCs w:val="20"/>
              </w:rPr>
              <w:t>(V)</w:t>
            </w:r>
          </w:p>
        </w:tc>
        <w:tc>
          <w:tcPr>
            <w:tcW w:w="2280" w:type="dxa"/>
            <w:vMerge w:val="restart"/>
            <w:tcBorders>
              <w:top w:val="single" w:sz="6" w:space="0" w:color="auto"/>
              <w:left w:val="single" w:sz="6" w:space="0" w:color="auto"/>
              <w:right w:val="single" w:sz="6" w:space="0" w:color="auto"/>
            </w:tcBorders>
            <w:shd w:val="clear" w:color="auto" w:fill="0A2F41" w:themeFill="accent1" w:themeFillShade="80"/>
            <w:vAlign w:val="center"/>
          </w:tcPr>
          <w:p w14:paraId="38F336D2" w14:textId="77777777" w:rsidR="005E70B7" w:rsidRPr="002331B5" w:rsidRDefault="005E70B7" w:rsidP="002331B5">
            <w:pPr>
              <w:spacing w:after="0"/>
              <w:jc w:val="center"/>
              <w:rPr>
                <w:color w:val="FFFFFF" w:themeColor="background1"/>
                <w:sz w:val="20"/>
                <w:szCs w:val="20"/>
              </w:rPr>
            </w:pPr>
            <w:r w:rsidRPr="002331B5">
              <w:rPr>
                <w:b/>
                <w:bCs/>
                <w:color w:val="FFFFFF" w:themeColor="background1"/>
                <w:sz w:val="20"/>
                <w:szCs w:val="20"/>
              </w:rPr>
              <w:t>Criteria for rated supply voltage operating range</w:t>
            </w:r>
          </w:p>
        </w:tc>
        <w:tc>
          <w:tcPr>
            <w:tcW w:w="3880" w:type="dxa"/>
            <w:gridSpan w:val="2"/>
            <w:tcBorders>
              <w:top w:val="single" w:sz="6" w:space="0" w:color="auto"/>
              <w:left w:val="single" w:sz="6" w:space="0" w:color="auto"/>
              <w:bottom w:val="single" w:sz="6" w:space="0" w:color="auto"/>
              <w:right w:val="single" w:sz="6" w:space="0" w:color="auto"/>
            </w:tcBorders>
            <w:shd w:val="clear" w:color="auto" w:fill="0A2F41" w:themeFill="accent1" w:themeFillShade="80"/>
            <w:vAlign w:val="center"/>
          </w:tcPr>
          <w:p w14:paraId="658AF452" w14:textId="77777777" w:rsidR="005E70B7" w:rsidRPr="002331B5" w:rsidRDefault="005E70B7" w:rsidP="002331B5">
            <w:pPr>
              <w:spacing w:after="0"/>
              <w:jc w:val="center"/>
              <w:rPr>
                <w:color w:val="FFFFFF" w:themeColor="background1"/>
                <w:sz w:val="20"/>
                <w:szCs w:val="20"/>
              </w:rPr>
            </w:pPr>
            <w:r w:rsidRPr="002331B5">
              <w:rPr>
                <w:b/>
                <w:bCs/>
                <w:color w:val="FFFFFF" w:themeColor="background1"/>
                <w:sz w:val="20"/>
                <w:szCs w:val="20"/>
              </w:rPr>
              <w:t>Closing and opening releases and operating devices</w:t>
            </w:r>
          </w:p>
        </w:tc>
        <w:tc>
          <w:tcPr>
            <w:tcW w:w="1760" w:type="dxa"/>
            <w:tcBorders>
              <w:top w:val="single" w:sz="6" w:space="0" w:color="auto"/>
              <w:left w:val="single" w:sz="6" w:space="0" w:color="auto"/>
              <w:bottom w:val="single" w:sz="6" w:space="0" w:color="auto"/>
              <w:right w:val="single" w:sz="6" w:space="0" w:color="auto"/>
            </w:tcBorders>
            <w:shd w:val="clear" w:color="auto" w:fill="0A2F41" w:themeFill="accent1" w:themeFillShade="80"/>
            <w:vAlign w:val="center"/>
          </w:tcPr>
          <w:p w14:paraId="1ECBEC6C" w14:textId="77777777" w:rsidR="005E70B7" w:rsidRPr="002331B5" w:rsidRDefault="005E70B7" w:rsidP="002331B5">
            <w:pPr>
              <w:spacing w:after="0"/>
              <w:jc w:val="center"/>
              <w:rPr>
                <w:color w:val="FFFFFF" w:themeColor="background1"/>
                <w:sz w:val="20"/>
                <w:szCs w:val="20"/>
              </w:rPr>
            </w:pPr>
            <w:r w:rsidRPr="002331B5">
              <w:rPr>
                <w:b/>
                <w:bCs/>
                <w:color w:val="FFFFFF" w:themeColor="background1"/>
                <w:sz w:val="20"/>
                <w:szCs w:val="20"/>
              </w:rPr>
              <w:t>Other operating devices</w:t>
            </w:r>
          </w:p>
        </w:tc>
      </w:tr>
      <w:tr w:rsidR="005E70B7" w14:paraId="53D2E5DB" w14:textId="77777777" w:rsidTr="00255860">
        <w:trPr>
          <w:cantSplit/>
        </w:trPr>
        <w:tc>
          <w:tcPr>
            <w:tcW w:w="1200" w:type="dxa"/>
            <w:vMerge/>
            <w:tcBorders>
              <w:left w:val="single" w:sz="6" w:space="0" w:color="auto"/>
              <w:bottom w:val="single" w:sz="6" w:space="0" w:color="auto"/>
              <w:right w:val="single" w:sz="6" w:space="0" w:color="auto"/>
            </w:tcBorders>
            <w:shd w:val="clear" w:color="auto" w:fill="0A2F41" w:themeFill="accent1" w:themeFillShade="80"/>
            <w:vAlign w:val="center"/>
          </w:tcPr>
          <w:p w14:paraId="0D623F9A" w14:textId="77777777" w:rsidR="005E70B7" w:rsidRPr="002331B5" w:rsidRDefault="005E70B7" w:rsidP="002331B5">
            <w:pPr>
              <w:spacing w:after="0"/>
              <w:jc w:val="center"/>
              <w:rPr>
                <w:color w:val="FFFFFF" w:themeColor="background1"/>
                <w:sz w:val="20"/>
                <w:szCs w:val="20"/>
              </w:rPr>
            </w:pPr>
          </w:p>
        </w:tc>
        <w:tc>
          <w:tcPr>
            <w:tcW w:w="2280" w:type="dxa"/>
            <w:vMerge/>
            <w:tcBorders>
              <w:left w:val="single" w:sz="6" w:space="0" w:color="auto"/>
              <w:bottom w:val="single" w:sz="6" w:space="0" w:color="auto"/>
              <w:right w:val="single" w:sz="6" w:space="0" w:color="auto"/>
            </w:tcBorders>
            <w:shd w:val="clear" w:color="auto" w:fill="0A2F41" w:themeFill="accent1" w:themeFillShade="80"/>
            <w:vAlign w:val="center"/>
          </w:tcPr>
          <w:p w14:paraId="0D2EBD4E" w14:textId="77777777" w:rsidR="005E70B7" w:rsidRPr="002331B5" w:rsidRDefault="005E70B7" w:rsidP="002331B5">
            <w:pPr>
              <w:spacing w:after="0"/>
              <w:jc w:val="center"/>
              <w:rPr>
                <w:color w:val="FFFFFF" w:themeColor="background1"/>
                <w:sz w:val="20"/>
                <w:szCs w:val="20"/>
              </w:rPr>
            </w:pPr>
          </w:p>
        </w:tc>
        <w:tc>
          <w:tcPr>
            <w:tcW w:w="1920" w:type="dxa"/>
            <w:tcBorders>
              <w:top w:val="single" w:sz="6" w:space="0" w:color="auto"/>
              <w:left w:val="single" w:sz="6" w:space="0" w:color="auto"/>
              <w:bottom w:val="single" w:sz="6" w:space="0" w:color="auto"/>
              <w:right w:val="single" w:sz="6" w:space="0" w:color="auto"/>
            </w:tcBorders>
            <w:shd w:val="clear" w:color="auto" w:fill="0A2F41" w:themeFill="accent1" w:themeFillShade="80"/>
            <w:vAlign w:val="center"/>
          </w:tcPr>
          <w:p w14:paraId="046262DF" w14:textId="683D8C3D" w:rsidR="005E70B7" w:rsidRDefault="005E70B7" w:rsidP="00A078FC">
            <w:pPr>
              <w:spacing w:after="0"/>
              <w:jc w:val="center"/>
              <w:rPr>
                <w:b/>
                <w:bCs/>
                <w:color w:val="FFFFFF" w:themeColor="background1"/>
                <w:sz w:val="20"/>
                <w:szCs w:val="20"/>
              </w:rPr>
            </w:pPr>
            <w:r w:rsidRPr="002331B5">
              <w:rPr>
                <w:b/>
                <w:bCs/>
                <w:color w:val="FFFFFF" w:themeColor="background1"/>
                <w:sz w:val="20"/>
                <w:szCs w:val="20"/>
              </w:rPr>
              <w:t>Clos</w:t>
            </w:r>
            <w:r w:rsidR="00B36E36">
              <w:rPr>
                <w:b/>
                <w:bCs/>
                <w:color w:val="FFFFFF" w:themeColor="background1"/>
                <w:sz w:val="20"/>
                <w:szCs w:val="20"/>
              </w:rPr>
              <w:t>ing</w:t>
            </w:r>
          </w:p>
          <w:p w14:paraId="55212251" w14:textId="7C8B3F97" w:rsidR="00B36E36" w:rsidRPr="002331B5" w:rsidRDefault="00B36E36" w:rsidP="002331B5">
            <w:pPr>
              <w:spacing w:after="0"/>
              <w:jc w:val="center"/>
              <w:rPr>
                <w:color w:val="FFFFFF" w:themeColor="background1"/>
                <w:sz w:val="20"/>
                <w:szCs w:val="20"/>
              </w:rPr>
            </w:pPr>
            <w:r>
              <w:rPr>
                <w:b/>
                <w:bCs/>
                <w:color w:val="FFFFFF" w:themeColor="background1"/>
                <w:sz w:val="20"/>
                <w:szCs w:val="20"/>
              </w:rPr>
              <w:t>(V)</w:t>
            </w:r>
          </w:p>
        </w:tc>
        <w:tc>
          <w:tcPr>
            <w:tcW w:w="1960" w:type="dxa"/>
            <w:tcBorders>
              <w:top w:val="single" w:sz="6" w:space="0" w:color="auto"/>
              <w:left w:val="single" w:sz="6" w:space="0" w:color="auto"/>
              <w:bottom w:val="single" w:sz="6" w:space="0" w:color="auto"/>
              <w:right w:val="single" w:sz="6" w:space="0" w:color="auto"/>
            </w:tcBorders>
            <w:shd w:val="clear" w:color="auto" w:fill="0A2F41" w:themeFill="accent1" w:themeFillShade="80"/>
            <w:vAlign w:val="center"/>
          </w:tcPr>
          <w:p w14:paraId="7A048571" w14:textId="1C39E0E5" w:rsidR="005E70B7" w:rsidRDefault="005E70B7" w:rsidP="00A078FC">
            <w:pPr>
              <w:spacing w:after="0"/>
              <w:jc w:val="center"/>
              <w:rPr>
                <w:b/>
                <w:bCs/>
                <w:color w:val="FFFFFF" w:themeColor="background1"/>
                <w:sz w:val="20"/>
                <w:szCs w:val="20"/>
              </w:rPr>
            </w:pPr>
            <w:r w:rsidRPr="002331B5">
              <w:rPr>
                <w:b/>
                <w:bCs/>
                <w:color w:val="FFFFFF" w:themeColor="background1"/>
                <w:sz w:val="20"/>
                <w:szCs w:val="20"/>
              </w:rPr>
              <w:t>Open</w:t>
            </w:r>
            <w:r w:rsidR="00B36E36">
              <w:rPr>
                <w:b/>
                <w:bCs/>
                <w:color w:val="FFFFFF" w:themeColor="background1"/>
                <w:sz w:val="20"/>
                <w:szCs w:val="20"/>
              </w:rPr>
              <w:t>ing</w:t>
            </w:r>
          </w:p>
          <w:p w14:paraId="732E541D" w14:textId="17E0D48F" w:rsidR="00B36E36" w:rsidRPr="002331B5" w:rsidRDefault="00B36E36" w:rsidP="002331B5">
            <w:pPr>
              <w:spacing w:after="0"/>
              <w:jc w:val="center"/>
              <w:rPr>
                <w:color w:val="FFFFFF" w:themeColor="background1"/>
                <w:sz w:val="20"/>
                <w:szCs w:val="20"/>
              </w:rPr>
            </w:pPr>
            <w:r>
              <w:rPr>
                <w:color w:val="FFFFFF" w:themeColor="background1"/>
                <w:sz w:val="20"/>
                <w:szCs w:val="20"/>
              </w:rPr>
              <w:t>(V)</w:t>
            </w:r>
          </w:p>
        </w:tc>
        <w:tc>
          <w:tcPr>
            <w:tcW w:w="1760" w:type="dxa"/>
            <w:tcBorders>
              <w:top w:val="single" w:sz="6" w:space="0" w:color="auto"/>
              <w:left w:val="single" w:sz="6" w:space="0" w:color="auto"/>
              <w:bottom w:val="single" w:sz="6" w:space="0" w:color="auto"/>
              <w:right w:val="single" w:sz="6" w:space="0" w:color="auto"/>
            </w:tcBorders>
            <w:shd w:val="clear" w:color="auto" w:fill="0A2F41" w:themeFill="accent1" w:themeFillShade="80"/>
            <w:vAlign w:val="center"/>
          </w:tcPr>
          <w:p w14:paraId="7CFD7C48" w14:textId="77777777" w:rsidR="00741255" w:rsidRDefault="00741255" w:rsidP="00A078FC">
            <w:pPr>
              <w:spacing w:after="0"/>
              <w:jc w:val="center"/>
              <w:rPr>
                <w:b/>
                <w:bCs/>
                <w:color w:val="FFFFFF" w:themeColor="background1"/>
                <w:sz w:val="20"/>
                <w:szCs w:val="20"/>
              </w:rPr>
            </w:pPr>
          </w:p>
          <w:p w14:paraId="535DE2CE" w14:textId="737577C5" w:rsidR="005E70B7" w:rsidRPr="002331B5" w:rsidRDefault="00B36E36" w:rsidP="002331B5">
            <w:pPr>
              <w:spacing w:after="0"/>
              <w:jc w:val="center"/>
              <w:rPr>
                <w:color w:val="FFFFFF" w:themeColor="background1"/>
                <w:sz w:val="20"/>
                <w:szCs w:val="20"/>
              </w:rPr>
            </w:pPr>
            <w:r>
              <w:rPr>
                <w:b/>
                <w:bCs/>
                <w:color w:val="FFFFFF" w:themeColor="background1"/>
                <w:sz w:val="20"/>
                <w:szCs w:val="20"/>
              </w:rPr>
              <w:t>(V)</w:t>
            </w:r>
          </w:p>
        </w:tc>
      </w:tr>
      <w:tr w:rsidR="005E70B7" w14:paraId="0B3752AF" w14:textId="77777777" w:rsidTr="004532F2">
        <w:trPr>
          <w:cantSplit/>
          <w:trHeight w:val="835"/>
        </w:trPr>
        <w:tc>
          <w:tcPr>
            <w:tcW w:w="1200" w:type="dxa"/>
            <w:vMerge w:val="restart"/>
            <w:tcBorders>
              <w:top w:val="single" w:sz="6" w:space="0" w:color="auto"/>
              <w:left w:val="single" w:sz="6" w:space="0" w:color="auto"/>
              <w:bottom w:val="nil"/>
              <w:right w:val="single" w:sz="6" w:space="0" w:color="auto"/>
            </w:tcBorders>
            <w:vAlign w:val="center"/>
          </w:tcPr>
          <w:p w14:paraId="5CC8E769" w14:textId="7C80C4D0" w:rsidR="005E70B7" w:rsidRPr="002331B5" w:rsidRDefault="005E70B7" w:rsidP="002331B5">
            <w:pPr>
              <w:spacing w:after="60"/>
              <w:jc w:val="center"/>
              <w:rPr>
                <w:sz w:val="20"/>
                <w:szCs w:val="20"/>
              </w:rPr>
            </w:pPr>
            <w:r w:rsidRPr="002331B5">
              <w:rPr>
                <w:sz w:val="20"/>
                <w:szCs w:val="20"/>
              </w:rPr>
              <w:t>110</w:t>
            </w:r>
          </w:p>
        </w:tc>
        <w:tc>
          <w:tcPr>
            <w:tcW w:w="2280" w:type="dxa"/>
            <w:tcBorders>
              <w:top w:val="single" w:sz="6" w:space="0" w:color="auto"/>
              <w:left w:val="single" w:sz="6" w:space="0" w:color="auto"/>
              <w:bottom w:val="single" w:sz="6" w:space="0" w:color="auto"/>
              <w:right w:val="single" w:sz="6" w:space="0" w:color="auto"/>
            </w:tcBorders>
            <w:vAlign w:val="center"/>
          </w:tcPr>
          <w:p w14:paraId="226293B8" w14:textId="77777777" w:rsidR="005E70B7" w:rsidRPr="002331B5" w:rsidRDefault="005E70B7" w:rsidP="002331B5">
            <w:pPr>
              <w:spacing w:after="60"/>
              <w:jc w:val="center"/>
              <w:rPr>
                <w:sz w:val="20"/>
                <w:szCs w:val="20"/>
              </w:rPr>
            </w:pPr>
            <w:r w:rsidRPr="002331B5">
              <w:rPr>
                <w:sz w:val="20"/>
                <w:szCs w:val="20"/>
              </w:rPr>
              <w:t>Maximum operating voltage (max battery charging voltage)</w:t>
            </w:r>
          </w:p>
        </w:tc>
        <w:tc>
          <w:tcPr>
            <w:tcW w:w="1920" w:type="dxa"/>
            <w:tcBorders>
              <w:top w:val="single" w:sz="6" w:space="0" w:color="auto"/>
              <w:left w:val="single" w:sz="6" w:space="0" w:color="auto"/>
              <w:bottom w:val="single" w:sz="6" w:space="0" w:color="auto"/>
              <w:right w:val="single" w:sz="6" w:space="0" w:color="auto"/>
            </w:tcBorders>
            <w:vAlign w:val="center"/>
          </w:tcPr>
          <w:p w14:paraId="3AC9B4E3" w14:textId="77777777" w:rsidR="005E70B7" w:rsidRPr="002331B5" w:rsidRDefault="005E70B7" w:rsidP="002331B5">
            <w:pPr>
              <w:spacing w:after="60"/>
              <w:jc w:val="center"/>
              <w:rPr>
                <w:sz w:val="20"/>
                <w:szCs w:val="20"/>
              </w:rPr>
            </w:pPr>
            <w:r w:rsidRPr="002331B5">
              <w:rPr>
                <w:sz w:val="20"/>
                <w:szCs w:val="20"/>
              </w:rPr>
              <w:t>137.5</w:t>
            </w:r>
          </w:p>
        </w:tc>
        <w:tc>
          <w:tcPr>
            <w:tcW w:w="1960" w:type="dxa"/>
            <w:tcBorders>
              <w:top w:val="single" w:sz="6" w:space="0" w:color="auto"/>
              <w:left w:val="single" w:sz="6" w:space="0" w:color="auto"/>
              <w:bottom w:val="single" w:sz="6" w:space="0" w:color="auto"/>
              <w:right w:val="single" w:sz="6" w:space="0" w:color="auto"/>
            </w:tcBorders>
            <w:vAlign w:val="center"/>
          </w:tcPr>
          <w:p w14:paraId="672D4766" w14:textId="77777777" w:rsidR="005E70B7" w:rsidRPr="002331B5" w:rsidRDefault="005E70B7" w:rsidP="002331B5">
            <w:pPr>
              <w:spacing w:after="60"/>
              <w:jc w:val="center"/>
              <w:rPr>
                <w:sz w:val="20"/>
                <w:szCs w:val="20"/>
              </w:rPr>
            </w:pPr>
            <w:r w:rsidRPr="002331B5">
              <w:rPr>
                <w:sz w:val="20"/>
                <w:szCs w:val="20"/>
              </w:rPr>
              <w:t>137.5</w:t>
            </w:r>
          </w:p>
        </w:tc>
        <w:tc>
          <w:tcPr>
            <w:tcW w:w="1760" w:type="dxa"/>
            <w:tcBorders>
              <w:top w:val="single" w:sz="6" w:space="0" w:color="auto"/>
              <w:left w:val="single" w:sz="6" w:space="0" w:color="auto"/>
              <w:bottom w:val="single" w:sz="6" w:space="0" w:color="auto"/>
              <w:right w:val="single" w:sz="6" w:space="0" w:color="auto"/>
            </w:tcBorders>
            <w:vAlign w:val="center"/>
          </w:tcPr>
          <w:p w14:paraId="4F18F337" w14:textId="77777777" w:rsidR="005E70B7" w:rsidRPr="002331B5" w:rsidRDefault="005E70B7" w:rsidP="002331B5">
            <w:pPr>
              <w:spacing w:after="60"/>
              <w:jc w:val="center"/>
              <w:rPr>
                <w:sz w:val="20"/>
                <w:szCs w:val="20"/>
              </w:rPr>
            </w:pPr>
            <w:r w:rsidRPr="002331B5">
              <w:rPr>
                <w:sz w:val="20"/>
                <w:szCs w:val="20"/>
              </w:rPr>
              <w:t>137.5</w:t>
            </w:r>
          </w:p>
        </w:tc>
      </w:tr>
      <w:tr w:rsidR="005E70B7" w14:paraId="2E172B66" w14:textId="77777777" w:rsidTr="004532F2">
        <w:trPr>
          <w:cantSplit/>
        </w:trPr>
        <w:tc>
          <w:tcPr>
            <w:tcW w:w="1200" w:type="dxa"/>
            <w:vMerge/>
            <w:tcBorders>
              <w:left w:val="single" w:sz="6" w:space="0" w:color="auto"/>
              <w:bottom w:val="single" w:sz="6" w:space="0" w:color="auto"/>
              <w:right w:val="single" w:sz="6" w:space="0" w:color="auto"/>
            </w:tcBorders>
            <w:vAlign w:val="center"/>
          </w:tcPr>
          <w:p w14:paraId="646BC4E9" w14:textId="77777777" w:rsidR="005E70B7" w:rsidRPr="002331B5" w:rsidRDefault="005E70B7" w:rsidP="002331B5">
            <w:pPr>
              <w:spacing w:after="60"/>
              <w:jc w:val="center"/>
              <w:rPr>
                <w:sz w:val="20"/>
                <w:szCs w:val="20"/>
              </w:rPr>
            </w:pPr>
          </w:p>
        </w:tc>
        <w:tc>
          <w:tcPr>
            <w:tcW w:w="2280" w:type="dxa"/>
            <w:tcBorders>
              <w:top w:val="single" w:sz="6" w:space="0" w:color="auto"/>
              <w:left w:val="single" w:sz="6" w:space="0" w:color="auto"/>
              <w:bottom w:val="single" w:sz="6" w:space="0" w:color="auto"/>
              <w:right w:val="single" w:sz="6" w:space="0" w:color="auto"/>
            </w:tcBorders>
            <w:vAlign w:val="center"/>
          </w:tcPr>
          <w:p w14:paraId="156E0779" w14:textId="77777777" w:rsidR="005E70B7" w:rsidRPr="002331B5" w:rsidRDefault="005E70B7" w:rsidP="002331B5">
            <w:pPr>
              <w:spacing w:after="60"/>
              <w:jc w:val="center"/>
              <w:rPr>
                <w:sz w:val="20"/>
                <w:szCs w:val="20"/>
              </w:rPr>
            </w:pPr>
            <w:r w:rsidRPr="002331B5">
              <w:rPr>
                <w:sz w:val="20"/>
                <w:szCs w:val="20"/>
              </w:rPr>
              <w:t>Minimum operating voltage</w:t>
            </w:r>
          </w:p>
        </w:tc>
        <w:tc>
          <w:tcPr>
            <w:tcW w:w="1920" w:type="dxa"/>
            <w:tcBorders>
              <w:top w:val="single" w:sz="6" w:space="0" w:color="auto"/>
              <w:left w:val="single" w:sz="6" w:space="0" w:color="auto"/>
              <w:bottom w:val="single" w:sz="6" w:space="0" w:color="auto"/>
              <w:right w:val="single" w:sz="6" w:space="0" w:color="auto"/>
            </w:tcBorders>
            <w:vAlign w:val="center"/>
          </w:tcPr>
          <w:p w14:paraId="392164DB" w14:textId="77777777" w:rsidR="005E70B7" w:rsidRPr="002331B5" w:rsidRDefault="005E70B7" w:rsidP="002331B5">
            <w:pPr>
              <w:spacing w:after="60"/>
              <w:jc w:val="center"/>
              <w:rPr>
                <w:sz w:val="20"/>
                <w:szCs w:val="20"/>
              </w:rPr>
            </w:pPr>
            <w:r w:rsidRPr="002331B5">
              <w:rPr>
                <w:sz w:val="20"/>
                <w:szCs w:val="20"/>
              </w:rPr>
              <w:t>87.5</w:t>
            </w:r>
          </w:p>
          <w:p w14:paraId="5126EC5D" w14:textId="77777777" w:rsidR="005E70B7" w:rsidRPr="002331B5" w:rsidRDefault="005E70B7" w:rsidP="002331B5">
            <w:pPr>
              <w:spacing w:after="60"/>
              <w:jc w:val="center"/>
              <w:rPr>
                <w:sz w:val="20"/>
                <w:szCs w:val="20"/>
              </w:rPr>
            </w:pPr>
            <w:r w:rsidRPr="002331B5">
              <w:rPr>
                <w:sz w:val="20"/>
                <w:szCs w:val="20"/>
              </w:rPr>
              <w:t>(80% of nominal)</w:t>
            </w:r>
          </w:p>
        </w:tc>
        <w:tc>
          <w:tcPr>
            <w:tcW w:w="1960" w:type="dxa"/>
            <w:tcBorders>
              <w:top w:val="single" w:sz="6" w:space="0" w:color="auto"/>
              <w:left w:val="single" w:sz="6" w:space="0" w:color="auto"/>
              <w:bottom w:val="single" w:sz="6" w:space="0" w:color="auto"/>
              <w:right w:val="single" w:sz="6" w:space="0" w:color="auto"/>
            </w:tcBorders>
            <w:vAlign w:val="center"/>
          </w:tcPr>
          <w:p w14:paraId="5D469E93" w14:textId="77777777" w:rsidR="005E70B7" w:rsidRPr="002331B5" w:rsidRDefault="005E70B7" w:rsidP="002331B5">
            <w:pPr>
              <w:spacing w:after="60"/>
              <w:jc w:val="center"/>
              <w:rPr>
                <w:sz w:val="20"/>
                <w:szCs w:val="20"/>
              </w:rPr>
            </w:pPr>
            <w:r w:rsidRPr="002331B5">
              <w:rPr>
                <w:sz w:val="20"/>
                <w:szCs w:val="20"/>
              </w:rPr>
              <w:t>77</w:t>
            </w:r>
          </w:p>
          <w:p w14:paraId="793E51BA" w14:textId="77777777" w:rsidR="005E70B7" w:rsidRPr="002331B5" w:rsidRDefault="005E70B7" w:rsidP="002331B5">
            <w:pPr>
              <w:spacing w:after="60"/>
              <w:jc w:val="center"/>
              <w:rPr>
                <w:sz w:val="20"/>
                <w:szCs w:val="20"/>
              </w:rPr>
            </w:pPr>
            <w:r w:rsidRPr="002331B5">
              <w:rPr>
                <w:sz w:val="20"/>
                <w:szCs w:val="20"/>
              </w:rPr>
              <w:t>(70% of nominal)</w:t>
            </w:r>
          </w:p>
        </w:tc>
        <w:tc>
          <w:tcPr>
            <w:tcW w:w="1760" w:type="dxa"/>
            <w:tcBorders>
              <w:top w:val="single" w:sz="6" w:space="0" w:color="auto"/>
              <w:left w:val="single" w:sz="6" w:space="0" w:color="auto"/>
              <w:bottom w:val="single" w:sz="6" w:space="0" w:color="auto"/>
              <w:right w:val="single" w:sz="6" w:space="0" w:color="auto"/>
            </w:tcBorders>
            <w:vAlign w:val="center"/>
          </w:tcPr>
          <w:p w14:paraId="66D25516" w14:textId="77777777" w:rsidR="005E70B7" w:rsidRPr="002331B5" w:rsidRDefault="005E70B7" w:rsidP="002331B5">
            <w:pPr>
              <w:spacing w:after="60"/>
              <w:jc w:val="center"/>
              <w:rPr>
                <w:sz w:val="20"/>
                <w:szCs w:val="20"/>
              </w:rPr>
            </w:pPr>
            <w:r w:rsidRPr="002331B5">
              <w:rPr>
                <w:sz w:val="20"/>
                <w:szCs w:val="20"/>
              </w:rPr>
              <w:t>87.5</w:t>
            </w:r>
          </w:p>
        </w:tc>
      </w:tr>
      <w:tr w:rsidR="005E70B7" w14:paraId="49D70E6C" w14:textId="77777777" w:rsidTr="004532F2">
        <w:trPr>
          <w:cantSplit/>
          <w:trHeight w:val="307"/>
        </w:trPr>
        <w:tc>
          <w:tcPr>
            <w:tcW w:w="1200" w:type="dxa"/>
            <w:vMerge w:val="restart"/>
            <w:tcBorders>
              <w:top w:val="single" w:sz="6" w:space="0" w:color="auto"/>
              <w:left w:val="single" w:sz="6" w:space="0" w:color="auto"/>
              <w:bottom w:val="nil"/>
              <w:right w:val="single" w:sz="6" w:space="0" w:color="auto"/>
            </w:tcBorders>
            <w:vAlign w:val="center"/>
          </w:tcPr>
          <w:p w14:paraId="49E8ABF0" w14:textId="730B5054" w:rsidR="005E70B7" w:rsidRPr="002331B5" w:rsidRDefault="005E70B7" w:rsidP="002331B5">
            <w:pPr>
              <w:spacing w:after="60"/>
              <w:jc w:val="center"/>
              <w:rPr>
                <w:sz w:val="20"/>
                <w:szCs w:val="20"/>
              </w:rPr>
            </w:pPr>
            <w:r w:rsidRPr="002331B5">
              <w:rPr>
                <w:sz w:val="20"/>
                <w:szCs w:val="20"/>
              </w:rPr>
              <w:t>48</w:t>
            </w:r>
          </w:p>
        </w:tc>
        <w:tc>
          <w:tcPr>
            <w:tcW w:w="2280" w:type="dxa"/>
            <w:tcBorders>
              <w:top w:val="single" w:sz="6" w:space="0" w:color="auto"/>
              <w:left w:val="single" w:sz="6" w:space="0" w:color="auto"/>
              <w:bottom w:val="single" w:sz="6" w:space="0" w:color="auto"/>
              <w:right w:val="single" w:sz="6" w:space="0" w:color="auto"/>
            </w:tcBorders>
            <w:vAlign w:val="center"/>
          </w:tcPr>
          <w:p w14:paraId="7E1905C1" w14:textId="77777777" w:rsidR="005E70B7" w:rsidRPr="002331B5" w:rsidRDefault="005E70B7" w:rsidP="002331B5">
            <w:pPr>
              <w:spacing w:after="60"/>
              <w:jc w:val="center"/>
              <w:rPr>
                <w:sz w:val="20"/>
                <w:szCs w:val="20"/>
              </w:rPr>
            </w:pPr>
            <w:r w:rsidRPr="002331B5">
              <w:rPr>
                <w:sz w:val="20"/>
                <w:szCs w:val="20"/>
              </w:rPr>
              <w:t>Maximum operating voltage (max battery charging voltage)</w:t>
            </w:r>
          </w:p>
        </w:tc>
        <w:tc>
          <w:tcPr>
            <w:tcW w:w="1920" w:type="dxa"/>
            <w:tcBorders>
              <w:top w:val="single" w:sz="6" w:space="0" w:color="auto"/>
              <w:left w:val="single" w:sz="6" w:space="0" w:color="auto"/>
              <w:bottom w:val="single" w:sz="6" w:space="0" w:color="auto"/>
              <w:right w:val="single" w:sz="6" w:space="0" w:color="auto"/>
            </w:tcBorders>
            <w:vAlign w:val="center"/>
          </w:tcPr>
          <w:p w14:paraId="20FEA8B6" w14:textId="77777777" w:rsidR="005E70B7" w:rsidRPr="002331B5" w:rsidRDefault="005E70B7" w:rsidP="002331B5">
            <w:pPr>
              <w:spacing w:after="60"/>
              <w:jc w:val="center"/>
              <w:rPr>
                <w:sz w:val="20"/>
                <w:szCs w:val="20"/>
              </w:rPr>
            </w:pPr>
            <w:r w:rsidRPr="002331B5">
              <w:rPr>
                <w:sz w:val="20"/>
                <w:szCs w:val="20"/>
              </w:rPr>
              <w:t>53</w:t>
            </w:r>
          </w:p>
        </w:tc>
        <w:tc>
          <w:tcPr>
            <w:tcW w:w="1960" w:type="dxa"/>
            <w:tcBorders>
              <w:top w:val="single" w:sz="6" w:space="0" w:color="auto"/>
              <w:left w:val="single" w:sz="6" w:space="0" w:color="auto"/>
              <w:bottom w:val="single" w:sz="6" w:space="0" w:color="auto"/>
              <w:right w:val="single" w:sz="6" w:space="0" w:color="auto"/>
            </w:tcBorders>
            <w:vAlign w:val="center"/>
          </w:tcPr>
          <w:p w14:paraId="649B21A9" w14:textId="77777777" w:rsidR="005E70B7" w:rsidRPr="002331B5" w:rsidRDefault="005E70B7" w:rsidP="002331B5">
            <w:pPr>
              <w:spacing w:after="60"/>
              <w:jc w:val="center"/>
              <w:rPr>
                <w:sz w:val="20"/>
                <w:szCs w:val="20"/>
              </w:rPr>
            </w:pPr>
            <w:r w:rsidRPr="002331B5">
              <w:rPr>
                <w:sz w:val="20"/>
                <w:szCs w:val="20"/>
              </w:rPr>
              <w:t>53</w:t>
            </w:r>
          </w:p>
        </w:tc>
        <w:tc>
          <w:tcPr>
            <w:tcW w:w="1760" w:type="dxa"/>
            <w:tcBorders>
              <w:top w:val="single" w:sz="6" w:space="0" w:color="auto"/>
              <w:left w:val="single" w:sz="6" w:space="0" w:color="auto"/>
              <w:bottom w:val="single" w:sz="6" w:space="0" w:color="auto"/>
              <w:right w:val="single" w:sz="6" w:space="0" w:color="auto"/>
            </w:tcBorders>
            <w:vAlign w:val="center"/>
          </w:tcPr>
          <w:p w14:paraId="2E673E8A" w14:textId="77777777" w:rsidR="005E70B7" w:rsidRPr="002331B5" w:rsidRDefault="005E70B7" w:rsidP="002331B5">
            <w:pPr>
              <w:spacing w:after="60"/>
              <w:jc w:val="center"/>
              <w:rPr>
                <w:sz w:val="20"/>
                <w:szCs w:val="20"/>
              </w:rPr>
            </w:pPr>
            <w:r w:rsidRPr="002331B5">
              <w:rPr>
                <w:sz w:val="20"/>
                <w:szCs w:val="20"/>
              </w:rPr>
              <w:t>53</w:t>
            </w:r>
          </w:p>
        </w:tc>
      </w:tr>
      <w:tr w:rsidR="005E70B7" w14:paraId="0A940A46" w14:textId="77777777" w:rsidTr="004532F2">
        <w:trPr>
          <w:cantSplit/>
        </w:trPr>
        <w:tc>
          <w:tcPr>
            <w:tcW w:w="1200" w:type="dxa"/>
            <w:vMerge/>
            <w:tcBorders>
              <w:left w:val="single" w:sz="6" w:space="0" w:color="auto"/>
              <w:bottom w:val="single" w:sz="6" w:space="0" w:color="auto"/>
              <w:right w:val="single" w:sz="6" w:space="0" w:color="auto"/>
            </w:tcBorders>
            <w:vAlign w:val="center"/>
          </w:tcPr>
          <w:p w14:paraId="5A511A5A" w14:textId="77777777" w:rsidR="005E70B7" w:rsidRPr="002331B5" w:rsidRDefault="005E70B7" w:rsidP="002331B5">
            <w:pPr>
              <w:spacing w:after="60"/>
              <w:jc w:val="center"/>
              <w:rPr>
                <w:sz w:val="20"/>
                <w:szCs w:val="20"/>
              </w:rPr>
            </w:pPr>
          </w:p>
        </w:tc>
        <w:tc>
          <w:tcPr>
            <w:tcW w:w="2280" w:type="dxa"/>
            <w:tcBorders>
              <w:top w:val="single" w:sz="6" w:space="0" w:color="auto"/>
              <w:left w:val="single" w:sz="6" w:space="0" w:color="auto"/>
              <w:bottom w:val="single" w:sz="6" w:space="0" w:color="auto"/>
              <w:right w:val="single" w:sz="6" w:space="0" w:color="auto"/>
            </w:tcBorders>
            <w:vAlign w:val="center"/>
          </w:tcPr>
          <w:p w14:paraId="746CD5B8" w14:textId="77777777" w:rsidR="005E70B7" w:rsidRPr="002331B5" w:rsidRDefault="005E70B7" w:rsidP="002331B5">
            <w:pPr>
              <w:spacing w:after="60"/>
              <w:jc w:val="center"/>
              <w:rPr>
                <w:sz w:val="20"/>
                <w:szCs w:val="20"/>
              </w:rPr>
            </w:pPr>
            <w:r w:rsidRPr="002331B5">
              <w:rPr>
                <w:sz w:val="20"/>
                <w:szCs w:val="20"/>
              </w:rPr>
              <w:t>Minimum operating voltage</w:t>
            </w:r>
          </w:p>
        </w:tc>
        <w:tc>
          <w:tcPr>
            <w:tcW w:w="1920" w:type="dxa"/>
            <w:tcBorders>
              <w:top w:val="single" w:sz="6" w:space="0" w:color="auto"/>
              <w:left w:val="single" w:sz="6" w:space="0" w:color="auto"/>
              <w:bottom w:val="single" w:sz="6" w:space="0" w:color="auto"/>
              <w:right w:val="single" w:sz="6" w:space="0" w:color="auto"/>
            </w:tcBorders>
            <w:vAlign w:val="center"/>
          </w:tcPr>
          <w:p w14:paraId="0E4FEAAF" w14:textId="77777777" w:rsidR="005E70B7" w:rsidRPr="002331B5" w:rsidRDefault="005E70B7" w:rsidP="002331B5">
            <w:pPr>
              <w:spacing w:after="60"/>
              <w:jc w:val="center"/>
              <w:rPr>
                <w:sz w:val="20"/>
                <w:szCs w:val="20"/>
              </w:rPr>
            </w:pPr>
            <w:r w:rsidRPr="002331B5">
              <w:rPr>
                <w:sz w:val="20"/>
                <w:szCs w:val="20"/>
              </w:rPr>
              <w:t>38.5</w:t>
            </w:r>
          </w:p>
        </w:tc>
        <w:tc>
          <w:tcPr>
            <w:tcW w:w="1960" w:type="dxa"/>
            <w:tcBorders>
              <w:top w:val="single" w:sz="6" w:space="0" w:color="auto"/>
              <w:left w:val="single" w:sz="6" w:space="0" w:color="auto"/>
              <w:bottom w:val="single" w:sz="6" w:space="0" w:color="auto"/>
              <w:right w:val="single" w:sz="6" w:space="0" w:color="auto"/>
            </w:tcBorders>
            <w:vAlign w:val="center"/>
          </w:tcPr>
          <w:p w14:paraId="2AEAF259" w14:textId="77777777" w:rsidR="005E70B7" w:rsidRPr="002331B5" w:rsidRDefault="005E70B7" w:rsidP="002331B5">
            <w:pPr>
              <w:spacing w:after="60"/>
              <w:jc w:val="center"/>
              <w:rPr>
                <w:sz w:val="20"/>
                <w:szCs w:val="20"/>
              </w:rPr>
            </w:pPr>
            <w:r w:rsidRPr="002331B5">
              <w:rPr>
                <w:sz w:val="20"/>
                <w:szCs w:val="20"/>
              </w:rPr>
              <w:t>33.6</w:t>
            </w:r>
          </w:p>
        </w:tc>
        <w:tc>
          <w:tcPr>
            <w:tcW w:w="1760" w:type="dxa"/>
            <w:tcBorders>
              <w:top w:val="single" w:sz="6" w:space="0" w:color="auto"/>
              <w:left w:val="single" w:sz="6" w:space="0" w:color="auto"/>
              <w:bottom w:val="single" w:sz="6" w:space="0" w:color="auto"/>
              <w:right w:val="single" w:sz="6" w:space="0" w:color="auto"/>
            </w:tcBorders>
            <w:vAlign w:val="center"/>
          </w:tcPr>
          <w:p w14:paraId="126011B5" w14:textId="77777777" w:rsidR="005E70B7" w:rsidRPr="002331B5" w:rsidRDefault="005E70B7" w:rsidP="002331B5">
            <w:pPr>
              <w:spacing w:after="60"/>
              <w:jc w:val="center"/>
              <w:rPr>
                <w:sz w:val="20"/>
                <w:szCs w:val="20"/>
              </w:rPr>
            </w:pPr>
            <w:r w:rsidRPr="002331B5">
              <w:rPr>
                <w:sz w:val="20"/>
                <w:szCs w:val="20"/>
              </w:rPr>
              <w:t>38.5</w:t>
            </w:r>
          </w:p>
        </w:tc>
      </w:tr>
    </w:tbl>
    <w:p w14:paraId="50F318C6" w14:textId="1625B1BB" w:rsidR="00F231EF" w:rsidRPr="00F231EF" w:rsidRDefault="005E70B7" w:rsidP="00F231EF">
      <w:pPr>
        <w:pStyle w:val="Heading1"/>
        <w:numPr>
          <w:ilvl w:val="0"/>
          <w:numId w:val="7"/>
        </w:numPr>
      </w:pPr>
      <w:bookmarkStart w:id="411" w:name="_Toc189225379"/>
      <w:r>
        <w:t>Substation</w:t>
      </w:r>
      <w:bookmarkEnd w:id="411"/>
    </w:p>
    <w:p w14:paraId="78CB5DA6" w14:textId="1A0C1C3C" w:rsidR="005E70B7" w:rsidRPr="00DB3AFB" w:rsidRDefault="005E70B7" w:rsidP="00D445C2">
      <w:r w:rsidRPr="00DB3AFB">
        <w:t xml:space="preserve">For all </w:t>
      </w:r>
      <w:commentRangeStart w:id="412"/>
      <w:r w:rsidRPr="00DB3AFB">
        <w:t xml:space="preserve">electrical infrastructure </w:t>
      </w:r>
      <w:commentRangeEnd w:id="412"/>
      <w:r w:rsidR="00690A79">
        <w:rPr>
          <w:rStyle w:val="CommentReference"/>
          <w:rFonts w:ascii="Microsoft Sans Serif" w:eastAsiaTheme="minorEastAsia" w:hAnsi="Microsoft Sans Serif"/>
          <w:color w:val="000000" w:themeColor="text1"/>
          <w:kern w:val="0"/>
          <w14:ligatures w14:val="none"/>
        </w:rPr>
        <w:commentReference w:id="412"/>
      </w:r>
      <w:r w:rsidRPr="00DB3AFB">
        <w:t xml:space="preserve">applicable in this </w:t>
      </w:r>
      <w:r>
        <w:t xml:space="preserve">document, </w:t>
      </w:r>
      <w:r w:rsidRPr="00DB3AFB">
        <w:t>the following applies</w:t>
      </w:r>
      <w:r w:rsidR="00387C3B">
        <w:t>:</w:t>
      </w:r>
    </w:p>
    <w:p w14:paraId="32D1593F" w14:textId="7E981011" w:rsidR="00912ED8" w:rsidRPr="00912ED8" w:rsidRDefault="00912ED8" w:rsidP="002331B5">
      <w:pPr>
        <w:pStyle w:val="ListParagraph"/>
        <w:numPr>
          <w:ilvl w:val="0"/>
          <w:numId w:val="10"/>
        </w:numPr>
        <w:spacing w:after="120" w:line="276" w:lineRule="auto"/>
        <w:contextualSpacing w:val="0"/>
        <w:rPr>
          <w:ins w:id="413" w:author="Kevin Butter" w:date="2025-01-31T14:12:00Z" w16du:dateUtc="2025-01-31T14:12:00Z"/>
          <w:highlight w:val="yellow"/>
          <w:rPrChange w:id="414" w:author="Kevin Butter" w:date="2025-01-31T14:12:00Z" w16du:dateUtc="2025-01-31T14:12:00Z">
            <w:rPr>
              <w:ins w:id="415" w:author="Kevin Butter" w:date="2025-01-31T14:12:00Z" w16du:dateUtc="2025-01-31T14:12:00Z"/>
            </w:rPr>
          </w:rPrChange>
        </w:rPr>
      </w:pPr>
      <w:commentRangeStart w:id="416"/>
      <w:ins w:id="417" w:author="Kevin Butter" w:date="2025-01-31T14:12:00Z" w16du:dateUtc="2025-01-31T14:12:00Z">
        <w:r w:rsidRPr="00912ED8">
          <w:rPr>
            <w:highlight w:val="yellow"/>
            <w:rPrChange w:id="418" w:author="Kevin Butter" w:date="2025-01-31T14:12:00Z" w16du:dateUtc="2025-01-31T14:12:00Z">
              <w:rPr/>
            </w:rPrChange>
          </w:rPr>
          <w:t>assets</w:t>
        </w:r>
      </w:ins>
      <w:commentRangeEnd w:id="416"/>
      <w:r w:rsidR="00690A79">
        <w:rPr>
          <w:rStyle w:val="CommentReference"/>
          <w:rFonts w:ascii="Microsoft Sans Serif" w:eastAsiaTheme="minorEastAsia" w:hAnsi="Microsoft Sans Serif"/>
          <w:color w:val="000000" w:themeColor="text1"/>
          <w:kern w:val="0"/>
          <w14:ligatures w14:val="none"/>
        </w:rPr>
        <w:commentReference w:id="416"/>
      </w:r>
      <w:ins w:id="419" w:author="Kevin Butter" w:date="2025-01-31T14:12:00Z" w16du:dateUtc="2025-01-31T14:12:00Z">
        <w:r w:rsidRPr="00912ED8">
          <w:rPr>
            <w:highlight w:val="yellow"/>
            <w:rPrChange w:id="420" w:author="Kevin Butter" w:date="2025-01-31T14:12:00Z" w16du:dateUtc="2025-01-31T14:12:00Z">
              <w:rPr/>
            </w:rPrChange>
          </w:rPr>
          <w:t xml:space="preserve"> in the </w:t>
        </w:r>
        <w:commentRangeStart w:id="421"/>
        <w:r w:rsidRPr="00912ED8">
          <w:rPr>
            <w:highlight w:val="yellow"/>
            <w:rPrChange w:id="422" w:author="Kevin Butter" w:date="2025-01-31T14:12:00Z" w16du:dateUtc="2025-01-31T14:12:00Z">
              <w:rPr/>
            </w:rPrChange>
          </w:rPr>
          <w:t xml:space="preserve">Interface Zone </w:t>
        </w:r>
      </w:ins>
      <w:commentRangeEnd w:id="421"/>
      <w:r w:rsidR="00F96EF4">
        <w:rPr>
          <w:rStyle w:val="CommentReference"/>
          <w:rFonts w:ascii="Microsoft Sans Serif" w:eastAsiaTheme="minorEastAsia" w:hAnsi="Microsoft Sans Serif"/>
          <w:color w:val="000000" w:themeColor="text1"/>
          <w:kern w:val="0"/>
          <w14:ligatures w14:val="none"/>
        </w:rPr>
        <w:commentReference w:id="421"/>
      </w:r>
      <w:ins w:id="423" w:author="Kevin Butter" w:date="2025-01-31T14:12:00Z" w16du:dateUtc="2025-01-31T14:12:00Z">
        <w:r w:rsidRPr="00912ED8">
          <w:rPr>
            <w:highlight w:val="yellow"/>
            <w:rPrChange w:id="424" w:author="Kevin Butter" w:date="2025-01-31T14:12:00Z" w16du:dateUtc="2025-01-31T14:12:00Z">
              <w:rPr/>
            </w:rPrChange>
          </w:rPr>
          <w:t>shall, as far as practicable, conform to published national and international standards and</w:t>
        </w:r>
      </w:ins>
      <w:ins w:id="425" w:author="Kevin Butter" w:date="2025-01-31T14:13:00Z" w16du:dateUtc="2025-01-31T14:13:00Z">
        <w:r w:rsidR="008646C5">
          <w:rPr>
            <w:highlight w:val="yellow"/>
          </w:rPr>
          <w:t>,</w:t>
        </w:r>
      </w:ins>
      <w:ins w:id="426" w:author="Kevin Butter" w:date="2025-01-31T14:12:00Z" w16du:dateUtc="2025-01-31T14:12:00Z">
        <w:r w:rsidRPr="00912ED8">
          <w:rPr>
            <w:highlight w:val="yellow"/>
            <w:rPrChange w:id="427" w:author="Kevin Butter" w:date="2025-01-31T14:12:00Z" w16du:dateUtc="2025-01-31T14:12:00Z">
              <w:rPr/>
            </w:rPrChange>
          </w:rPr>
          <w:t xml:space="preserve"> as required</w:t>
        </w:r>
      </w:ins>
      <w:ins w:id="428" w:author="Kevin Butter" w:date="2025-01-31T14:13:00Z" w16du:dateUtc="2025-01-31T14:13:00Z">
        <w:r w:rsidR="008646C5">
          <w:rPr>
            <w:highlight w:val="yellow"/>
          </w:rPr>
          <w:t>,</w:t>
        </w:r>
      </w:ins>
      <w:ins w:id="429" w:author="Kevin Butter" w:date="2025-01-31T14:12:00Z" w16du:dateUtc="2025-01-31T14:12:00Z">
        <w:r w:rsidRPr="00912ED8">
          <w:rPr>
            <w:highlight w:val="yellow"/>
            <w:rPrChange w:id="430" w:author="Kevin Butter" w:date="2025-01-31T14:12:00Z" w16du:dateUtc="2025-01-31T14:12:00Z">
              <w:rPr/>
            </w:rPrChange>
          </w:rPr>
          <w:t xml:space="preserve"> by appropriate legislation. These assets shall be suitable under the conditions in which they are used to prevent danger to staff.   This requirement shall also apply to Users assets beyond the interface zone which are located </w:t>
        </w:r>
        <w:commentRangeStart w:id="431"/>
        <w:r w:rsidRPr="00912ED8">
          <w:rPr>
            <w:highlight w:val="yellow"/>
            <w:rPrChange w:id="432" w:author="Kevin Butter" w:date="2025-01-31T14:12:00Z" w16du:dateUtc="2025-01-31T14:12:00Z">
              <w:rPr/>
            </w:rPrChange>
          </w:rPr>
          <w:t>withing</w:t>
        </w:r>
      </w:ins>
      <w:commentRangeEnd w:id="431"/>
      <w:r w:rsidR="00690A79">
        <w:rPr>
          <w:rStyle w:val="CommentReference"/>
          <w:rFonts w:ascii="Microsoft Sans Serif" w:eastAsiaTheme="minorEastAsia" w:hAnsi="Microsoft Sans Serif"/>
          <w:color w:val="000000" w:themeColor="text1"/>
          <w:kern w:val="0"/>
          <w14:ligatures w14:val="none"/>
        </w:rPr>
        <w:commentReference w:id="431"/>
      </w:r>
      <w:ins w:id="433" w:author="Kevin Butter" w:date="2025-01-31T14:12:00Z" w16du:dateUtc="2025-01-31T14:12:00Z">
        <w:r w:rsidRPr="00912ED8">
          <w:rPr>
            <w:highlight w:val="yellow"/>
            <w:rPrChange w:id="434" w:author="Kevin Butter" w:date="2025-01-31T14:12:00Z" w16du:dateUtc="2025-01-31T14:12:00Z">
              <w:rPr/>
            </w:rPrChange>
          </w:rPr>
          <w:t xml:space="preserve"> the </w:t>
        </w:r>
        <w:commentRangeStart w:id="435"/>
        <w:r w:rsidRPr="00912ED8">
          <w:rPr>
            <w:highlight w:val="yellow"/>
            <w:rPrChange w:id="436" w:author="Kevin Butter" w:date="2025-01-31T14:12:00Z" w16du:dateUtc="2025-01-31T14:12:00Z">
              <w:rPr/>
            </w:rPrChange>
          </w:rPr>
          <w:t>boundary of the TO’s property</w:t>
        </w:r>
      </w:ins>
      <w:commentRangeEnd w:id="435"/>
      <w:r w:rsidR="00690A79">
        <w:rPr>
          <w:rStyle w:val="CommentReference"/>
          <w:rFonts w:ascii="Microsoft Sans Serif" w:eastAsiaTheme="minorEastAsia" w:hAnsi="Microsoft Sans Serif"/>
          <w:color w:val="000000" w:themeColor="text1"/>
          <w:kern w:val="0"/>
          <w14:ligatures w14:val="none"/>
        </w:rPr>
        <w:commentReference w:id="435"/>
      </w:r>
      <w:ins w:id="437" w:author="Kevin Butter" w:date="2025-01-31T14:12:00Z" w16du:dateUtc="2025-01-31T14:12:00Z">
        <w:r w:rsidRPr="00912ED8">
          <w:rPr>
            <w:highlight w:val="yellow"/>
            <w:rPrChange w:id="438" w:author="Kevin Butter" w:date="2025-01-31T14:12:00Z" w16du:dateUtc="2025-01-31T14:12:00Z">
              <w:rPr/>
            </w:rPrChange>
          </w:rPr>
          <w:t>;</w:t>
        </w:r>
      </w:ins>
    </w:p>
    <w:p w14:paraId="2CD4A576" w14:textId="33FE034C" w:rsidR="005E70B7" w:rsidRPr="00DB3AFB" w:rsidRDefault="005E70B7" w:rsidP="002331B5">
      <w:pPr>
        <w:pStyle w:val="ListParagraph"/>
        <w:numPr>
          <w:ilvl w:val="0"/>
          <w:numId w:val="10"/>
        </w:numPr>
        <w:spacing w:after="120" w:line="276" w:lineRule="auto"/>
        <w:contextualSpacing w:val="0"/>
      </w:pPr>
      <w:r>
        <w:t>m</w:t>
      </w:r>
      <w:r w:rsidRPr="00DB3AFB">
        <w:t>anufacturing facilities shall be certified by a recognised accreditation organisation to ISO</w:t>
      </w:r>
      <w:r>
        <w:t> </w:t>
      </w:r>
      <w:r w:rsidRPr="00DB3AFB">
        <w:t>9001</w:t>
      </w:r>
      <w:r w:rsidR="00634B10">
        <w:t>;</w:t>
      </w:r>
    </w:p>
    <w:p w14:paraId="74DC78F4" w14:textId="5AE71CFE" w:rsidR="005E70B7" w:rsidRPr="00DB3AFB" w:rsidRDefault="005E70B7" w:rsidP="002331B5">
      <w:pPr>
        <w:pStyle w:val="ListParagraph"/>
        <w:numPr>
          <w:ilvl w:val="0"/>
          <w:numId w:val="10"/>
        </w:numPr>
        <w:spacing w:after="120" w:line="276" w:lineRule="auto"/>
        <w:contextualSpacing w:val="0"/>
      </w:pPr>
      <w:r>
        <w:t>t</w:t>
      </w:r>
      <w:r w:rsidRPr="00DB3AFB">
        <w:t xml:space="preserve">he </w:t>
      </w:r>
      <w:r>
        <w:t>User</w:t>
      </w:r>
      <w:r w:rsidRPr="00DB3AFB">
        <w:t xml:space="preserve"> </w:t>
      </w:r>
      <w:r>
        <w:t xml:space="preserve">shall </w:t>
      </w:r>
      <w:r w:rsidRPr="00DB3AFB">
        <w:t>have in place</w:t>
      </w:r>
      <w:r>
        <w:t>,</w:t>
      </w:r>
      <w:r w:rsidRPr="00DB3AFB">
        <w:t xml:space="preserve"> or be working towards</w:t>
      </w:r>
      <w:r>
        <w:t>,</w:t>
      </w:r>
      <w:r w:rsidRPr="00DB3AFB">
        <w:t xml:space="preserve"> installation of Management systems compatible with the International Environmental Management System Standard ISO</w:t>
      </w:r>
      <w:r>
        <w:t> </w:t>
      </w:r>
      <w:r w:rsidRPr="00DB3AFB">
        <w:t>14001</w:t>
      </w:r>
      <w:r w:rsidR="00634B10">
        <w:t>;</w:t>
      </w:r>
    </w:p>
    <w:p w14:paraId="491927B8" w14:textId="053A4C80" w:rsidR="005E70B7" w:rsidRPr="00DB3AFB" w:rsidRDefault="005E70B7" w:rsidP="002331B5">
      <w:pPr>
        <w:pStyle w:val="ListParagraph"/>
        <w:numPr>
          <w:ilvl w:val="0"/>
          <w:numId w:val="10"/>
        </w:numPr>
        <w:spacing w:after="120" w:line="276" w:lineRule="auto"/>
        <w:contextualSpacing w:val="0"/>
      </w:pPr>
      <w:r>
        <w:t>a</w:t>
      </w:r>
      <w:r w:rsidRPr="00DB3AFB">
        <w:t xml:space="preserve">ll </w:t>
      </w:r>
      <w:commentRangeStart w:id="439"/>
      <w:r w:rsidRPr="00DB3AFB">
        <w:t xml:space="preserve">electrical infrastructure </w:t>
      </w:r>
      <w:commentRangeEnd w:id="439"/>
      <w:r w:rsidR="00690A79">
        <w:rPr>
          <w:rStyle w:val="CommentReference"/>
          <w:rFonts w:ascii="Microsoft Sans Serif" w:eastAsiaTheme="minorEastAsia" w:hAnsi="Microsoft Sans Serif"/>
          <w:color w:val="000000" w:themeColor="text1"/>
          <w:kern w:val="0"/>
          <w14:ligatures w14:val="none"/>
        </w:rPr>
        <w:commentReference w:id="439"/>
      </w:r>
      <w:r w:rsidRPr="00DB3AFB">
        <w:t>shall meet statutory requirements for safety as specified in Clause</w:t>
      </w:r>
      <w:r w:rsidR="00E73F7C">
        <w:t xml:space="preserve"> </w:t>
      </w:r>
      <w:r w:rsidR="00635CE1">
        <w:fldChar w:fldCharType="begin"/>
      </w:r>
      <w:r w:rsidR="00635CE1">
        <w:instrText xml:space="preserve"> REF _Ref185242423 \r \h </w:instrText>
      </w:r>
      <w:r w:rsidR="00635CE1">
        <w:fldChar w:fldCharType="separate"/>
      </w:r>
      <w:r w:rsidR="005E0650">
        <w:t>3</w:t>
      </w:r>
      <w:r w:rsidR="00635CE1">
        <w:fldChar w:fldCharType="end"/>
      </w:r>
      <w:r w:rsidR="00635CE1">
        <w:t xml:space="preserve"> of this RES</w:t>
      </w:r>
      <w:r w:rsidR="00634B10">
        <w:t>;</w:t>
      </w:r>
    </w:p>
    <w:p w14:paraId="08C4E21C" w14:textId="6C853F5B" w:rsidR="005E70B7" w:rsidRPr="00CC211D" w:rsidRDefault="005E70B7" w:rsidP="00D5581D">
      <w:pPr>
        <w:pStyle w:val="ListBullet1"/>
        <w:numPr>
          <w:ilvl w:val="0"/>
          <w:numId w:val="10"/>
        </w:numPr>
        <w:rPr>
          <w:rFonts w:asciiTheme="minorHAnsi" w:eastAsiaTheme="minorHAnsi" w:hAnsiTheme="minorHAnsi" w:cstheme="minorBidi"/>
          <w:color w:val="auto"/>
          <w:kern w:val="2"/>
          <w:szCs w:val="22"/>
          <w14:ligatures w14:val="standardContextual"/>
        </w:rPr>
      </w:pPr>
      <w:r w:rsidRPr="00CC211D">
        <w:rPr>
          <w:rFonts w:asciiTheme="minorHAnsi" w:eastAsiaTheme="minorHAnsi" w:hAnsiTheme="minorHAnsi" w:cstheme="minorBidi"/>
          <w:color w:val="auto"/>
          <w:kern w:val="2"/>
          <w:szCs w:val="22"/>
          <w14:ligatures w14:val="standardContextual"/>
        </w:rPr>
        <w:t xml:space="preserve">it is the User’s responsibility to ensure their installation and commissioning meets the </w:t>
      </w:r>
      <w:commentRangeStart w:id="440"/>
      <w:r w:rsidRPr="00CC211D">
        <w:rPr>
          <w:rFonts w:asciiTheme="minorHAnsi" w:eastAsiaTheme="minorHAnsi" w:hAnsiTheme="minorHAnsi" w:cstheme="minorBidi"/>
          <w:color w:val="auto"/>
          <w:kern w:val="2"/>
          <w:szCs w:val="22"/>
          <w14:ligatures w14:val="standardContextual"/>
        </w:rPr>
        <w:t xml:space="preserve">minimum requirements as agreed by each TO </w:t>
      </w:r>
      <w:commentRangeEnd w:id="440"/>
      <w:r w:rsidR="00690A79">
        <w:rPr>
          <w:rStyle w:val="CommentReference"/>
          <w:rFonts w:cstheme="minorBidi"/>
        </w:rPr>
        <w:commentReference w:id="440"/>
      </w:r>
      <w:r w:rsidRPr="00CC211D">
        <w:rPr>
          <w:rFonts w:asciiTheme="minorHAnsi" w:eastAsiaTheme="minorHAnsi" w:hAnsiTheme="minorHAnsi" w:cstheme="minorBidi"/>
          <w:color w:val="auto"/>
          <w:kern w:val="2"/>
          <w:szCs w:val="22"/>
          <w14:ligatures w14:val="standardContextual"/>
        </w:rPr>
        <w:t xml:space="preserve">and does not pose a risk to the NETS. The TO reserves the right to witness commissioning </w:t>
      </w:r>
      <w:commentRangeStart w:id="441"/>
      <w:r w:rsidRPr="00CC211D">
        <w:rPr>
          <w:rFonts w:asciiTheme="minorHAnsi" w:eastAsiaTheme="minorHAnsi" w:hAnsiTheme="minorHAnsi" w:cstheme="minorBidi"/>
          <w:color w:val="auto"/>
          <w:kern w:val="2"/>
          <w:szCs w:val="22"/>
          <w14:ligatures w14:val="standardContextual"/>
        </w:rPr>
        <w:t>for</w:t>
      </w:r>
      <w:commentRangeEnd w:id="441"/>
      <w:r w:rsidR="00690A79">
        <w:rPr>
          <w:rStyle w:val="CommentReference"/>
          <w:rFonts w:cstheme="minorBidi"/>
        </w:rPr>
        <w:commentReference w:id="441"/>
      </w:r>
      <w:r w:rsidRPr="00CC211D">
        <w:rPr>
          <w:rFonts w:asciiTheme="minorHAnsi" w:eastAsiaTheme="minorHAnsi" w:hAnsiTheme="minorHAnsi" w:cstheme="minorBidi"/>
          <w:color w:val="auto"/>
          <w:kern w:val="2"/>
          <w:szCs w:val="22"/>
          <w14:ligatures w14:val="standardContextual"/>
        </w:rPr>
        <w:t xml:space="preserve"> all Apparatus in the interface zone</w:t>
      </w:r>
      <w:r w:rsidR="00634B10">
        <w:rPr>
          <w:rFonts w:asciiTheme="minorHAnsi" w:eastAsiaTheme="minorHAnsi" w:hAnsiTheme="minorHAnsi" w:cstheme="minorBidi"/>
          <w:color w:val="auto"/>
          <w:kern w:val="2"/>
          <w:szCs w:val="22"/>
          <w14:ligatures w14:val="standardContextual"/>
        </w:rPr>
        <w:t>.</w:t>
      </w:r>
    </w:p>
    <w:p w14:paraId="6597F895" w14:textId="72B6633B" w:rsidR="005E70B7" w:rsidRDefault="00F231EF" w:rsidP="00F231EF">
      <w:pPr>
        <w:pStyle w:val="Heading2"/>
      </w:pPr>
      <w:bookmarkStart w:id="442" w:name="_Toc189225380"/>
      <w:r>
        <w:t xml:space="preserve">6.1 </w:t>
      </w:r>
      <w:r w:rsidR="00D5581D">
        <w:t>Clearances</w:t>
      </w:r>
      <w:bookmarkEnd w:id="442"/>
    </w:p>
    <w:p w14:paraId="3EB15B07" w14:textId="77777777" w:rsidR="00D5581D" w:rsidRDefault="00D5581D" w:rsidP="00D55E1A">
      <w:commentRangeStart w:id="443"/>
      <w:r>
        <w:t xml:space="preserve">In open-terminal substations </w:t>
      </w:r>
      <w:commentRangeEnd w:id="443"/>
      <w:r w:rsidR="00690A79">
        <w:rPr>
          <w:rStyle w:val="CommentReference"/>
          <w:rFonts w:ascii="Microsoft Sans Serif" w:eastAsiaTheme="minorEastAsia" w:hAnsi="Microsoft Sans Serif"/>
          <w:color w:val="000000" w:themeColor="text1"/>
          <w:kern w:val="0"/>
          <w14:ligatures w14:val="none"/>
        </w:rPr>
        <w:commentReference w:id="443"/>
      </w:r>
      <w:r>
        <w:t xml:space="preserve">within the interface zone, safety to persons shall normally be achieved by the provision of adequate design clearances to live parts based on operational safety distances </w:t>
      </w:r>
      <w:commentRangeStart w:id="444"/>
      <w:r w:rsidRPr="008C3662">
        <w:t xml:space="preserve">applicable to a specific substation </w:t>
      </w:r>
      <w:r>
        <w:t>and the TO</w:t>
      </w:r>
      <w:commentRangeEnd w:id="444"/>
      <w:r w:rsidR="00690A79">
        <w:rPr>
          <w:rStyle w:val="CommentReference"/>
          <w:rFonts w:ascii="Microsoft Sans Serif" w:eastAsiaTheme="minorEastAsia" w:hAnsi="Microsoft Sans Serif"/>
          <w:color w:val="000000" w:themeColor="text1"/>
          <w:kern w:val="0"/>
          <w14:ligatures w14:val="none"/>
        </w:rPr>
        <w:commentReference w:id="444"/>
      </w:r>
      <w:r>
        <w:t xml:space="preserve">. The design clearances </w:t>
      </w:r>
      <w:commentRangeStart w:id="445"/>
      <w:r>
        <w:t xml:space="preserve">for safety employed </w:t>
      </w:r>
      <w:commentRangeEnd w:id="445"/>
      <w:r w:rsidR="00690A79">
        <w:rPr>
          <w:rStyle w:val="CommentReference"/>
          <w:rFonts w:ascii="Microsoft Sans Serif" w:eastAsiaTheme="minorEastAsia" w:hAnsi="Microsoft Sans Serif"/>
          <w:color w:val="000000" w:themeColor="text1"/>
          <w:kern w:val="0"/>
          <w14:ligatures w14:val="none"/>
        </w:rPr>
        <w:commentReference w:id="445"/>
      </w:r>
      <w:r>
        <w:t xml:space="preserve">shall consider the need for construction, modification and maintenance and requirements for vehicular </w:t>
      </w:r>
      <w:r w:rsidRPr="004969CC">
        <w:t>and pedestrian access.</w:t>
      </w:r>
    </w:p>
    <w:p w14:paraId="34FE008C" w14:textId="77777777" w:rsidR="00D5581D" w:rsidRDefault="00D5581D" w:rsidP="00A426F3">
      <w:r>
        <w:t>Where adequate design clearances for safety to live parts cannot be maintained without limiting access, fixed barriers or fences shall be provided.</w:t>
      </w:r>
    </w:p>
    <w:p w14:paraId="62197F40" w14:textId="54D94354" w:rsidR="005458D3" w:rsidRDefault="00375588" w:rsidP="00464C25">
      <w:r>
        <w:lastRenderedPageBreak/>
        <w:fldChar w:fldCharType="begin"/>
      </w:r>
      <w:r>
        <w:instrText xml:space="preserve"> REF _Ref185240136 \h </w:instrText>
      </w:r>
      <w:r>
        <w:fldChar w:fldCharType="separate"/>
      </w:r>
      <w:ins w:id="446" w:author="Claire Goult (NESO)" w:date="2025-05-21T11:40:00Z" w16du:dateUtc="2025-05-21T10:40:00Z">
        <w:r w:rsidR="005E0650" w:rsidRPr="00FF08DB">
          <w:t xml:space="preserve">Table </w:t>
        </w:r>
        <w:r w:rsidR="005E0650">
          <w:rPr>
            <w:noProof/>
          </w:rPr>
          <w:t>6</w:t>
        </w:r>
      </w:ins>
      <w:del w:id="447" w:author="Claire Goult (NESO)" w:date="2025-05-21T11:40:00Z" w16du:dateUtc="2025-05-21T10:40:00Z">
        <w:r w:rsidR="00352B31" w:rsidRPr="00FF08DB" w:rsidDel="005E0650">
          <w:delText xml:space="preserve">Table </w:delText>
        </w:r>
        <w:r w:rsidR="00352B31" w:rsidDel="005E0650">
          <w:rPr>
            <w:noProof/>
          </w:rPr>
          <w:delText>6</w:delText>
        </w:r>
      </w:del>
      <w:r>
        <w:fldChar w:fldCharType="end"/>
      </w:r>
      <w:r>
        <w:t xml:space="preserve"> </w:t>
      </w:r>
      <w:bookmarkStart w:id="448" w:name="_Hlk171327609"/>
      <w:r w:rsidR="00464C25">
        <w:t>specif</w:t>
      </w:r>
      <w:r w:rsidR="00206E9B">
        <w:t xml:space="preserve">ies </w:t>
      </w:r>
      <w:r w:rsidR="00464C25">
        <w:t xml:space="preserve"> the minimum </w:t>
      </w:r>
      <w:commentRangeStart w:id="449"/>
      <w:r w:rsidR="00464C25">
        <w:t xml:space="preserve">design clearances </w:t>
      </w:r>
      <w:commentRangeEnd w:id="449"/>
      <w:r w:rsidR="00690A79">
        <w:rPr>
          <w:rStyle w:val="CommentReference"/>
          <w:rFonts w:ascii="Microsoft Sans Serif" w:eastAsiaTheme="minorEastAsia" w:hAnsi="Microsoft Sans Serif"/>
          <w:color w:val="000000" w:themeColor="text1"/>
          <w:kern w:val="0"/>
          <w14:ligatures w14:val="none"/>
        </w:rPr>
        <w:commentReference w:id="449"/>
      </w:r>
      <w:r w:rsidR="00464C25">
        <w:t xml:space="preserve">for safety where only pedestrian access is permitted. </w:t>
      </w:r>
      <w:commentRangeStart w:id="450"/>
      <w:r w:rsidR="005458D3">
        <w:t>The values quoted permit a consist approach to be adopted across the GB TOs</w:t>
      </w:r>
      <w:commentRangeEnd w:id="450"/>
      <w:r w:rsidR="00690A79">
        <w:rPr>
          <w:rStyle w:val="CommentReference"/>
          <w:rFonts w:ascii="Microsoft Sans Serif" w:eastAsiaTheme="minorEastAsia" w:hAnsi="Microsoft Sans Serif"/>
          <w:color w:val="000000" w:themeColor="text1"/>
          <w:kern w:val="0"/>
          <w14:ligatures w14:val="none"/>
        </w:rPr>
        <w:commentReference w:id="450"/>
      </w:r>
      <w:r w:rsidR="005458D3">
        <w:t xml:space="preserve">. Lower </w:t>
      </w:r>
      <w:r w:rsidR="00CB3C18">
        <w:t xml:space="preserve">values may be accepted on a site-per-site basis if </w:t>
      </w:r>
      <w:commentRangeStart w:id="451"/>
      <w:r w:rsidR="00CB3C18">
        <w:t>agreed by the appropriate TO</w:t>
      </w:r>
      <w:commentRangeEnd w:id="451"/>
      <w:r w:rsidR="00690A79">
        <w:rPr>
          <w:rStyle w:val="CommentReference"/>
          <w:rFonts w:ascii="Microsoft Sans Serif" w:eastAsiaTheme="minorEastAsia" w:hAnsi="Microsoft Sans Serif"/>
          <w:color w:val="000000" w:themeColor="text1"/>
          <w:kern w:val="0"/>
          <w14:ligatures w14:val="none"/>
        </w:rPr>
        <w:commentReference w:id="451"/>
      </w:r>
      <w:r w:rsidR="00CB3C18">
        <w:t xml:space="preserve">. </w:t>
      </w:r>
    </w:p>
    <w:p w14:paraId="31970803" w14:textId="6B100EED" w:rsidR="00464C25" w:rsidRDefault="00464C25" w:rsidP="00464C25">
      <w:r>
        <w:t xml:space="preserve">Where the design of the substation requires the use of mobile equipment platforms or </w:t>
      </w:r>
      <w:r w:rsidRPr="00C550D5">
        <w:t>passage of vehicles</w:t>
      </w:r>
      <w:r>
        <w:t xml:space="preserve">, the design clearances for safety shall be increased by 2 m. </w:t>
      </w:r>
    </w:p>
    <w:p w14:paraId="0A1B3A67" w14:textId="6774388F" w:rsidR="00464C25" w:rsidRDefault="00464C25" w:rsidP="00464C25">
      <w:pPr>
        <w:pStyle w:val="Caption"/>
      </w:pPr>
      <w:bookmarkStart w:id="452" w:name="_Ref185240136"/>
      <w:bookmarkStart w:id="453" w:name="_Toc189225447"/>
      <w:r w:rsidRPr="00FF08DB">
        <w:t xml:space="preserve">Table </w:t>
      </w:r>
      <w:r w:rsidR="00352B31">
        <w:fldChar w:fldCharType="begin"/>
      </w:r>
      <w:r w:rsidR="00352B31">
        <w:instrText xml:space="preserve"> SEQ Table \* ARABIC </w:instrText>
      </w:r>
      <w:r w:rsidR="00352B31">
        <w:fldChar w:fldCharType="separate"/>
      </w:r>
      <w:r w:rsidR="005E0650">
        <w:rPr>
          <w:noProof/>
        </w:rPr>
        <w:t>6</w:t>
      </w:r>
      <w:r w:rsidR="00352B31">
        <w:rPr>
          <w:noProof/>
        </w:rPr>
        <w:fldChar w:fldCharType="end"/>
      </w:r>
      <w:bookmarkEnd w:id="452"/>
      <w:r w:rsidRPr="00CC211D">
        <w:rPr>
          <w:rFonts w:asciiTheme="minorHAnsi" w:hAnsiTheme="minorHAnsi"/>
        </w:rPr>
        <w:t xml:space="preserve"> —</w:t>
      </w:r>
      <w:r>
        <w:rPr>
          <w:rFonts w:asciiTheme="minorHAnsi" w:hAnsiTheme="minorHAnsi"/>
        </w:rPr>
        <w:t xml:space="preserve"> </w:t>
      </w:r>
      <w:r w:rsidR="00446EF2">
        <w:rPr>
          <w:rFonts w:asciiTheme="minorHAnsi" w:hAnsiTheme="minorHAnsi"/>
        </w:rPr>
        <w:t xml:space="preserve">Substation safety </w:t>
      </w:r>
      <w:r w:rsidR="00375588">
        <w:rPr>
          <w:rFonts w:asciiTheme="minorHAnsi" w:hAnsiTheme="minorHAnsi"/>
        </w:rPr>
        <w:t>clearances</w:t>
      </w:r>
      <w:bookmarkEnd w:id="453"/>
    </w:p>
    <w:tbl>
      <w:tblPr>
        <w:tblStyle w:val="ListTable4-Accent11"/>
        <w:tblW w:w="8930" w:type="dxa"/>
        <w:tblInd w:w="279" w:type="dxa"/>
        <w:tblLook w:val="04A0" w:firstRow="1" w:lastRow="0" w:firstColumn="1" w:lastColumn="0" w:noHBand="0" w:noVBand="1"/>
      </w:tblPr>
      <w:tblGrid>
        <w:gridCol w:w="1276"/>
        <w:gridCol w:w="1701"/>
        <w:gridCol w:w="2126"/>
        <w:gridCol w:w="2126"/>
        <w:gridCol w:w="1701"/>
      </w:tblGrid>
      <w:tr w:rsidR="00464C25" w:rsidRPr="00E60067" w14:paraId="6E3BBC3A" w14:textId="77777777" w:rsidTr="002331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tcPr>
          <w:p w14:paraId="519C36B1" w14:textId="25213AC0" w:rsidR="00464C25" w:rsidRPr="00AC5B0B" w:rsidRDefault="00464C25" w:rsidP="00AC5B0B">
            <w:pPr>
              <w:rPr>
                <w:rFonts w:asciiTheme="minorHAnsi" w:eastAsiaTheme="minorHAnsi" w:hAnsiTheme="minorHAnsi"/>
                <w:bCs w:val="0"/>
                <w:color w:val="FFFFFF" w:themeColor="background1"/>
                <w:kern w:val="2"/>
                <w14:ligatures w14:val="standardContextual"/>
              </w:rPr>
            </w:pPr>
            <w:r w:rsidRPr="00AC5B0B">
              <w:rPr>
                <w:rFonts w:asciiTheme="minorHAnsi" w:eastAsiaTheme="minorHAnsi" w:hAnsiTheme="minorHAnsi"/>
                <w:bCs w:val="0"/>
                <w:color w:val="FFFFFF" w:themeColor="background1"/>
                <w:kern w:val="2"/>
                <w:sz w:val="20"/>
                <w14:ligatures w14:val="standardContextual"/>
              </w:rPr>
              <w:t xml:space="preserve">System </w:t>
            </w:r>
            <w:r w:rsidR="000200EC">
              <w:rPr>
                <w:rFonts w:asciiTheme="minorHAnsi" w:eastAsiaTheme="minorHAnsi" w:hAnsiTheme="minorHAnsi"/>
                <w:bCs w:val="0"/>
                <w:color w:val="FFFFFF" w:themeColor="background1"/>
                <w:kern w:val="2"/>
                <w:sz w:val="20"/>
                <w14:ligatures w14:val="standardContextual"/>
              </w:rPr>
              <w:t>V</w:t>
            </w:r>
            <w:r w:rsidRPr="00AC5B0B">
              <w:rPr>
                <w:rFonts w:asciiTheme="minorHAnsi" w:eastAsiaTheme="minorHAnsi" w:hAnsiTheme="minorHAnsi"/>
                <w:bCs w:val="0"/>
                <w:color w:val="FFFFFF" w:themeColor="background1"/>
                <w:kern w:val="2"/>
                <w:sz w:val="20"/>
                <w14:ligatures w14:val="standardContextual"/>
              </w:rPr>
              <w:t>oltage</w:t>
            </w:r>
          </w:p>
          <w:p w14:paraId="70EB03C2" w14:textId="77777777" w:rsidR="00464C25" w:rsidRPr="00AC5B0B" w:rsidRDefault="00464C25" w:rsidP="00AC5B0B">
            <w:pPr>
              <w:rPr>
                <w:rFonts w:asciiTheme="minorHAnsi" w:eastAsiaTheme="minorHAnsi" w:hAnsiTheme="minorHAnsi"/>
                <w:bCs w:val="0"/>
                <w:color w:val="FFFFFF" w:themeColor="background1"/>
                <w:kern w:val="2"/>
                <w:sz w:val="20"/>
                <w14:ligatures w14:val="standardContextual"/>
              </w:rPr>
            </w:pPr>
            <w:r w:rsidRPr="00AC5B0B">
              <w:rPr>
                <w:rFonts w:asciiTheme="minorHAnsi" w:eastAsiaTheme="minorHAnsi" w:hAnsiTheme="minorHAnsi"/>
                <w:bCs w:val="0"/>
                <w:color w:val="FFFFFF" w:themeColor="background1"/>
                <w:kern w:val="2"/>
                <w:sz w:val="20"/>
                <w14:ligatures w14:val="standardContextual"/>
              </w:rPr>
              <w:t>(V)</w:t>
            </w:r>
          </w:p>
        </w:tc>
        <w:tc>
          <w:tcPr>
            <w:tcW w:w="1701" w:type="dxa"/>
            <w:tcBorders>
              <w:right w:val="single" w:sz="4" w:space="0" w:color="auto"/>
            </w:tcBorders>
          </w:tcPr>
          <w:p w14:paraId="02FC130E" w14:textId="77777777" w:rsidR="00464C25" w:rsidRPr="00A078FC" w:rsidRDefault="00464C25" w:rsidP="00AC5B0B">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rPr>
            </w:pPr>
            <w:r w:rsidRPr="00AC5B0B">
              <w:rPr>
                <w:rFonts w:asciiTheme="minorHAnsi" w:hAnsiTheme="minorHAnsi"/>
                <w:bCs w:val="0"/>
                <w:color w:val="FFFFFF" w:themeColor="background1"/>
                <w:sz w:val="20"/>
              </w:rPr>
              <w:t xml:space="preserve">Highest voltage </w:t>
            </w:r>
          </w:p>
          <w:p w14:paraId="69830E76" w14:textId="6A3EB3FC" w:rsidR="00CB3C18" w:rsidRDefault="00464C25" w:rsidP="00CB3C18">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rPr>
            </w:pPr>
            <w:r w:rsidRPr="00AC5B0B">
              <w:rPr>
                <w:rFonts w:asciiTheme="minorHAnsi" w:hAnsiTheme="minorHAnsi"/>
                <w:bCs w:val="0"/>
                <w:color w:val="FFFFFF" w:themeColor="background1"/>
                <w:sz w:val="20"/>
              </w:rPr>
              <w:t>For installation</w:t>
            </w:r>
          </w:p>
          <w:p w14:paraId="405AB162" w14:textId="7E7BAC04" w:rsidR="00464C25" w:rsidRPr="00AC5B0B" w:rsidRDefault="00464C25" w:rsidP="00CB3C18">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20"/>
              </w:rPr>
            </w:pPr>
            <w:r w:rsidRPr="00AC5B0B">
              <w:rPr>
                <w:rFonts w:asciiTheme="minorHAnsi" w:hAnsiTheme="minorHAnsi"/>
                <w:bCs w:val="0"/>
                <w:color w:val="FFFFFF" w:themeColor="background1"/>
                <w:sz w:val="20"/>
              </w:rPr>
              <w:t>(kV)</w:t>
            </w:r>
          </w:p>
        </w:tc>
        <w:tc>
          <w:tcPr>
            <w:tcW w:w="2126" w:type="dxa"/>
            <w:tcBorders>
              <w:left w:val="single" w:sz="4" w:space="0" w:color="auto"/>
            </w:tcBorders>
          </w:tcPr>
          <w:p w14:paraId="5866BAD2" w14:textId="4721E29B" w:rsidR="00446EF2" w:rsidRPr="00AC5B0B" w:rsidRDefault="00446EF2" w:rsidP="00AC5B0B">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bCs w:val="0"/>
                <w:color w:val="FFFFFF" w:themeColor="background1"/>
                <w:kern w:val="2"/>
                <w:sz w:val="20"/>
                <w14:ligatures w14:val="standardContextual"/>
              </w:rPr>
            </w:pPr>
            <w:r>
              <w:rPr>
                <w:rFonts w:asciiTheme="minorHAnsi" w:eastAsiaTheme="minorHAnsi" w:hAnsiTheme="minorHAnsi"/>
                <w:bCs w:val="0"/>
                <w:color w:val="FFFFFF" w:themeColor="background1"/>
                <w:kern w:val="2"/>
                <w:sz w:val="20"/>
                <w14:ligatures w14:val="standardContextual"/>
              </w:rPr>
              <w:t>Design Clearance</w:t>
            </w:r>
            <w:r w:rsidRPr="00AC5B0B">
              <w:rPr>
                <w:rFonts w:asciiTheme="minorHAnsi" w:eastAsiaTheme="minorHAnsi" w:hAnsiTheme="minorHAnsi"/>
                <w:bCs w:val="0"/>
                <w:color w:val="FFFFFF" w:themeColor="background1"/>
                <w:kern w:val="2"/>
                <w:sz w:val="20"/>
                <w14:ligatures w14:val="standardContextual"/>
              </w:rPr>
              <w:t xml:space="preserve"> </w:t>
            </w:r>
            <w:r>
              <w:rPr>
                <w:rFonts w:asciiTheme="minorHAnsi" w:eastAsiaTheme="minorHAnsi" w:hAnsiTheme="minorHAnsi"/>
                <w:bCs w:val="0"/>
                <w:color w:val="FFFFFF" w:themeColor="background1"/>
                <w:kern w:val="2"/>
                <w:sz w:val="20"/>
                <w14:ligatures w14:val="standardContextual"/>
              </w:rPr>
              <w:t>for Safety</w:t>
            </w:r>
            <w:r w:rsidR="000200EC">
              <w:rPr>
                <w:rFonts w:asciiTheme="minorHAnsi" w:eastAsiaTheme="minorHAnsi" w:hAnsiTheme="minorHAnsi"/>
                <w:bCs w:val="0"/>
                <w:color w:val="FFFFFF" w:themeColor="background1"/>
                <w:kern w:val="2"/>
                <w:sz w:val="20"/>
                <w14:ligatures w14:val="standardContextual"/>
              </w:rPr>
              <w:t xml:space="preserve"> </w:t>
            </w:r>
            <w:r>
              <w:rPr>
                <w:rFonts w:asciiTheme="minorHAnsi" w:eastAsiaTheme="minorHAnsi" w:hAnsiTheme="minorHAnsi"/>
                <w:bCs w:val="0"/>
                <w:color w:val="FFFFFF" w:themeColor="background1"/>
                <w:kern w:val="2"/>
                <w:sz w:val="20"/>
                <w14:ligatures w14:val="standardContextual"/>
              </w:rPr>
              <w:t>Vertical</w:t>
            </w:r>
          </w:p>
          <w:p w14:paraId="16B80ED2" w14:textId="77777777" w:rsidR="00464C25" w:rsidRPr="00AC5B0B" w:rsidRDefault="00464C25" w:rsidP="00AC5B0B">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bCs w:val="0"/>
                <w:color w:val="FFFFFF" w:themeColor="background1"/>
                <w:kern w:val="2"/>
                <w:sz w:val="20"/>
                <w14:ligatures w14:val="standardContextual"/>
              </w:rPr>
            </w:pPr>
            <w:r w:rsidRPr="00AC5B0B">
              <w:rPr>
                <w:rFonts w:asciiTheme="minorHAnsi" w:eastAsiaTheme="minorHAnsi" w:hAnsiTheme="minorHAnsi"/>
                <w:bCs w:val="0"/>
                <w:color w:val="FFFFFF" w:themeColor="background1"/>
                <w:kern w:val="2"/>
                <w:sz w:val="20"/>
                <w14:ligatures w14:val="standardContextual"/>
              </w:rPr>
              <w:t>(m)</w:t>
            </w:r>
          </w:p>
        </w:tc>
        <w:tc>
          <w:tcPr>
            <w:tcW w:w="2126" w:type="dxa"/>
            <w:tcBorders>
              <w:left w:val="single" w:sz="4" w:space="0" w:color="auto"/>
              <w:right w:val="single" w:sz="4" w:space="0" w:color="auto"/>
            </w:tcBorders>
          </w:tcPr>
          <w:p w14:paraId="5498A566" w14:textId="39A723E0" w:rsidR="00446EF2" w:rsidRPr="002331B5" w:rsidRDefault="00446EF2" w:rsidP="00446EF2">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20"/>
              </w:rPr>
            </w:pPr>
            <w:r w:rsidRPr="00446EF2">
              <w:rPr>
                <w:color w:val="FFFFFF" w:themeColor="background1"/>
                <w:sz w:val="20"/>
              </w:rPr>
              <w:t>Design Clearance for Safety</w:t>
            </w:r>
            <w:r w:rsidR="000200EC">
              <w:rPr>
                <w:rFonts w:asciiTheme="minorHAnsi" w:hAnsiTheme="minorHAnsi"/>
                <w:bCs w:val="0"/>
                <w:color w:val="FFFFFF" w:themeColor="background1"/>
                <w:sz w:val="20"/>
              </w:rPr>
              <w:t xml:space="preserve"> </w:t>
            </w:r>
            <w:r>
              <w:rPr>
                <w:rFonts w:asciiTheme="minorHAnsi" w:hAnsiTheme="minorHAnsi"/>
                <w:bCs w:val="0"/>
                <w:color w:val="FFFFFF" w:themeColor="background1"/>
                <w:sz w:val="20"/>
              </w:rPr>
              <w:t>Horizontal</w:t>
            </w:r>
          </w:p>
          <w:p w14:paraId="435F25A3" w14:textId="7F0E14CA" w:rsidR="00464C25" w:rsidRPr="002331B5" w:rsidRDefault="00446EF2" w:rsidP="00446EF2">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20"/>
              </w:rPr>
            </w:pPr>
            <w:r w:rsidRPr="00446EF2">
              <w:rPr>
                <w:color w:val="FFFFFF" w:themeColor="background1"/>
                <w:sz w:val="20"/>
              </w:rPr>
              <w:t>(m)</w:t>
            </w:r>
          </w:p>
        </w:tc>
        <w:tc>
          <w:tcPr>
            <w:tcW w:w="1701" w:type="dxa"/>
            <w:tcBorders>
              <w:left w:val="single" w:sz="4" w:space="0" w:color="auto"/>
            </w:tcBorders>
          </w:tcPr>
          <w:p w14:paraId="2E1D3939" w14:textId="07A7972C" w:rsidR="00464C25" w:rsidRPr="00446EF2" w:rsidRDefault="00464C25" w:rsidP="00AC5B0B">
            <w:pPr>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FFFFFF" w:themeColor="background1"/>
              </w:rPr>
            </w:pPr>
            <w:r w:rsidRPr="00446EF2">
              <w:rPr>
                <w:rFonts w:asciiTheme="minorHAnsi" w:hAnsiTheme="minorHAnsi"/>
                <w:bCs w:val="0"/>
                <w:color w:val="FFFFFF" w:themeColor="background1"/>
                <w:sz w:val="20"/>
              </w:rPr>
              <w:t>Insulation height</w:t>
            </w:r>
          </w:p>
          <w:p w14:paraId="32291C9F" w14:textId="77777777" w:rsidR="00464C25" w:rsidRPr="00446EF2" w:rsidRDefault="00464C25" w:rsidP="00AC5B0B">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20"/>
              </w:rPr>
            </w:pPr>
            <w:r w:rsidRPr="00446EF2">
              <w:rPr>
                <w:rFonts w:asciiTheme="minorHAnsi" w:hAnsiTheme="minorHAnsi"/>
                <w:bCs w:val="0"/>
                <w:color w:val="FFFFFF" w:themeColor="background1"/>
                <w:sz w:val="20"/>
              </w:rPr>
              <w:t xml:space="preserve">(mm) </w:t>
            </w:r>
          </w:p>
        </w:tc>
      </w:tr>
      <w:tr w:rsidR="00464C25" w:rsidRPr="00BF5F90" w14:paraId="093FADA9" w14:textId="77777777" w:rsidTr="00233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shd w:val="clear" w:color="auto" w:fill="FFFFFF" w:themeFill="background1"/>
          </w:tcPr>
          <w:p w14:paraId="04B0ED51" w14:textId="77777777" w:rsidR="00464C25" w:rsidRPr="00AC5B0B" w:rsidRDefault="00464C25" w:rsidP="00AC5B0B">
            <w:pPr>
              <w:spacing w:after="60"/>
              <w:rPr>
                <w:rFonts w:asciiTheme="minorHAnsi" w:hAnsiTheme="minorHAnsi"/>
                <w:color w:val="000000" w:themeColor="text1"/>
                <w:sz w:val="20"/>
              </w:rPr>
            </w:pPr>
            <w:r w:rsidRPr="00AC5B0B">
              <w:rPr>
                <w:rFonts w:asciiTheme="minorHAnsi" w:hAnsiTheme="minorHAnsi"/>
                <w:color w:val="000000" w:themeColor="text1"/>
                <w:sz w:val="20"/>
              </w:rPr>
              <w:t>11</w:t>
            </w:r>
          </w:p>
        </w:tc>
        <w:tc>
          <w:tcPr>
            <w:tcW w:w="1701" w:type="dxa"/>
            <w:tcBorders>
              <w:right w:val="single" w:sz="4" w:space="0" w:color="auto"/>
            </w:tcBorders>
            <w:shd w:val="clear" w:color="auto" w:fill="FFFFFF" w:themeFill="background1"/>
          </w:tcPr>
          <w:p w14:paraId="128CF3CD"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12</w:t>
            </w:r>
          </w:p>
        </w:tc>
        <w:tc>
          <w:tcPr>
            <w:tcW w:w="2126" w:type="dxa"/>
            <w:tcBorders>
              <w:left w:val="single" w:sz="4" w:space="0" w:color="auto"/>
            </w:tcBorders>
            <w:shd w:val="clear" w:color="auto" w:fill="FFFFFF" w:themeFill="background1"/>
          </w:tcPr>
          <w:p w14:paraId="4471BBDD"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3.2</w:t>
            </w:r>
          </w:p>
        </w:tc>
        <w:tc>
          <w:tcPr>
            <w:tcW w:w="2126" w:type="dxa"/>
            <w:tcBorders>
              <w:left w:val="single" w:sz="4" w:space="0" w:color="auto"/>
              <w:right w:val="single" w:sz="4" w:space="0" w:color="auto"/>
            </w:tcBorders>
            <w:shd w:val="clear" w:color="auto" w:fill="FFFFFF" w:themeFill="background1"/>
          </w:tcPr>
          <w:p w14:paraId="3DF250BA" w14:textId="2B6C01B0" w:rsidR="00464C25" w:rsidRPr="002331B5" w:rsidRDefault="009E77A9"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2.3</w:t>
            </w:r>
          </w:p>
        </w:tc>
        <w:tc>
          <w:tcPr>
            <w:tcW w:w="1701" w:type="dxa"/>
            <w:tcBorders>
              <w:left w:val="single" w:sz="4" w:space="0" w:color="auto"/>
            </w:tcBorders>
            <w:shd w:val="clear" w:color="auto" w:fill="FFFFFF" w:themeFill="background1"/>
          </w:tcPr>
          <w:p w14:paraId="5A40F68F" w14:textId="3433AFF6" w:rsidR="00464C25" w:rsidRPr="00446EF2"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446EF2">
              <w:rPr>
                <w:rFonts w:asciiTheme="minorHAnsi" w:hAnsiTheme="minorHAnsi"/>
              </w:rPr>
              <w:t>2.55</w:t>
            </w:r>
          </w:p>
        </w:tc>
      </w:tr>
      <w:tr w:rsidR="002331B5" w:rsidRPr="00BF5F90" w14:paraId="32D5EDD8" w14:textId="77777777" w:rsidTr="002331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shd w:val="clear" w:color="auto" w:fill="FFFFFF" w:themeFill="background1"/>
          </w:tcPr>
          <w:p w14:paraId="6AF5DA79" w14:textId="77777777" w:rsidR="00464C25" w:rsidRPr="00AC5B0B" w:rsidRDefault="00464C25" w:rsidP="00AC5B0B">
            <w:pPr>
              <w:spacing w:after="60"/>
              <w:rPr>
                <w:rFonts w:asciiTheme="minorHAnsi" w:hAnsiTheme="minorHAnsi"/>
                <w:bCs w:val="0"/>
                <w:color w:val="000000" w:themeColor="text1"/>
                <w:sz w:val="20"/>
              </w:rPr>
            </w:pPr>
            <w:r w:rsidRPr="00AC5B0B">
              <w:rPr>
                <w:rFonts w:asciiTheme="minorHAnsi" w:hAnsiTheme="minorHAnsi"/>
                <w:bCs w:val="0"/>
                <w:color w:val="000000" w:themeColor="text1"/>
                <w:sz w:val="20"/>
              </w:rPr>
              <w:t>33</w:t>
            </w:r>
          </w:p>
        </w:tc>
        <w:tc>
          <w:tcPr>
            <w:tcW w:w="1701" w:type="dxa"/>
            <w:tcBorders>
              <w:right w:val="single" w:sz="4" w:space="0" w:color="auto"/>
            </w:tcBorders>
            <w:shd w:val="clear" w:color="auto" w:fill="FFFFFF" w:themeFill="background1"/>
          </w:tcPr>
          <w:p w14:paraId="74CB48FE" w14:textId="77777777" w:rsidR="00464C25" w:rsidRPr="00AC5B0B"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Pr>
                <w:rFonts w:asciiTheme="minorHAnsi" w:hAnsiTheme="minorHAnsi"/>
              </w:rPr>
              <w:t>70</w:t>
            </w:r>
          </w:p>
        </w:tc>
        <w:tc>
          <w:tcPr>
            <w:tcW w:w="2126" w:type="dxa"/>
            <w:tcBorders>
              <w:left w:val="single" w:sz="4" w:space="0" w:color="auto"/>
            </w:tcBorders>
            <w:shd w:val="clear" w:color="auto" w:fill="FFFFFF" w:themeFill="background1"/>
          </w:tcPr>
          <w:p w14:paraId="35BC2DFD" w14:textId="77777777" w:rsidR="00464C25" w:rsidRPr="00AC5B0B"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AC5B0B">
              <w:rPr>
                <w:rFonts w:asciiTheme="minorHAnsi" w:hAnsiTheme="minorHAnsi"/>
              </w:rPr>
              <w:t>3.2</w:t>
            </w:r>
          </w:p>
        </w:tc>
        <w:tc>
          <w:tcPr>
            <w:tcW w:w="2126" w:type="dxa"/>
            <w:tcBorders>
              <w:left w:val="single" w:sz="4" w:space="0" w:color="auto"/>
              <w:right w:val="single" w:sz="4" w:space="0" w:color="auto"/>
            </w:tcBorders>
            <w:shd w:val="clear" w:color="auto" w:fill="FFFFFF" w:themeFill="background1"/>
          </w:tcPr>
          <w:p w14:paraId="3A52EDFA" w14:textId="631B1BC5" w:rsidR="00464C25" w:rsidRPr="002331B5" w:rsidRDefault="009E77A9"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Pr>
                <w:rFonts w:asciiTheme="minorHAnsi" w:hAnsiTheme="minorHAnsi"/>
              </w:rPr>
              <w:t>2.3</w:t>
            </w:r>
          </w:p>
        </w:tc>
        <w:tc>
          <w:tcPr>
            <w:tcW w:w="1701" w:type="dxa"/>
            <w:tcBorders>
              <w:left w:val="single" w:sz="4" w:space="0" w:color="auto"/>
            </w:tcBorders>
            <w:shd w:val="clear" w:color="auto" w:fill="FFFFFF" w:themeFill="background1"/>
            <w:vAlign w:val="top"/>
          </w:tcPr>
          <w:p w14:paraId="0F3D042D" w14:textId="140FB9AD" w:rsidR="00464C25" w:rsidRPr="00446EF2"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446EF2">
              <w:rPr>
                <w:rFonts w:asciiTheme="minorHAnsi" w:hAnsiTheme="minorHAnsi"/>
              </w:rPr>
              <w:t>2.55</w:t>
            </w:r>
          </w:p>
        </w:tc>
      </w:tr>
      <w:tr w:rsidR="002331B5" w:rsidRPr="00BF5F90" w14:paraId="0D50A456" w14:textId="77777777" w:rsidTr="00233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shd w:val="clear" w:color="auto" w:fill="FFFFFF" w:themeFill="background1"/>
          </w:tcPr>
          <w:p w14:paraId="5412337C" w14:textId="77777777" w:rsidR="00464C25" w:rsidRPr="00AC5B0B" w:rsidRDefault="00464C25" w:rsidP="00AC5B0B">
            <w:pPr>
              <w:spacing w:after="60"/>
              <w:rPr>
                <w:rFonts w:asciiTheme="minorHAnsi" w:hAnsiTheme="minorHAnsi"/>
                <w:bCs w:val="0"/>
                <w:color w:val="000000" w:themeColor="text1"/>
                <w:sz w:val="20"/>
              </w:rPr>
            </w:pPr>
            <w:r w:rsidRPr="00AC5B0B">
              <w:rPr>
                <w:rFonts w:asciiTheme="minorHAnsi" w:hAnsiTheme="minorHAnsi"/>
                <w:bCs w:val="0"/>
                <w:color w:val="000000" w:themeColor="text1"/>
                <w:sz w:val="20"/>
              </w:rPr>
              <w:t>66</w:t>
            </w:r>
          </w:p>
        </w:tc>
        <w:tc>
          <w:tcPr>
            <w:tcW w:w="1701" w:type="dxa"/>
            <w:tcBorders>
              <w:right w:val="single" w:sz="4" w:space="0" w:color="auto"/>
            </w:tcBorders>
            <w:shd w:val="clear" w:color="auto" w:fill="FFFFFF" w:themeFill="background1"/>
          </w:tcPr>
          <w:p w14:paraId="594E08D7"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72.5</w:t>
            </w:r>
          </w:p>
        </w:tc>
        <w:tc>
          <w:tcPr>
            <w:tcW w:w="2126" w:type="dxa"/>
            <w:tcBorders>
              <w:left w:val="single" w:sz="4" w:space="0" w:color="auto"/>
            </w:tcBorders>
            <w:shd w:val="clear" w:color="auto" w:fill="FFFFFF" w:themeFill="background1"/>
          </w:tcPr>
          <w:p w14:paraId="21B6166B"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5B0B">
              <w:rPr>
                <w:rFonts w:asciiTheme="minorHAnsi" w:hAnsiTheme="minorHAnsi"/>
              </w:rPr>
              <w:t>3.4</w:t>
            </w:r>
          </w:p>
        </w:tc>
        <w:tc>
          <w:tcPr>
            <w:tcW w:w="2126" w:type="dxa"/>
            <w:tcBorders>
              <w:left w:val="single" w:sz="4" w:space="0" w:color="auto"/>
              <w:right w:val="single" w:sz="4" w:space="0" w:color="auto"/>
            </w:tcBorders>
            <w:shd w:val="clear" w:color="auto" w:fill="FFFFFF" w:themeFill="background1"/>
          </w:tcPr>
          <w:p w14:paraId="48C76812" w14:textId="3A13F101" w:rsidR="00464C25" w:rsidRPr="002331B5" w:rsidRDefault="009E77A9"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2.5</w:t>
            </w:r>
          </w:p>
        </w:tc>
        <w:tc>
          <w:tcPr>
            <w:tcW w:w="1701" w:type="dxa"/>
            <w:tcBorders>
              <w:left w:val="single" w:sz="4" w:space="0" w:color="auto"/>
            </w:tcBorders>
            <w:shd w:val="clear" w:color="auto" w:fill="FFFFFF" w:themeFill="background1"/>
            <w:vAlign w:val="top"/>
          </w:tcPr>
          <w:p w14:paraId="6186D971" w14:textId="1A805847" w:rsidR="00464C25" w:rsidRPr="00446EF2"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446EF2">
              <w:rPr>
                <w:rFonts w:asciiTheme="minorHAnsi" w:hAnsiTheme="minorHAnsi"/>
              </w:rPr>
              <w:t>2.55</w:t>
            </w:r>
          </w:p>
        </w:tc>
      </w:tr>
      <w:tr w:rsidR="002331B5" w:rsidRPr="00E60067" w14:paraId="6C440B09" w14:textId="77777777" w:rsidTr="002331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shd w:val="clear" w:color="auto" w:fill="FFFFFF" w:themeFill="background1"/>
          </w:tcPr>
          <w:p w14:paraId="69BD3A60" w14:textId="77777777" w:rsidR="00464C25" w:rsidRPr="00AC5B0B" w:rsidRDefault="00464C25" w:rsidP="00AC5B0B">
            <w:pPr>
              <w:spacing w:after="60"/>
              <w:rPr>
                <w:rFonts w:asciiTheme="minorHAnsi" w:hAnsiTheme="minorHAnsi"/>
                <w:bCs w:val="0"/>
                <w:color w:val="000000" w:themeColor="text1"/>
                <w:sz w:val="20"/>
              </w:rPr>
            </w:pPr>
            <w:r w:rsidRPr="00AC5B0B">
              <w:rPr>
                <w:rFonts w:asciiTheme="minorHAnsi" w:hAnsiTheme="minorHAnsi"/>
                <w:bCs w:val="0"/>
                <w:color w:val="000000" w:themeColor="text1"/>
                <w:sz w:val="20"/>
              </w:rPr>
              <w:t>132</w:t>
            </w:r>
          </w:p>
        </w:tc>
        <w:tc>
          <w:tcPr>
            <w:tcW w:w="1701" w:type="dxa"/>
            <w:tcBorders>
              <w:right w:val="single" w:sz="4" w:space="0" w:color="auto"/>
            </w:tcBorders>
            <w:shd w:val="clear" w:color="auto" w:fill="FFFFFF" w:themeFill="background1"/>
          </w:tcPr>
          <w:p w14:paraId="1B756B7D" w14:textId="77777777" w:rsidR="00464C25" w:rsidRPr="00AC5B0B"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Pr>
                <w:rFonts w:asciiTheme="minorHAnsi" w:hAnsiTheme="minorHAnsi"/>
              </w:rPr>
              <w:t>145</w:t>
            </w:r>
          </w:p>
        </w:tc>
        <w:tc>
          <w:tcPr>
            <w:tcW w:w="2126" w:type="dxa"/>
            <w:tcBorders>
              <w:left w:val="single" w:sz="4" w:space="0" w:color="auto"/>
            </w:tcBorders>
            <w:shd w:val="clear" w:color="auto" w:fill="FFFFFF" w:themeFill="background1"/>
          </w:tcPr>
          <w:p w14:paraId="02A9627F" w14:textId="77777777" w:rsidR="00464C25" w:rsidRPr="00AC5B0B"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AC5B0B">
              <w:rPr>
                <w:rFonts w:asciiTheme="minorHAnsi" w:hAnsiTheme="minorHAnsi"/>
              </w:rPr>
              <w:t>3.85</w:t>
            </w:r>
          </w:p>
        </w:tc>
        <w:tc>
          <w:tcPr>
            <w:tcW w:w="2126" w:type="dxa"/>
            <w:tcBorders>
              <w:left w:val="single" w:sz="4" w:space="0" w:color="auto"/>
              <w:right w:val="single" w:sz="4" w:space="0" w:color="auto"/>
            </w:tcBorders>
            <w:shd w:val="clear" w:color="auto" w:fill="FFFFFF" w:themeFill="background1"/>
          </w:tcPr>
          <w:p w14:paraId="325DA4DC" w14:textId="3073C128" w:rsidR="00464C25" w:rsidRPr="002331B5" w:rsidRDefault="009E77A9"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Pr>
                <w:rFonts w:asciiTheme="minorHAnsi" w:hAnsiTheme="minorHAnsi"/>
              </w:rPr>
              <w:t>3.1</w:t>
            </w:r>
          </w:p>
        </w:tc>
        <w:tc>
          <w:tcPr>
            <w:tcW w:w="1701" w:type="dxa"/>
            <w:tcBorders>
              <w:left w:val="single" w:sz="4" w:space="0" w:color="auto"/>
            </w:tcBorders>
            <w:shd w:val="clear" w:color="auto" w:fill="FFFFFF" w:themeFill="background1"/>
            <w:vAlign w:val="top"/>
          </w:tcPr>
          <w:p w14:paraId="37344B93" w14:textId="24F050EF" w:rsidR="00464C25" w:rsidRPr="00446EF2"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446EF2">
              <w:rPr>
                <w:rFonts w:asciiTheme="minorHAnsi" w:hAnsiTheme="minorHAnsi"/>
              </w:rPr>
              <w:t>2.55</w:t>
            </w:r>
          </w:p>
        </w:tc>
      </w:tr>
      <w:tr w:rsidR="002331B5" w:rsidRPr="00BF5F90" w14:paraId="38AE5D92" w14:textId="77777777" w:rsidTr="002331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shd w:val="clear" w:color="auto" w:fill="FFFFFF" w:themeFill="background1"/>
          </w:tcPr>
          <w:p w14:paraId="096857CD" w14:textId="77777777" w:rsidR="00464C25" w:rsidRPr="00AC5B0B" w:rsidRDefault="00464C25" w:rsidP="00AC5B0B">
            <w:pPr>
              <w:spacing w:after="60"/>
              <w:rPr>
                <w:rFonts w:asciiTheme="minorHAnsi" w:hAnsiTheme="minorHAnsi"/>
                <w:bCs w:val="0"/>
                <w:color w:val="000000" w:themeColor="text1"/>
                <w:sz w:val="20"/>
              </w:rPr>
            </w:pPr>
            <w:r w:rsidRPr="00AC5B0B">
              <w:rPr>
                <w:rFonts w:asciiTheme="minorHAnsi" w:hAnsiTheme="minorHAnsi"/>
                <w:bCs w:val="0"/>
                <w:color w:val="000000" w:themeColor="text1"/>
                <w:sz w:val="20"/>
              </w:rPr>
              <w:t>220</w:t>
            </w:r>
          </w:p>
        </w:tc>
        <w:tc>
          <w:tcPr>
            <w:tcW w:w="1701" w:type="dxa"/>
            <w:tcBorders>
              <w:right w:val="single" w:sz="4" w:space="0" w:color="auto"/>
            </w:tcBorders>
            <w:shd w:val="clear" w:color="auto" w:fill="FFFFFF" w:themeFill="background1"/>
          </w:tcPr>
          <w:p w14:paraId="02FD0CF2"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245</w:t>
            </w:r>
          </w:p>
        </w:tc>
        <w:tc>
          <w:tcPr>
            <w:tcW w:w="2126" w:type="dxa"/>
            <w:tcBorders>
              <w:left w:val="single" w:sz="4" w:space="0" w:color="auto"/>
            </w:tcBorders>
            <w:shd w:val="clear" w:color="auto" w:fill="FFFFFF" w:themeFill="background1"/>
          </w:tcPr>
          <w:p w14:paraId="40E65F9A"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5B0B">
              <w:rPr>
                <w:rFonts w:asciiTheme="minorHAnsi" w:hAnsiTheme="minorHAnsi"/>
              </w:rPr>
              <w:t>4.8</w:t>
            </w:r>
          </w:p>
        </w:tc>
        <w:tc>
          <w:tcPr>
            <w:tcW w:w="2126" w:type="dxa"/>
            <w:tcBorders>
              <w:left w:val="single" w:sz="4" w:space="0" w:color="auto"/>
              <w:right w:val="single" w:sz="4" w:space="0" w:color="auto"/>
            </w:tcBorders>
            <w:shd w:val="clear" w:color="auto" w:fill="FFFFFF" w:themeFill="background1"/>
          </w:tcPr>
          <w:p w14:paraId="5107402B" w14:textId="3E6C9DDB" w:rsidR="00464C25" w:rsidRPr="002331B5" w:rsidRDefault="009E77A9"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3.9</w:t>
            </w:r>
          </w:p>
        </w:tc>
        <w:tc>
          <w:tcPr>
            <w:tcW w:w="1701" w:type="dxa"/>
            <w:tcBorders>
              <w:left w:val="single" w:sz="4" w:space="0" w:color="auto"/>
            </w:tcBorders>
            <w:shd w:val="clear" w:color="auto" w:fill="FFFFFF" w:themeFill="background1"/>
            <w:vAlign w:val="top"/>
          </w:tcPr>
          <w:p w14:paraId="60EE7FEC" w14:textId="4D8A6310" w:rsidR="00464C25" w:rsidRPr="00446EF2"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446EF2">
              <w:rPr>
                <w:rFonts w:asciiTheme="minorHAnsi" w:hAnsiTheme="minorHAnsi"/>
              </w:rPr>
              <w:t>2.55</w:t>
            </w:r>
          </w:p>
        </w:tc>
      </w:tr>
      <w:tr w:rsidR="002331B5" w:rsidRPr="00BF5F90" w14:paraId="142E375B" w14:textId="77777777" w:rsidTr="002331B5">
        <w:trPr>
          <w:cnfStyle w:val="000000010000" w:firstRow="0" w:lastRow="0" w:firstColumn="0" w:lastColumn="0" w:oddVBand="0" w:evenVBand="0" w:oddHBand="0" w:evenHBand="1"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shd w:val="clear" w:color="auto" w:fill="FFFFFF" w:themeFill="background1"/>
          </w:tcPr>
          <w:p w14:paraId="144885E7" w14:textId="77777777" w:rsidR="00464C25" w:rsidRPr="00AC5B0B" w:rsidRDefault="00464C25" w:rsidP="00AC5B0B">
            <w:pPr>
              <w:spacing w:after="60"/>
              <w:rPr>
                <w:rFonts w:asciiTheme="minorHAnsi" w:hAnsiTheme="minorHAnsi"/>
                <w:bCs w:val="0"/>
                <w:color w:val="000000" w:themeColor="text1"/>
                <w:sz w:val="20"/>
              </w:rPr>
            </w:pPr>
            <w:r w:rsidRPr="00AC5B0B">
              <w:rPr>
                <w:rFonts w:asciiTheme="minorHAnsi" w:hAnsiTheme="minorHAnsi"/>
                <w:bCs w:val="0"/>
                <w:color w:val="000000" w:themeColor="text1"/>
                <w:sz w:val="20"/>
              </w:rPr>
              <w:t>275</w:t>
            </w:r>
          </w:p>
        </w:tc>
        <w:tc>
          <w:tcPr>
            <w:tcW w:w="1701" w:type="dxa"/>
            <w:tcBorders>
              <w:right w:val="single" w:sz="4" w:space="0" w:color="auto"/>
            </w:tcBorders>
            <w:shd w:val="clear" w:color="auto" w:fill="FFFFFF" w:themeFill="background1"/>
          </w:tcPr>
          <w:p w14:paraId="3D45BCEB" w14:textId="77777777" w:rsidR="00464C25" w:rsidRPr="00AC5B0B"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Pr>
                <w:rFonts w:asciiTheme="minorHAnsi" w:hAnsiTheme="minorHAnsi"/>
              </w:rPr>
              <w:t>300</w:t>
            </w:r>
          </w:p>
        </w:tc>
        <w:tc>
          <w:tcPr>
            <w:tcW w:w="2126" w:type="dxa"/>
            <w:tcBorders>
              <w:left w:val="single" w:sz="4" w:space="0" w:color="auto"/>
            </w:tcBorders>
            <w:shd w:val="clear" w:color="auto" w:fill="FFFFFF" w:themeFill="background1"/>
          </w:tcPr>
          <w:p w14:paraId="376D6095" w14:textId="77777777" w:rsidR="00464C25" w:rsidRPr="00AC5B0B"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AC5B0B">
              <w:rPr>
                <w:rFonts w:asciiTheme="minorHAnsi" w:hAnsiTheme="minorHAnsi"/>
              </w:rPr>
              <w:t>4.8</w:t>
            </w:r>
          </w:p>
        </w:tc>
        <w:tc>
          <w:tcPr>
            <w:tcW w:w="2126" w:type="dxa"/>
            <w:tcBorders>
              <w:left w:val="single" w:sz="4" w:space="0" w:color="auto"/>
              <w:right w:val="single" w:sz="4" w:space="0" w:color="auto"/>
            </w:tcBorders>
            <w:shd w:val="clear" w:color="auto" w:fill="FFFFFF" w:themeFill="background1"/>
          </w:tcPr>
          <w:p w14:paraId="065F491D" w14:textId="264CEF6C" w:rsidR="00464C25" w:rsidRPr="002331B5" w:rsidRDefault="009E77A9"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Pr>
                <w:rFonts w:asciiTheme="minorHAnsi" w:hAnsiTheme="minorHAnsi"/>
              </w:rPr>
              <w:t>3.9</w:t>
            </w:r>
          </w:p>
        </w:tc>
        <w:tc>
          <w:tcPr>
            <w:tcW w:w="1701" w:type="dxa"/>
            <w:tcBorders>
              <w:left w:val="single" w:sz="4" w:space="0" w:color="auto"/>
            </w:tcBorders>
            <w:shd w:val="clear" w:color="auto" w:fill="FFFFFF" w:themeFill="background1"/>
            <w:vAlign w:val="top"/>
          </w:tcPr>
          <w:p w14:paraId="7A1F0C77" w14:textId="1E3585EB" w:rsidR="00464C25" w:rsidRPr="00446EF2" w:rsidRDefault="00464C25" w:rsidP="00AC5B0B">
            <w:pPr>
              <w:spacing w:after="60"/>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446EF2">
              <w:rPr>
                <w:rFonts w:asciiTheme="minorHAnsi" w:hAnsiTheme="minorHAnsi"/>
              </w:rPr>
              <w:t>2.55</w:t>
            </w:r>
          </w:p>
        </w:tc>
      </w:tr>
      <w:tr w:rsidR="002331B5" w:rsidRPr="00BF5F90" w14:paraId="25AF911D" w14:textId="77777777" w:rsidTr="002331B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auto"/>
            </w:tcBorders>
            <w:shd w:val="clear" w:color="auto" w:fill="FFFFFF" w:themeFill="background1"/>
          </w:tcPr>
          <w:p w14:paraId="4C0E56EE" w14:textId="77777777" w:rsidR="00464C25" w:rsidRPr="00AC5B0B" w:rsidRDefault="00464C25" w:rsidP="00AC5B0B">
            <w:pPr>
              <w:spacing w:after="60"/>
              <w:rPr>
                <w:rFonts w:asciiTheme="minorHAnsi" w:hAnsiTheme="minorHAnsi"/>
                <w:bCs w:val="0"/>
                <w:color w:val="000000" w:themeColor="text1"/>
                <w:sz w:val="20"/>
              </w:rPr>
            </w:pPr>
            <w:r w:rsidRPr="00AC5B0B">
              <w:rPr>
                <w:rFonts w:asciiTheme="minorHAnsi" w:hAnsiTheme="minorHAnsi"/>
                <w:bCs w:val="0"/>
                <w:color w:val="000000" w:themeColor="text1"/>
                <w:sz w:val="20"/>
              </w:rPr>
              <w:t>400</w:t>
            </w:r>
          </w:p>
        </w:tc>
        <w:tc>
          <w:tcPr>
            <w:tcW w:w="1701" w:type="dxa"/>
            <w:tcBorders>
              <w:right w:val="single" w:sz="4" w:space="0" w:color="auto"/>
            </w:tcBorders>
            <w:shd w:val="clear" w:color="auto" w:fill="FFFFFF" w:themeFill="background1"/>
          </w:tcPr>
          <w:p w14:paraId="5D29BD21"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420</w:t>
            </w:r>
          </w:p>
        </w:tc>
        <w:tc>
          <w:tcPr>
            <w:tcW w:w="2126" w:type="dxa"/>
            <w:tcBorders>
              <w:left w:val="single" w:sz="4" w:space="0" w:color="auto"/>
            </w:tcBorders>
            <w:shd w:val="clear" w:color="auto" w:fill="FFFFFF" w:themeFill="background1"/>
          </w:tcPr>
          <w:p w14:paraId="25497E92" w14:textId="77777777" w:rsidR="00464C25" w:rsidRPr="00AC5B0B"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5B0B">
              <w:rPr>
                <w:rFonts w:asciiTheme="minorHAnsi" w:hAnsiTheme="minorHAnsi"/>
              </w:rPr>
              <w:t>5.5</w:t>
            </w:r>
          </w:p>
        </w:tc>
        <w:tc>
          <w:tcPr>
            <w:tcW w:w="2126" w:type="dxa"/>
            <w:tcBorders>
              <w:left w:val="single" w:sz="4" w:space="0" w:color="auto"/>
              <w:right w:val="single" w:sz="4" w:space="0" w:color="auto"/>
            </w:tcBorders>
            <w:shd w:val="clear" w:color="auto" w:fill="FFFFFF" w:themeFill="background1"/>
          </w:tcPr>
          <w:p w14:paraId="485FF5E6" w14:textId="4EBF0640" w:rsidR="00464C25" w:rsidRPr="002331B5" w:rsidRDefault="009E77A9"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4.6</w:t>
            </w:r>
          </w:p>
        </w:tc>
        <w:tc>
          <w:tcPr>
            <w:tcW w:w="1701" w:type="dxa"/>
            <w:tcBorders>
              <w:left w:val="single" w:sz="4" w:space="0" w:color="auto"/>
            </w:tcBorders>
            <w:shd w:val="clear" w:color="auto" w:fill="FFFFFF" w:themeFill="background1"/>
            <w:vAlign w:val="top"/>
          </w:tcPr>
          <w:p w14:paraId="0F8969E1" w14:textId="10848E9E" w:rsidR="00464C25" w:rsidRPr="00446EF2" w:rsidRDefault="00464C25" w:rsidP="00AC5B0B">
            <w:pPr>
              <w:spacing w:after="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446EF2">
              <w:rPr>
                <w:rFonts w:asciiTheme="minorHAnsi" w:hAnsiTheme="minorHAnsi"/>
              </w:rPr>
              <w:t>2.55</w:t>
            </w:r>
          </w:p>
        </w:tc>
      </w:tr>
    </w:tbl>
    <w:p w14:paraId="5B5EDE19" w14:textId="77777777" w:rsidR="00464C25" w:rsidRDefault="00464C25" w:rsidP="00464C25"/>
    <w:p w14:paraId="1A38D7F3" w14:textId="57DED28C" w:rsidR="009E77A9" w:rsidRDefault="000200EC" w:rsidP="002331B5">
      <w:pPr>
        <w:pStyle w:val="NOTE"/>
        <w:spacing w:before="120" w:after="0" w:line="240" w:lineRule="auto"/>
        <w:ind w:left="851" w:hanging="851"/>
      </w:pPr>
      <w:r>
        <w:t>NOTE1:</w:t>
      </w:r>
      <w:r w:rsidR="006D643B">
        <w:tab/>
      </w:r>
      <w:r w:rsidR="009E77A9">
        <w:t>Persons should not allow any part of their body or any object to infringe this distance to exposed conductors  operated at high voltage.</w:t>
      </w:r>
    </w:p>
    <w:p w14:paraId="56246718" w14:textId="35511857" w:rsidR="00206E9B" w:rsidRDefault="006D643B" w:rsidP="002331B5">
      <w:pPr>
        <w:pStyle w:val="NOTE"/>
        <w:spacing w:before="120" w:after="0" w:line="240" w:lineRule="auto"/>
        <w:ind w:left="851" w:hanging="851"/>
      </w:pPr>
      <w:r>
        <w:t>NOTE 2</w:t>
      </w:r>
      <w:r>
        <w:tab/>
      </w:r>
      <w:r w:rsidR="00206E9B">
        <w:t xml:space="preserve">Design Clearance for Safety Vertical values deducted from personal reach of 2.25 m + </w:t>
      </w:r>
      <w:r w:rsidR="00206E9B" w:rsidRPr="00206E9B">
        <w:t>0.3 m + phase-to-earth clearances from BS EN 61939-1</w:t>
      </w:r>
      <w:r w:rsidR="00206E9B">
        <w:t>.</w:t>
      </w:r>
    </w:p>
    <w:p w14:paraId="19B51579" w14:textId="3F1430BC" w:rsidR="009E77A9" w:rsidRDefault="006D643B" w:rsidP="002331B5">
      <w:pPr>
        <w:pStyle w:val="NOTE"/>
        <w:spacing w:before="120" w:after="0" w:line="240" w:lineRule="auto"/>
        <w:ind w:left="851" w:hanging="851"/>
      </w:pPr>
      <w:r>
        <w:t>NOTE 3:</w:t>
      </w:r>
      <w:r>
        <w:tab/>
      </w:r>
      <w:r w:rsidR="009E77A9">
        <w:t>Design Clearance for Safety Horizontal values deduced from: 1.5 m + 0.3 m + phase-to-earth clearances from BS EN 61939-1.Where 1.5 m is the horizontal application factor (horizontal reach) as described in ENA TS 41-38.</w:t>
      </w:r>
    </w:p>
    <w:p w14:paraId="16D12125" w14:textId="4DCFA603" w:rsidR="009E77A9" w:rsidRDefault="006D643B" w:rsidP="002331B5">
      <w:pPr>
        <w:pStyle w:val="NOTE"/>
        <w:spacing w:before="120" w:after="0" w:line="240" w:lineRule="auto"/>
        <w:ind w:left="851" w:hanging="851"/>
      </w:pPr>
      <w:r>
        <w:t>NOTE4:</w:t>
      </w:r>
      <w:r>
        <w:tab/>
      </w:r>
      <w:r w:rsidR="009E77A9" w:rsidRPr="009E77A9">
        <w:t>When practicable the vertical design clearance should be applied in all direction</w:t>
      </w:r>
      <w:r w:rsidR="009E77A9">
        <w:t>s.</w:t>
      </w:r>
    </w:p>
    <w:p w14:paraId="30EDEDCF" w14:textId="22BBB5C4" w:rsidR="00CB3C18" w:rsidRDefault="006D643B" w:rsidP="002331B5">
      <w:pPr>
        <w:pStyle w:val="NOTE"/>
        <w:spacing w:before="120" w:after="0" w:line="240" w:lineRule="auto"/>
        <w:ind w:left="851" w:hanging="851"/>
      </w:pPr>
      <w:r>
        <w:t>NOTE 5:</w:t>
      </w:r>
      <w:r>
        <w:tab/>
      </w:r>
      <w:r w:rsidR="00CB3C18">
        <w:t xml:space="preserve">Distances for 220 kV systems based on 275 kV to align with TO Safety Distances. </w:t>
      </w:r>
    </w:p>
    <w:p w14:paraId="617B59BE" w14:textId="5A562BD2" w:rsidR="00464C25" w:rsidRDefault="006D643B" w:rsidP="002331B5">
      <w:pPr>
        <w:pStyle w:val="NOTE"/>
        <w:spacing w:before="120" w:after="0" w:line="240" w:lineRule="auto"/>
        <w:ind w:left="851" w:hanging="851"/>
      </w:pPr>
      <w:r>
        <w:t>NOTE 6:</w:t>
      </w:r>
      <w:r>
        <w:tab/>
      </w:r>
      <w:r w:rsidR="00464C25">
        <w:t>“Insulation height” is the lowest part of any insulation from ground level and is based on personal reach of 2.25 m plus  safety distance of 0.3 m (see Figure D.1 of ENA TS 41-38)</w:t>
      </w:r>
      <w:r w:rsidR="009E77A9">
        <w:t>.</w:t>
      </w:r>
      <w:r w:rsidR="00464C25">
        <w:t xml:space="preserve"> </w:t>
      </w:r>
    </w:p>
    <w:p w14:paraId="0651D3D9" w14:textId="77777777" w:rsidR="00CB3C18" w:rsidRDefault="00CB3C18" w:rsidP="002331B5">
      <w:pPr>
        <w:pStyle w:val="NOTE"/>
        <w:spacing w:before="0" w:after="60"/>
        <w:ind w:left="714"/>
      </w:pPr>
    </w:p>
    <w:bookmarkEnd w:id="448"/>
    <w:p w14:paraId="67349ECD" w14:textId="6827C9F0" w:rsidR="00EB6F95" w:rsidRDefault="00F231EF" w:rsidP="002331B5">
      <w:r>
        <w:t>6</w:t>
      </w:r>
      <w:r w:rsidR="000D57E9">
        <w:t>.2 Earthing</w:t>
      </w:r>
    </w:p>
    <w:p w14:paraId="7177E52E" w14:textId="61550D9C" w:rsidR="000D57E9" w:rsidRDefault="000D57E9" w:rsidP="00D445C2">
      <w:r>
        <w:t>A</w:t>
      </w:r>
      <w:r w:rsidRPr="00DB3AFB">
        <w:t xml:space="preserve">pparatus shall satisfy their specified functional performance requirements under the neutral earthing conditions given in </w:t>
      </w:r>
      <w:r>
        <w:fldChar w:fldCharType="begin"/>
      </w:r>
      <w:r>
        <w:instrText xml:space="preserve"> REF _Ref168327726 \h </w:instrText>
      </w:r>
      <w:r>
        <w:fldChar w:fldCharType="separate"/>
      </w:r>
      <w:ins w:id="454" w:author="Claire Goult (NESO)" w:date="2025-05-21T11:40:00Z" w16du:dateUtc="2025-05-21T10:40:00Z">
        <w:r w:rsidR="005E0650" w:rsidRPr="0058733B">
          <w:t xml:space="preserve">Table </w:t>
        </w:r>
        <w:r w:rsidR="005E0650">
          <w:rPr>
            <w:noProof/>
          </w:rPr>
          <w:t>7</w:t>
        </w:r>
      </w:ins>
      <w:del w:id="455" w:author="Claire Goult (NESO)" w:date="2025-05-21T11:40:00Z" w16du:dateUtc="2025-05-21T10:40:00Z">
        <w:r w:rsidR="00352B31" w:rsidRPr="0058733B" w:rsidDel="005E0650">
          <w:delText xml:space="preserve">Table </w:delText>
        </w:r>
        <w:r w:rsidR="00352B31" w:rsidDel="005E0650">
          <w:rPr>
            <w:noProof/>
          </w:rPr>
          <w:delText>7</w:delText>
        </w:r>
      </w:del>
      <w:r>
        <w:fldChar w:fldCharType="end"/>
      </w:r>
      <w:r w:rsidR="00A0641D">
        <w:t xml:space="preserve"> below:</w:t>
      </w:r>
    </w:p>
    <w:p w14:paraId="4EB2E410" w14:textId="79B04D6D" w:rsidR="000D57E9" w:rsidRPr="0058733B" w:rsidRDefault="000D57E9" w:rsidP="009442CD">
      <w:pPr>
        <w:pStyle w:val="Table"/>
        <w:rPr>
          <w:rFonts w:asciiTheme="minorHAnsi" w:hAnsiTheme="minorHAnsi"/>
        </w:rPr>
      </w:pPr>
      <w:bookmarkStart w:id="456" w:name="_Ref168327726"/>
      <w:bookmarkStart w:id="457" w:name="_Toc182821808"/>
      <w:bookmarkStart w:id="458" w:name="_Toc189225448"/>
      <w:r w:rsidRPr="0058733B">
        <w:rPr>
          <w:rFonts w:asciiTheme="minorHAnsi" w:hAnsiTheme="minorHAnsi"/>
        </w:rPr>
        <w:t xml:space="preserve">Table </w:t>
      </w:r>
      <w:r w:rsidRPr="0058733B">
        <w:rPr>
          <w:rFonts w:asciiTheme="minorHAnsi" w:hAnsiTheme="minorHAnsi"/>
        </w:rPr>
        <w:fldChar w:fldCharType="begin"/>
      </w:r>
      <w:r w:rsidRPr="0058733B">
        <w:rPr>
          <w:rFonts w:asciiTheme="minorHAnsi" w:hAnsiTheme="minorHAnsi"/>
        </w:rPr>
        <w:instrText xml:space="preserve"> SEQ Table \* ARABIC </w:instrText>
      </w:r>
      <w:r w:rsidRPr="0058733B">
        <w:rPr>
          <w:rFonts w:asciiTheme="minorHAnsi" w:hAnsiTheme="minorHAnsi"/>
        </w:rPr>
        <w:fldChar w:fldCharType="separate"/>
      </w:r>
      <w:r w:rsidR="005E0650">
        <w:rPr>
          <w:rFonts w:asciiTheme="minorHAnsi" w:hAnsiTheme="minorHAnsi"/>
          <w:noProof/>
        </w:rPr>
        <w:t>7</w:t>
      </w:r>
      <w:r w:rsidRPr="0058733B">
        <w:rPr>
          <w:rFonts w:asciiTheme="minorHAnsi" w:hAnsiTheme="minorHAnsi"/>
          <w:noProof/>
        </w:rPr>
        <w:fldChar w:fldCharType="end"/>
      </w:r>
      <w:bookmarkEnd w:id="456"/>
      <w:r w:rsidRPr="0058733B">
        <w:rPr>
          <w:rFonts w:asciiTheme="minorHAnsi" w:hAnsiTheme="minorHAnsi"/>
        </w:rPr>
        <w:t xml:space="preserve"> — Neutral Earthing Requirements</w:t>
      </w:r>
      <w:bookmarkEnd w:id="457"/>
      <w:bookmarkEnd w:id="458"/>
    </w:p>
    <w:tbl>
      <w:tblPr>
        <w:tblW w:w="7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405"/>
        <w:gridCol w:w="4562"/>
      </w:tblGrid>
      <w:tr w:rsidR="00CB3C18" w:rsidRPr="00DB3AFB" w14:paraId="392B46FA" w14:textId="77777777" w:rsidTr="002331B5">
        <w:trPr>
          <w:jc w:val="center"/>
        </w:trPr>
        <w:tc>
          <w:tcPr>
            <w:tcW w:w="1701" w:type="dxa"/>
            <w:shd w:val="clear" w:color="auto" w:fill="0A2F41" w:themeFill="accent1" w:themeFillShade="80"/>
            <w:vAlign w:val="center"/>
          </w:tcPr>
          <w:p w14:paraId="3FE42722" w14:textId="77777777" w:rsidR="000D57E9" w:rsidRPr="002331B5" w:rsidRDefault="000D57E9" w:rsidP="002331B5">
            <w:pPr>
              <w:spacing w:after="0"/>
              <w:jc w:val="center"/>
              <w:rPr>
                <w:b/>
                <w:bCs/>
                <w:color w:val="FFFFFF" w:themeColor="background1"/>
                <w:sz w:val="20"/>
                <w:szCs w:val="20"/>
              </w:rPr>
            </w:pPr>
            <w:r w:rsidRPr="002331B5">
              <w:rPr>
                <w:b/>
                <w:bCs/>
                <w:color w:val="FFFFFF" w:themeColor="background1"/>
                <w:sz w:val="20"/>
                <w:szCs w:val="20"/>
              </w:rPr>
              <w:t>System Voltage</w:t>
            </w:r>
          </w:p>
          <w:p w14:paraId="2EBE1DB7" w14:textId="2A2C0510" w:rsidR="000D57E9" w:rsidRPr="002331B5" w:rsidRDefault="00CB3C18" w:rsidP="002331B5">
            <w:pPr>
              <w:spacing w:after="0"/>
              <w:jc w:val="center"/>
              <w:rPr>
                <w:b/>
                <w:bCs/>
                <w:color w:val="FFFFFF" w:themeColor="background1"/>
                <w:sz w:val="20"/>
                <w:szCs w:val="20"/>
              </w:rPr>
            </w:pPr>
            <w:r>
              <w:rPr>
                <w:b/>
                <w:bCs/>
                <w:color w:val="FFFFFF" w:themeColor="background1"/>
                <w:sz w:val="20"/>
                <w:szCs w:val="20"/>
              </w:rPr>
              <w:t>(</w:t>
            </w:r>
            <w:r w:rsidR="000D57E9" w:rsidRPr="002331B5">
              <w:rPr>
                <w:b/>
                <w:bCs/>
                <w:color w:val="FFFFFF" w:themeColor="background1"/>
                <w:sz w:val="20"/>
                <w:szCs w:val="20"/>
              </w:rPr>
              <w:t>kV</w:t>
            </w:r>
            <w:r>
              <w:rPr>
                <w:b/>
                <w:bCs/>
                <w:color w:val="FFFFFF" w:themeColor="background1"/>
                <w:sz w:val="20"/>
                <w:szCs w:val="20"/>
              </w:rPr>
              <w:t>)</w:t>
            </w:r>
          </w:p>
        </w:tc>
        <w:tc>
          <w:tcPr>
            <w:tcW w:w="1405" w:type="dxa"/>
            <w:shd w:val="clear" w:color="auto" w:fill="0A2F41" w:themeFill="accent1" w:themeFillShade="80"/>
            <w:vAlign w:val="center"/>
          </w:tcPr>
          <w:p w14:paraId="4E86D191" w14:textId="77777777" w:rsidR="000D57E9" w:rsidRPr="002331B5" w:rsidRDefault="000D57E9" w:rsidP="002331B5">
            <w:pPr>
              <w:spacing w:after="0"/>
              <w:jc w:val="center"/>
              <w:rPr>
                <w:b/>
                <w:bCs/>
                <w:color w:val="FFFFFF" w:themeColor="background1"/>
                <w:sz w:val="20"/>
                <w:szCs w:val="20"/>
              </w:rPr>
            </w:pPr>
            <w:r w:rsidRPr="002331B5">
              <w:rPr>
                <w:b/>
                <w:bCs/>
                <w:color w:val="FFFFFF" w:themeColor="background1"/>
                <w:sz w:val="20"/>
                <w:szCs w:val="20"/>
              </w:rPr>
              <w:t>Maximum Earth Factor</w:t>
            </w:r>
          </w:p>
        </w:tc>
        <w:tc>
          <w:tcPr>
            <w:tcW w:w="4562" w:type="dxa"/>
            <w:shd w:val="clear" w:color="auto" w:fill="0A2F41" w:themeFill="accent1" w:themeFillShade="80"/>
            <w:vAlign w:val="center"/>
          </w:tcPr>
          <w:p w14:paraId="25228A95" w14:textId="77777777" w:rsidR="000D57E9" w:rsidRPr="002331B5" w:rsidRDefault="000D57E9" w:rsidP="002331B5">
            <w:pPr>
              <w:spacing w:after="0"/>
              <w:jc w:val="center"/>
              <w:rPr>
                <w:b/>
                <w:bCs/>
                <w:color w:val="FFFFFF" w:themeColor="background1"/>
                <w:sz w:val="20"/>
                <w:szCs w:val="20"/>
              </w:rPr>
            </w:pPr>
            <w:r w:rsidRPr="002331B5">
              <w:rPr>
                <w:b/>
                <w:bCs/>
                <w:color w:val="FFFFFF" w:themeColor="background1"/>
                <w:sz w:val="20"/>
                <w:szCs w:val="20"/>
              </w:rPr>
              <w:t>Type of Neutral Earthing</w:t>
            </w:r>
          </w:p>
        </w:tc>
      </w:tr>
      <w:tr w:rsidR="00741255" w:rsidRPr="00DB3AFB" w14:paraId="59786BE3" w14:textId="77777777" w:rsidTr="00741255">
        <w:trPr>
          <w:jc w:val="center"/>
        </w:trPr>
        <w:tc>
          <w:tcPr>
            <w:tcW w:w="1701" w:type="dxa"/>
            <w:shd w:val="clear" w:color="auto" w:fill="auto"/>
            <w:vAlign w:val="center"/>
          </w:tcPr>
          <w:p w14:paraId="4C4EBE49" w14:textId="77777777" w:rsidR="000D57E9" w:rsidRPr="002331B5" w:rsidRDefault="000D57E9" w:rsidP="002331B5">
            <w:pPr>
              <w:spacing w:after="60"/>
              <w:jc w:val="center"/>
              <w:rPr>
                <w:sz w:val="20"/>
                <w:szCs w:val="20"/>
              </w:rPr>
            </w:pPr>
            <w:r w:rsidRPr="002331B5">
              <w:rPr>
                <w:sz w:val="20"/>
                <w:szCs w:val="20"/>
              </w:rPr>
              <w:t>400</w:t>
            </w:r>
          </w:p>
        </w:tc>
        <w:tc>
          <w:tcPr>
            <w:tcW w:w="1405" w:type="dxa"/>
            <w:vAlign w:val="center"/>
          </w:tcPr>
          <w:p w14:paraId="03E6CBB8" w14:textId="77777777" w:rsidR="000D57E9" w:rsidRPr="002331B5" w:rsidRDefault="000D57E9" w:rsidP="002331B5">
            <w:pPr>
              <w:spacing w:after="60"/>
              <w:jc w:val="center"/>
              <w:rPr>
                <w:sz w:val="20"/>
                <w:szCs w:val="20"/>
              </w:rPr>
            </w:pPr>
            <w:r w:rsidRPr="002331B5">
              <w:rPr>
                <w:sz w:val="20"/>
                <w:szCs w:val="20"/>
              </w:rPr>
              <w:t>1.4</w:t>
            </w:r>
          </w:p>
        </w:tc>
        <w:tc>
          <w:tcPr>
            <w:tcW w:w="4562" w:type="dxa"/>
            <w:shd w:val="clear" w:color="auto" w:fill="auto"/>
            <w:vAlign w:val="center"/>
          </w:tcPr>
          <w:p w14:paraId="4821F31D" w14:textId="77777777" w:rsidR="000D57E9" w:rsidRPr="002331B5" w:rsidRDefault="000D57E9" w:rsidP="002331B5">
            <w:pPr>
              <w:spacing w:after="60"/>
              <w:jc w:val="center"/>
              <w:rPr>
                <w:sz w:val="20"/>
                <w:szCs w:val="20"/>
              </w:rPr>
            </w:pPr>
            <w:r w:rsidRPr="002331B5">
              <w:rPr>
                <w:sz w:val="20"/>
                <w:szCs w:val="20"/>
              </w:rPr>
              <w:t>Solid (Multiple Direct)</w:t>
            </w:r>
          </w:p>
        </w:tc>
      </w:tr>
      <w:tr w:rsidR="00741255" w:rsidRPr="00DB3AFB" w14:paraId="57707799" w14:textId="77777777" w:rsidTr="00741255">
        <w:trPr>
          <w:jc w:val="center"/>
        </w:trPr>
        <w:tc>
          <w:tcPr>
            <w:tcW w:w="1701" w:type="dxa"/>
            <w:shd w:val="clear" w:color="auto" w:fill="auto"/>
            <w:vAlign w:val="center"/>
          </w:tcPr>
          <w:p w14:paraId="7BCFC0D2" w14:textId="77777777" w:rsidR="000D57E9" w:rsidRPr="002331B5" w:rsidRDefault="000D57E9" w:rsidP="002331B5">
            <w:pPr>
              <w:spacing w:after="60"/>
              <w:jc w:val="center"/>
              <w:rPr>
                <w:sz w:val="20"/>
                <w:szCs w:val="20"/>
              </w:rPr>
            </w:pPr>
            <w:r w:rsidRPr="002331B5">
              <w:rPr>
                <w:sz w:val="20"/>
                <w:szCs w:val="20"/>
              </w:rPr>
              <w:t>275</w:t>
            </w:r>
          </w:p>
        </w:tc>
        <w:tc>
          <w:tcPr>
            <w:tcW w:w="1405" w:type="dxa"/>
            <w:vAlign w:val="center"/>
          </w:tcPr>
          <w:p w14:paraId="6C2544ED" w14:textId="77777777" w:rsidR="000D57E9" w:rsidRPr="002331B5" w:rsidRDefault="000D57E9" w:rsidP="002331B5">
            <w:pPr>
              <w:spacing w:after="60"/>
              <w:jc w:val="center"/>
              <w:rPr>
                <w:sz w:val="20"/>
                <w:szCs w:val="20"/>
              </w:rPr>
            </w:pPr>
            <w:r w:rsidRPr="002331B5">
              <w:rPr>
                <w:sz w:val="20"/>
                <w:szCs w:val="20"/>
              </w:rPr>
              <w:t>1.4</w:t>
            </w:r>
          </w:p>
        </w:tc>
        <w:tc>
          <w:tcPr>
            <w:tcW w:w="4562" w:type="dxa"/>
            <w:shd w:val="clear" w:color="auto" w:fill="auto"/>
            <w:vAlign w:val="center"/>
          </w:tcPr>
          <w:p w14:paraId="6CD2360D" w14:textId="77777777" w:rsidR="000D57E9" w:rsidRPr="002331B5" w:rsidRDefault="000D57E9" w:rsidP="002331B5">
            <w:pPr>
              <w:spacing w:after="60"/>
              <w:jc w:val="center"/>
              <w:rPr>
                <w:sz w:val="20"/>
                <w:szCs w:val="20"/>
              </w:rPr>
            </w:pPr>
            <w:r w:rsidRPr="002331B5">
              <w:rPr>
                <w:sz w:val="20"/>
                <w:szCs w:val="20"/>
              </w:rPr>
              <w:t>Solid (Multiple Direct)</w:t>
            </w:r>
          </w:p>
        </w:tc>
      </w:tr>
      <w:tr w:rsidR="00741255" w:rsidRPr="00DB3AFB" w14:paraId="5C99F0AB" w14:textId="77777777" w:rsidTr="00741255">
        <w:trPr>
          <w:jc w:val="center"/>
        </w:trPr>
        <w:tc>
          <w:tcPr>
            <w:tcW w:w="1701" w:type="dxa"/>
            <w:shd w:val="clear" w:color="auto" w:fill="auto"/>
            <w:vAlign w:val="center"/>
          </w:tcPr>
          <w:p w14:paraId="10A9118F" w14:textId="77777777" w:rsidR="000D57E9" w:rsidRPr="002331B5" w:rsidRDefault="000D57E9" w:rsidP="002331B5">
            <w:pPr>
              <w:spacing w:after="60"/>
              <w:jc w:val="center"/>
              <w:rPr>
                <w:sz w:val="20"/>
                <w:szCs w:val="20"/>
              </w:rPr>
            </w:pPr>
            <w:r w:rsidRPr="002331B5">
              <w:rPr>
                <w:sz w:val="20"/>
                <w:szCs w:val="20"/>
              </w:rPr>
              <w:t>220</w:t>
            </w:r>
          </w:p>
        </w:tc>
        <w:tc>
          <w:tcPr>
            <w:tcW w:w="1405" w:type="dxa"/>
            <w:vAlign w:val="center"/>
          </w:tcPr>
          <w:p w14:paraId="411360C8" w14:textId="77777777" w:rsidR="000D57E9" w:rsidRPr="002331B5" w:rsidRDefault="000D57E9" w:rsidP="002331B5">
            <w:pPr>
              <w:spacing w:after="60"/>
              <w:jc w:val="center"/>
              <w:rPr>
                <w:sz w:val="20"/>
                <w:szCs w:val="20"/>
              </w:rPr>
            </w:pPr>
            <w:r w:rsidRPr="002331B5">
              <w:rPr>
                <w:sz w:val="20"/>
                <w:szCs w:val="20"/>
              </w:rPr>
              <w:t>1.4</w:t>
            </w:r>
          </w:p>
        </w:tc>
        <w:tc>
          <w:tcPr>
            <w:tcW w:w="4562" w:type="dxa"/>
            <w:shd w:val="clear" w:color="auto" w:fill="auto"/>
            <w:vAlign w:val="center"/>
          </w:tcPr>
          <w:p w14:paraId="1F74BD96" w14:textId="77777777" w:rsidR="000D57E9" w:rsidRPr="002331B5" w:rsidRDefault="000D57E9" w:rsidP="002331B5">
            <w:pPr>
              <w:spacing w:after="60"/>
              <w:jc w:val="center"/>
              <w:rPr>
                <w:sz w:val="20"/>
                <w:szCs w:val="20"/>
              </w:rPr>
            </w:pPr>
            <w:r w:rsidRPr="002331B5">
              <w:rPr>
                <w:sz w:val="20"/>
                <w:szCs w:val="20"/>
              </w:rPr>
              <w:t>Solid (Multiple Direct)</w:t>
            </w:r>
          </w:p>
        </w:tc>
      </w:tr>
      <w:tr w:rsidR="00741255" w:rsidRPr="00DB3AFB" w14:paraId="1BEB26BC" w14:textId="77777777" w:rsidTr="00741255">
        <w:trPr>
          <w:jc w:val="center"/>
        </w:trPr>
        <w:tc>
          <w:tcPr>
            <w:tcW w:w="1701" w:type="dxa"/>
            <w:shd w:val="clear" w:color="auto" w:fill="auto"/>
            <w:vAlign w:val="center"/>
          </w:tcPr>
          <w:p w14:paraId="18B2AD69" w14:textId="77777777" w:rsidR="000D57E9" w:rsidRPr="002331B5" w:rsidRDefault="000D57E9" w:rsidP="002331B5">
            <w:pPr>
              <w:spacing w:after="60"/>
              <w:jc w:val="center"/>
              <w:rPr>
                <w:sz w:val="20"/>
                <w:szCs w:val="20"/>
              </w:rPr>
            </w:pPr>
            <w:r w:rsidRPr="002331B5">
              <w:rPr>
                <w:sz w:val="20"/>
                <w:szCs w:val="20"/>
              </w:rPr>
              <w:t>132</w:t>
            </w:r>
          </w:p>
        </w:tc>
        <w:tc>
          <w:tcPr>
            <w:tcW w:w="1405" w:type="dxa"/>
            <w:vAlign w:val="center"/>
          </w:tcPr>
          <w:p w14:paraId="19B34E18" w14:textId="77777777" w:rsidR="000D57E9" w:rsidRPr="002331B5" w:rsidRDefault="000D57E9" w:rsidP="002331B5">
            <w:pPr>
              <w:spacing w:after="60"/>
              <w:jc w:val="center"/>
              <w:rPr>
                <w:sz w:val="20"/>
                <w:szCs w:val="20"/>
              </w:rPr>
            </w:pPr>
            <w:r w:rsidRPr="002331B5">
              <w:rPr>
                <w:sz w:val="20"/>
                <w:szCs w:val="20"/>
              </w:rPr>
              <w:t>1.4</w:t>
            </w:r>
          </w:p>
        </w:tc>
        <w:tc>
          <w:tcPr>
            <w:tcW w:w="4562" w:type="dxa"/>
            <w:shd w:val="clear" w:color="auto" w:fill="auto"/>
            <w:vAlign w:val="center"/>
          </w:tcPr>
          <w:p w14:paraId="0EC7A3FF" w14:textId="77777777" w:rsidR="000D57E9" w:rsidRPr="002331B5" w:rsidRDefault="000D57E9" w:rsidP="002331B5">
            <w:pPr>
              <w:spacing w:after="60"/>
              <w:jc w:val="center"/>
              <w:rPr>
                <w:sz w:val="20"/>
                <w:szCs w:val="20"/>
              </w:rPr>
            </w:pPr>
            <w:r w:rsidRPr="002331B5">
              <w:rPr>
                <w:sz w:val="20"/>
                <w:szCs w:val="20"/>
              </w:rPr>
              <w:t>Solid (Multiple Direct)</w:t>
            </w:r>
          </w:p>
        </w:tc>
      </w:tr>
      <w:tr w:rsidR="00741255" w:rsidRPr="00DB3AFB" w14:paraId="60DC1B1F" w14:textId="77777777" w:rsidTr="00741255">
        <w:trPr>
          <w:jc w:val="center"/>
        </w:trPr>
        <w:tc>
          <w:tcPr>
            <w:tcW w:w="1701" w:type="dxa"/>
            <w:shd w:val="clear" w:color="auto" w:fill="auto"/>
            <w:vAlign w:val="center"/>
          </w:tcPr>
          <w:p w14:paraId="2739BD82" w14:textId="77777777" w:rsidR="000D57E9" w:rsidRPr="002331B5" w:rsidRDefault="000D57E9" w:rsidP="002331B5">
            <w:pPr>
              <w:spacing w:after="60"/>
              <w:jc w:val="center"/>
              <w:rPr>
                <w:sz w:val="20"/>
                <w:szCs w:val="20"/>
              </w:rPr>
            </w:pPr>
            <w:r w:rsidRPr="002331B5">
              <w:rPr>
                <w:sz w:val="20"/>
                <w:szCs w:val="20"/>
              </w:rPr>
              <w:t>66</w:t>
            </w:r>
          </w:p>
        </w:tc>
        <w:tc>
          <w:tcPr>
            <w:tcW w:w="1405" w:type="dxa"/>
            <w:vAlign w:val="center"/>
          </w:tcPr>
          <w:p w14:paraId="6D27FB71" w14:textId="77777777" w:rsidR="000D57E9" w:rsidRPr="002331B5" w:rsidRDefault="000D57E9" w:rsidP="002331B5">
            <w:pPr>
              <w:spacing w:after="60"/>
              <w:jc w:val="center"/>
              <w:rPr>
                <w:sz w:val="20"/>
                <w:szCs w:val="20"/>
              </w:rPr>
            </w:pPr>
            <w:r w:rsidRPr="002331B5">
              <w:rPr>
                <w:sz w:val="20"/>
                <w:szCs w:val="20"/>
              </w:rPr>
              <w:t>1.73</w:t>
            </w:r>
          </w:p>
        </w:tc>
        <w:tc>
          <w:tcPr>
            <w:tcW w:w="4562" w:type="dxa"/>
            <w:shd w:val="clear" w:color="auto" w:fill="auto"/>
            <w:vAlign w:val="center"/>
          </w:tcPr>
          <w:p w14:paraId="31E60860" w14:textId="77777777" w:rsidR="000D57E9" w:rsidRPr="002331B5" w:rsidRDefault="000D57E9" w:rsidP="002331B5">
            <w:pPr>
              <w:spacing w:after="60"/>
              <w:jc w:val="center"/>
              <w:rPr>
                <w:sz w:val="20"/>
                <w:szCs w:val="20"/>
              </w:rPr>
            </w:pPr>
            <w:r w:rsidRPr="002331B5">
              <w:rPr>
                <w:sz w:val="20"/>
                <w:szCs w:val="20"/>
              </w:rPr>
              <w:t>Impedance Earthing or via Earthing Transformer</w:t>
            </w:r>
          </w:p>
        </w:tc>
      </w:tr>
      <w:tr w:rsidR="00741255" w:rsidRPr="00DB3AFB" w14:paraId="10CB19BE" w14:textId="77777777" w:rsidTr="00741255">
        <w:trPr>
          <w:jc w:val="center"/>
        </w:trPr>
        <w:tc>
          <w:tcPr>
            <w:tcW w:w="1701" w:type="dxa"/>
            <w:shd w:val="clear" w:color="auto" w:fill="auto"/>
            <w:vAlign w:val="center"/>
          </w:tcPr>
          <w:p w14:paraId="770962B4" w14:textId="77777777" w:rsidR="000D57E9" w:rsidRPr="002331B5" w:rsidRDefault="000D57E9" w:rsidP="002331B5">
            <w:pPr>
              <w:spacing w:after="60"/>
              <w:jc w:val="center"/>
              <w:rPr>
                <w:sz w:val="20"/>
                <w:szCs w:val="20"/>
              </w:rPr>
            </w:pPr>
            <w:r w:rsidRPr="002331B5">
              <w:rPr>
                <w:sz w:val="20"/>
                <w:szCs w:val="20"/>
              </w:rPr>
              <w:t>33</w:t>
            </w:r>
          </w:p>
        </w:tc>
        <w:tc>
          <w:tcPr>
            <w:tcW w:w="1405" w:type="dxa"/>
            <w:vAlign w:val="center"/>
          </w:tcPr>
          <w:p w14:paraId="3E1C898E" w14:textId="77777777" w:rsidR="000D57E9" w:rsidRPr="002331B5" w:rsidRDefault="000D57E9" w:rsidP="002331B5">
            <w:pPr>
              <w:spacing w:after="60"/>
              <w:jc w:val="center"/>
              <w:rPr>
                <w:sz w:val="20"/>
                <w:szCs w:val="20"/>
                <w:highlight w:val="yellow"/>
              </w:rPr>
            </w:pPr>
            <w:r w:rsidRPr="002331B5">
              <w:rPr>
                <w:sz w:val="20"/>
                <w:szCs w:val="20"/>
              </w:rPr>
              <w:t>1.73</w:t>
            </w:r>
          </w:p>
        </w:tc>
        <w:tc>
          <w:tcPr>
            <w:tcW w:w="4562" w:type="dxa"/>
            <w:shd w:val="clear" w:color="auto" w:fill="auto"/>
            <w:vAlign w:val="center"/>
          </w:tcPr>
          <w:p w14:paraId="67D5D14B" w14:textId="77777777" w:rsidR="000D57E9" w:rsidRPr="002331B5" w:rsidRDefault="000D57E9" w:rsidP="002331B5">
            <w:pPr>
              <w:spacing w:after="60"/>
              <w:jc w:val="center"/>
              <w:rPr>
                <w:sz w:val="20"/>
                <w:szCs w:val="20"/>
                <w:highlight w:val="yellow"/>
              </w:rPr>
            </w:pPr>
            <w:r w:rsidRPr="002331B5">
              <w:rPr>
                <w:sz w:val="20"/>
                <w:szCs w:val="20"/>
              </w:rPr>
              <w:t>Impedance Earthing</w:t>
            </w:r>
          </w:p>
        </w:tc>
      </w:tr>
      <w:tr w:rsidR="00741255" w:rsidRPr="00DB3AFB" w14:paraId="1E0AA04D" w14:textId="77777777" w:rsidTr="00741255">
        <w:trPr>
          <w:jc w:val="center"/>
        </w:trPr>
        <w:tc>
          <w:tcPr>
            <w:tcW w:w="1701" w:type="dxa"/>
            <w:shd w:val="clear" w:color="auto" w:fill="auto"/>
            <w:vAlign w:val="center"/>
          </w:tcPr>
          <w:p w14:paraId="5AA74C4A" w14:textId="77777777" w:rsidR="000D57E9" w:rsidRPr="002331B5" w:rsidRDefault="000D57E9" w:rsidP="002331B5">
            <w:pPr>
              <w:spacing w:after="60"/>
              <w:jc w:val="center"/>
              <w:rPr>
                <w:sz w:val="20"/>
                <w:szCs w:val="20"/>
              </w:rPr>
            </w:pPr>
            <w:commentRangeStart w:id="459"/>
            <w:r w:rsidRPr="002331B5">
              <w:rPr>
                <w:sz w:val="20"/>
                <w:szCs w:val="20"/>
              </w:rPr>
              <w:t>11</w:t>
            </w:r>
            <w:commentRangeEnd w:id="459"/>
            <w:r w:rsidR="00446205">
              <w:rPr>
                <w:rStyle w:val="CommentReference"/>
                <w:rFonts w:ascii="Microsoft Sans Serif" w:eastAsiaTheme="minorEastAsia" w:hAnsi="Microsoft Sans Serif"/>
                <w:color w:val="000000" w:themeColor="text1"/>
                <w:kern w:val="0"/>
                <w14:ligatures w14:val="none"/>
              </w:rPr>
              <w:commentReference w:id="459"/>
            </w:r>
          </w:p>
        </w:tc>
        <w:tc>
          <w:tcPr>
            <w:tcW w:w="1405" w:type="dxa"/>
            <w:vAlign w:val="center"/>
          </w:tcPr>
          <w:p w14:paraId="5F268A8C" w14:textId="77777777" w:rsidR="000D57E9" w:rsidRPr="002331B5" w:rsidRDefault="000D57E9" w:rsidP="002331B5">
            <w:pPr>
              <w:spacing w:after="60"/>
              <w:jc w:val="center"/>
              <w:rPr>
                <w:sz w:val="20"/>
                <w:szCs w:val="20"/>
              </w:rPr>
            </w:pPr>
            <w:r w:rsidRPr="002331B5">
              <w:rPr>
                <w:sz w:val="20"/>
                <w:szCs w:val="20"/>
              </w:rPr>
              <w:t>1.9</w:t>
            </w:r>
          </w:p>
        </w:tc>
        <w:tc>
          <w:tcPr>
            <w:tcW w:w="4562" w:type="dxa"/>
            <w:shd w:val="clear" w:color="auto" w:fill="auto"/>
            <w:vAlign w:val="center"/>
          </w:tcPr>
          <w:p w14:paraId="649E0AA1" w14:textId="77777777" w:rsidR="000D57E9" w:rsidRPr="002331B5" w:rsidRDefault="000D57E9" w:rsidP="002331B5">
            <w:pPr>
              <w:spacing w:after="60"/>
              <w:jc w:val="center"/>
              <w:rPr>
                <w:sz w:val="20"/>
                <w:szCs w:val="20"/>
              </w:rPr>
            </w:pPr>
            <w:r w:rsidRPr="002331B5">
              <w:rPr>
                <w:sz w:val="20"/>
                <w:szCs w:val="20"/>
              </w:rPr>
              <w:t>Impedance Earthing or Direct</w:t>
            </w:r>
          </w:p>
        </w:tc>
      </w:tr>
    </w:tbl>
    <w:p w14:paraId="18B46D56" w14:textId="77777777" w:rsidR="000D57E9" w:rsidRPr="0058733B" w:rsidRDefault="000D57E9" w:rsidP="002331B5">
      <w:pPr>
        <w:pStyle w:val="NOTE"/>
        <w:ind w:firstLine="720"/>
        <w:rPr>
          <w:rFonts w:asciiTheme="minorHAnsi" w:hAnsiTheme="minorHAnsi"/>
        </w:rPr>
      </w:pPr>
      <w:r w:rsidRPr="0058733B">
        <w:rPr>
          <w:rFonts w:asciiTheme="minorHAnsi" w:hAnsiTheme="minorHAnsi"/>
        </w:rPr>
        <w:t>NOTE: Impedance Earthing is via resistor, reactor or Peterson coil (Arc Suppression coil).</w:t>
      </w:r>
    </w:p>
    <w:p w14:paraId="5CD33B08" w14:textId="6ACD4FD5" w:rsidR="000D57E9" w:rsidRDefault="000D57E9" w:rsidP="00E51852">
      <w:commentRangeStart w:id="460"/>
      <w:r w:rsidRPr="00DB3AFB">
        <w:lastRenderedPageBreak/>
        <w:t>System earthing varies according to voltage and location across the network and shall be defined as part of the BCA</w:t>
      </w:r>
      <w:commentRangeEnd w:id="460"/>
      <w:r w:rsidR="00446205">
        <w:rPr>
          <w:rStyle w:val="CommentReference"/>
          <w:rFonts w:ascii="Microsoft Sans Serif" w:eastAsiaTheme="minorEastAsia" w:hAnsi="Microsoft Sans Serif"/>
          <w:color w:val="000000" w:themeColor="text1"/>
          <w:kern w:val="0"/>
          <w14:ligatures w14:val="none"/>
        </w:rPr>
        <w:commentReference w:id="460"/>
      </w:r>
      <w:r w:rsidRPr="00DB3AFB">
        <w:t>.</w:t>
      </w:r>
      <w:r>
        <w:t xml:space="preserve"> </w:t>
      </w:r>
      <w:r w:rsidRPr="00DB3AFB">
        <w:t>The earthing design shall be in accordance with BS</w:t>
      </w:r>
      <w:r w:rsidR="00634B10">
        <w:t> </w:t>
      </w:r>
      <w:r w:rsidRPr="00DB3AFB">
        <w:t>EN</w:t>
      </w:r>
      <w:r w:rsidR="00634B10">
        <w:t> </w:t>
      </w:r>
      <w:r w:rsidRPr="00DB3AFB">
        <w:t>50522</w:t>
      </w:r>
      <w:r>
        <w:t xml:space="preserve">, </w:t>
      </w:r>
      <w:r w:rsidRPr="00F27CFD">
        <w:t>ENA</w:t>
      </w:r>
      <w:r w:rsidR="0058733B">
        <w:t> </w:t>
      </w:r>
      <w:r w:rsidRPr="00F27CFD">
        <w:t>EREC</w:t>
      </w:r>
      <w:r w:rsidR="00634B10">
        <w:t> </w:t>
      </w:r>
      <w:r w:rsidRPr="00F27CFD">
        <w:t>S36 and ENA TS 41-24 unless modified by other specific TO documents.</w:t>
      </w:r>
    </w:p>
    <w:p w14:paraId="2E8C83FD" w14:textId="77777777" w:rsidR="000D57E9" w:rsidRPr="00F27CFD" w:rsidRDefault="000D57E9" w:rsidP="00E51852">
      <w:r w:rsidRPr="00E937CA">
        <w:t>Earthing design including interfaces shall be discussed and agreed with the TO</w:t>
      </w:r>
      <w:r>
        <w:t>.</w:t>
      </w:r>
      <w:r w:rsidRPr="00E937CA">
        <w:t xml:space="preserve"> </w:t>
      </w:r>
    </w:p>
    <w:p w14:paraId="5FB051D5" w14:textId="77777777" w:rsidR="000D57E9" w:rsidRPr="00F27CFD" w:rsidRDefault="000D57E9" w:rsidP="00D519FF">
      <w:r w:rsidRPr="00571FDE">
        <w:t>The design of the earthing system shall comply with the safety criteria for the safety of personnel as laid down in ENA</w:t>
      </w:r>
      <w:r w:rsidRPr="00F27CFD">
        <w:t> TS 41-24. The User shall ensure the earthing modelling calculations are carried out to show that step and touch potentials are within the prescribed safety limits specified in ENA</w:t>
      </w:r>
      <w:r>
        <w:t> </w:t>
      </w:r>
      <w:r w:rsidRPr="00F27CFD">
        <w:t>TS</w:t>
      </w:r>
      <w:r>
        <w:t> </w:t>
      </w:r>
      <w:r w:rsidRPr="00F27CFD">
        <w:t>41-24.</w:t>
      </w:r>
    </w:p>
    <w:p w14:paraId="0A4038D1" w14:textId="77777777" w:rsidR="000D57E9" w:rsidRDefault="000D57E9" w:rsidP="00D519FF">
      <w:r w:rsidRPr="00F27CFD">
        <w:t xml:space="preserve">The current rating of earthing conductors and earthing electrodes shall be calculated based on the system design fault level of each location as recommended in </w:t>
      </w:r>
      <w:r w:rsidRPr="00571FDE">
        <w:t>ENA</w:t>
      </w:r>
      <w:r w:rsidRPr="00F27CFD">
        <w:t> TS 41-24.</w:t>
      </w:r>
    </w:p>
    <w:p w14:paraId="5CD054A2" w14:textId="77777777" w:rsidR="000D57E9" w:rsidRPr="00F27CFD" w:rsidRDefault="000D57E9" w:rsidP="00736CAB">
      <w:r>
        <w:t xml:space="preserve">Consideration shall be given to future network alterations and alternative running arrangements which may lead to a rise in site fault level. A margin should be added to allow for future changes without detailed assessment (e.g. typical 15 % increase, unless more accurate information is available). The User shall assess the rating of the earthing system in event of any increase in earth fault level and shall carry out any modifications as required to ensure that the rating of the earthing system is sufficient, and the safety criteria is met. </w:t>
      </w:r>
    </w:p>
    <w:p w14:paraId="3F4BB939" w14:textId="77777777" w:rsidR="000D57E9" w:rsidRPr="00E937CA" w:rsidRDefault="000D57E9" w:rsidP="00E51852">
      <w:r w:rsidRPr="00571FDE">
        <w:t>User and TO earthing systems should where reasonably practicable be designed to be safe in the absence of any (electrode) contribution from the other party’s system. Neither party should rely on the other’s earthing system unless regular maintenance/testing of both systems can be assured.</w:t>
      </w:r>
    </w:p>
    <w:p w14:paraId="570D8889" w14:textId="77777777" w:rsidR="000D57E9" w:rsidRPr="00E937CA" w:rsidRDefault="000D57E9" w:rsidP="00E51852">
      <w:r w:rsidRPr="00E937CA">
        <w:t xml:space="preserve">Where the User’s and the TO’s sites are on the same site, or are in close proximity, then a separate earthing system shall enclose each site/substation and these earthing systems shall be connected together by at least two fully rated conductors taking separate, secure routes. </w:t>
      </w:r>
    </w:p>
    <w:p w14:paraId="3D3BDEE4" w14:textId="43B57E33" w:rsidR="000D57E9" w:rsidRPr="00DB3AFB" w:rsidRDefault="000D57E9" w:rsidP="00E51852">
      <w:r>
        <w:t xml:space="preserve">Further information on cable earthing and bonding is given in Clause </w:t>
      </w:r>
      <w:r>
        <w:fldChar w:fldCharType="begin"/>
      </w:r>
      <w:r>
        <w:instrText xml:space="preserve"> REF _Ref171337674 \r \h </w:instrText>
      </w:r>
      <w:r>
        <w:fldChar w:fldCharType="separate"/>
      </w:r>
      <w:r w:rsidR="005E0650">
        <w:t>0</w:t>
      </w:r>
      <w:r>
        <w:fldChar w:fldCharType="end"/>
      </w:r>
      <w:r>
        <w:t>.</w:t>
      </w:r>
    </w:p>
    <w:p w14:paraId="3CE2929E" w14:textId="77777777" w:rsidR="000D57E9" w:rsidRDefault="000D57E9" w:rsidP="001902BF">
      <w:r w:rsidRPr="00E937CA">
        <w:t xml:space="preserve">The User shall also carry out a post installation resistance measurements and checks on the earthing system to verify the earthing system design and to prove the adequacy of the earthing system to protect personnel and equipment. These tests shall be confirmed with the TO and fully completed prior to first </w:t>
      </w:r>
      <w:commentRangeStart w:id="461"/>
      <w:commentRangeStart w:id="462"/>
      <w:r w:rsidRPr="00E937CA">
        <w:t>energisation</w:t>
      </w:r>
      <w:commentRangeEnd w:id="461"/>
      <w:r>
        <w:rPr>
          <w:rStyle w:val="CommentReference"/>
        </w:rPr>
        <w:commentReference w:id="461"/>
      </w:r>
      <w:commentRangeEnd w:id="462"/>
      <w:r>
        <w:rPr>
          <w:rStyle w:val="CommentReference"/>
        </w:rPr>
        <w:commentReference w:id="462"/>
      </w:r>
      <w:r w:rsidRPr="00E937CA">
        <w:t>.</w:t>
      </w:r>
    </w:p>
    <w:p w14:paraId="57E48B96" w14:textId="61598812" w:rsidR="00D5581D" w:rsidRDefault="002B67B9" w:rsidP="002B67B9">
      <w:pPr>
        <w:pStyle w:val="Heading2"/>
      </w:pPr>
      <w:bookmarkStart w:id="463" w:name="_Toc189225381"/>
      <w:r>
        <w:t xml:space="preserve">6.3 </w:t>
      </w:r>
      <w:r w:rsidR="000D57E9">
        <w:t>Interlocking</w:t>
      </w:r>
      <w:bookmarkEnd w:id="463"/>
    </w:p>
    <w:p w14:paraId="03123154" w14:textId="03B75912" w:rsidR="000D57E9" w:rsidRPr="00DB3AFB" w:rsidRDefault="000D57E9" w:rsidP="00565454">
      <w:r w:rsidRPr="00DB3AFB">
        <w:t xml:space="preserve">All types of interlocking schemes shall operate satisfactorily under the full range of environmental conditions specified for the associated primary </w:t>
      </w:r>
      <w:r>
        <w:t>Apparatus</w:t>
      </w:r>
      <w:r w:rsidRPr="00DB3AFB">
        <w:t>. All interlocking shall comply with the existing TO requirements.</w:t>
      </w:r>
    </w:p>
    <w:p w14:paraId="20C5F3D0" w14:textId="71551BF9" w:rsidR="000D57E9" w:rsidRPr="00DB3AFB" w:rsidRDefault="002B67B9" w:rsidP="000D57E9">
      <w:pPr>
        <w:pStyle w:val="Heading3"/>
      </w:pPr>
      <w:bookmarkStart w:id="464" w:name="_Toc189225382"/>
      <w:r>
        <w:t>6</w:t>
      </w:r>
      <w:r w:rsidR="000D57E9">
        <w:t xml:space="preserve">.3.1 </w:t>
      </w:r>
      <w:r w:rsidR="000727DF">
        <w:tab/>
      </w:r>
      <w:r w:rsidR="000D57E9" w:rsidRPr="00DB3AFB">
        <w:t xml:space="preserve">Interlocking </w:t>
      </w:r>
      <w:r w:rsidR="009D47EE">
        <w:t>S</w:t>
      </w:r>
      <w:r w:rsidR="000D57E9" w:rsidRPr="00DB3AFB">
        <w:t>witchgear</w:t>
      </w:r>
      <w:bookmarkEnd w:id="464"/>
    </w:p>
    <w:p w14:paraId="652742BC" w14:textId="77777777" w:rsidR="000D57E9" w:rsidRPr="00DB3AFB" w:rsidRDefault="000D57E9" w:rsidP="00952747">
      <w:r w:rsidRPr="00DB3AFB">
        <w:t>In substations where the TO is a joint occupier and/or has operational responsibility for switchgear then the interlocking shall also be designed with consideration of personnel safety.</w:t>
      </w:r>
    </w:p>
    <w:p w14:paraId="2E380DC6" w14:textId="2BE0BFE3" w:rsidR="000D57E9" w:rsidRPr="00DB3AFB" w:rsidRDefault="000D57E9" w:rsidP="00952747">
      <w:r w:rsidRPr="00DB3AFB">
        <w:t>Interlocking schemes shall cover the following conditions</w:t>
      </w:r>
      <w:r>
        <w:t>:</w:t>
      </w:r>
    </w:p>
    <w:p w14:paraId="377538DA" w14:textId="4F3639E8" w:rsidR="000D57E9" w:rsidRPr="00DB3AFB" w:rsidRDefault="000D57E9" w:rsidP="002331B5">
      <w:pPr>
        <w:pStyle w:val="ListParagraph"/>
        <w:numPr>
          <w:ilvl w:val="0"/>
          <w:numId w:val="13"/>
        </w:numPr>
        <w:spacing w:after="120" w:line="276" w:lineRule="auto"/>
        <w:contextualSpacing w:val="0"/>
      </w:pPr>
      <w:r>
        <w:t>i</w:t>
      </w:r>
      <w:r w:rsidRPr="00DB3AFB">
        <w:t xml:space="preserve">nterlocking between circuit-breakers and disconnectors to ensure disconnectors do not operate outside their rating </w:t>
      </w:r>
      <w:r>
        <w:t>(</w:t>
      </w:r>
      <w:r w:rsidRPr="00DB3AFB">
        <w:t>i.e. make or break load currents</w:t>
      </w:r>
      <w:r>
        <w:t>)</w:t>
      </w:r>
      <w:r w:rsidR="00634B10">
        <w:t>;</w:t>
      </w:r>
    </w:p>
    <w:p w14:paraId="2712C775" w14:textId="4F6247F3" w:rsidR="000D57E9" w:rsidRPr="00DB3AFB" w:rsidRDefault="000D57E9" w:rsidP="002331B5">
      <w:pPr>
        <w:pStyle w:val="ListParagraph"/>
        <w:numPr>
          <w:ilvl w:val="0"/>
          <w:numId w:val="13"/>
        </w:numPr>
        <w:spacing w:after="120" w:line="276" w:lineRule="auto"/>
        <w:contextualSpacing w:val="0"/>
      </w:pPr>
      <w:r>
        <w:lastRenderedPageBreak/>
        <w:t>i</w:t>
      </w:r>
      <w:r w:rsidRPr="00DB3AFB">
        <w:t>nterlocking between disconnectors and earthing switches to ensure that earthing switches cannot be closed on to a locally energised circuit and cannot be energised, when closed, by operation of disconnectors</w:t>
      </w:r>
      <w:r w:rsidR="00634B10">
        <w:t>;</w:t>
      </w:r>
    </w:p>
    <w:p w14:paraId="167A9931" w14:textId="54DEF088" w:rsidR="000D57E9" w:rsidRPr="00DB3AFB" w:rsidRDefault="000D57E9" w:rsidP="002331B5">
      <w:pPr>
        <w:pStyle w:val="ListParagraph"/>
        <w:numPr>
          <w:ilvl w:val="0"/>
          <w:numId w:val="13"/>
        </w:numPr>
        <w:spacing w:after="120" w:line="276" w:lineRule="auto"/>
        <w:contextualSpacing w:val="0"/>
      </w:pPr>
      <w:r>
        <w:t>i</w:t>
      </w:r>
      <w:r w:rsidRPr="00DB3AFB">
        <w:t xml:space="preserve">nterlocking between disconnectors and adjacent earthing switches to permit operation of the disconnector when earthing switches are closed on both sides of the disconnector. Such interlocking is not required for </w:t>
      </w:r>
      <w:r>
        <w:t>Apparatus below</w:t>
      </w:r>
      <w:r w:rsidRPr="00DB3AFB">
        <w:t xml:space="preserve"> 145</w:t>
      </w:r>
      <w:r>
        <w:t> </w:t>
      </w:r>
      <w:r w:rsidRPr="00DB3AFB">
        <w:t>k</w:t>
      </w:r>
      <w:r>
        <w:t>V</w:t>
      </w:r>
      <w:r w:rsidR="00634B10">
        <w:t>;</w:t>
      </w:r>
    </w:p>
    <w:p w14:paraId="78539D6D" w14:textId="31A344D9" w:rsidR="000D57E9" w:rsidRPr="00DB3AFB" w:rsidRDefault="000D57E9" w:rsidP="002331B5">
      <w:pPr>
        <w:pStyle w:val="ListParagraph"/>
        <w:numPr>
          <w:ilvl w:val="0"/>
          <w:numId w:val="13"/>
        </w:numPr>
        <w:spacing w:after="120" w:line="276" w:lineRule="auto"/>
        <w:contextualSpacing w:val="0"/>
      </w:pPr>
      <w:r>
        <w:t>t</w:t>
      </w:r>
      <w:r w:rsidRPr="00DB3AFB">
        <w:t>o ensure correct sequence of on load busbar transfer switching operations at multiple busbar substations</w:t>
      </w:r>
      <w:r w:rsidR="00634B10">
        <w:t>;</w:t>
      </w:r>
    </w:p>
    <w:p w14:paraId="3ACB5A61" w14:textId="75C918D7" w:rsidR="000D57E9" w:rsidRPr="00DB3AFB" w:rsidRDefault="000D57E9" w:rsidP="002331B5">
      <w:pPr>
        <w:pStyle w:val="ListParagraph"/>
        <w:numPr>
          <w:ilvl w:val="0"/>
          <w:numId w:val="13"/>
        </w:numPr>
        <w:spacing w:after="120" w:line="276" w:lineRule="auto"/>
        <w:contextualSpacing w:val="0"/>
      </w:pPr>
      <w:r>
        <w:t>t</w:t>
      </w:r>
      <w:r w:rsidRPr="00DB3AFB">
        <w:t xml:space="preserve">o ensure that a bus-coupler or bus-section circuit-breaker is only closed with its associated disconnectors are both open or </w:t>
      </w:r>
      <w:r>
        <w:t xml:space="preserve">alternatively, are </w:t>
      </w:r>
      <w:r w:rsidRPr="00DB3AFB">
        <w:t>both closed</w:t>
      </w:r>
      <w:r w:rsidR="00634B10">
        <w:t>;</w:t>
      </w:r>
    </w:p>
    <w:p w14:paraId="265717C7" w14:textId="4C4B338F" w:rsidR="000D57E9" w:rsidRPr="00DB3AFB" w:rsidRDefault="000D57E9" w:rsidP="002331B5">
      <w:pPr>
        <w:pStyle w:val="ListParagraph"/>
        <w:numPr>
          <w:ilvl w:val="0"/>
          <w:numId w:val="13"/>
        </w:numPr>
        <w:spacing w:after="120" w:line="276" w:lineRule="auto"/>
        <w:contextualSpacing w:val="0"/>
      </w:pPr>
      <w:r>
        <w:t>f</w:t>
      </w:r>
      <w:r w:rsidRPr="00DB3AFB">
        <w:t xml:space="preserve">or </w:t>
      </w:r>
      <w:r>
        <w:t>Apparatus</w:t>
      </w:r>
      <w:r w:rsidRPr="00DB3AFB">
        <w:t xml:space="preserve"> at sites where the TO is the Occupier, to restrict access to areas of the substation where safety clearances may be infringed unless appropriate safety measures, such as isolation and earthing, have been taken</w:t>
      </w:r>
      <w:r w:rsidR="00634B10">
        <w:t>.</w:t>
      </w:r>
    </w:p>
    <w:p w14:paraId="7637ED47" w14:textId="36F74380" w:rsidR="000D57E9" w:rsidRPr="00DB3AFB" w:rsidRDefault="000D57E9" w:rsidP="0053333A">
      <w:r w:rsidRPr="00DB3AFB">
        <w:t xml:space="preserve">The correct interlocking status shall be confirmed automatically on initiation of an operation from any control position or from auto-switching or sequential-isolation equipment. </w:t>
      </w:r>
    </w:p>
    <w:p w14:paraId="5A96C1A4" w14:textId="77777777" w:rsidR="000D57E9" w:rsidRPr="00DB3AFB" w:rsidRDefault="000D57E9" w:rsidP="0053333A">
      <w:r w:rsidRPr="00DB3AFB">
        <w:t xml:space="preserve">The interlocking of switching sequences involving manually operated switchgear may be by electrical or mechanical means.  The interlocking shall be designed such that the correct interlocking status must be confirmed immediately before an operation. </w:t>
      </w:r>
    </w:p>
    <w:p w14:paraId="648F8C5D" w14:textId="77777777" w:rsidR="000D57E9" w:rsidRPr="00DB3AFB" w:rsidRDefault="000D57E9" w:rsidP="0053333A">
      <w:r w:rsidRPr="00DB3AFB">
        <w:t xml:space="preserve">Interlocking systems shall, where reasonably practicable, be fail-safe.  They shall not be defeated without the use of tools, clip leads etc. or a purpose designed override facility. </w:t>
      </w:r>
    </w:p>
    <w:p w14:paraId="7208B92D" w14:textId="56C5FD97" w:rsidR="000D57E9" w:rsidRPr="00DB3AFB" w:rsidRDefault="000D57E9" w:rsidP="0053333A">
      <w:r>
        <w:t>In some designs of GIS</w:t>
      </w:r>
      <w:r w:rsidR="00F921A7">
        <w:t>,</w:t>
      </w:r>
      <w:r>
        <w:t xml:space="preserve"> manufacturers may provide an i</w:t>
      </w:r>
      <w:commentRangeStart w:id="465"/>
      <w:commentRangeStart w:id="466"/>
      <w:r w:rsidRPr="00DB3AFB">
        <w:t>nterlock override facility</w:t>
      </w:r>
      <w:r>
        <w:t xml:space="preserve"> used during commissioning etc. This </w:t>
      </w:r>
      <w:r w:rsidRPr="00DB3AFB">
        <w:t>shall be lockable with a padlock.</w:t>
      </w:r>
      <w:commentRangeEnd w:id="465"/>
      <w:r>
        <w:rPr>
          <w:rStyle w:val="CommentReference"/>
        </w:rPr>
        <w:commentReference w:id="465"/>
      </w:r>
      <w:commentRangeEnd w:id="466"/>
      <w:r>
        <w:rPr>
          <w:rStyle w:val="CommentReference"/>
        </w:rPr>
        <w:commentReference w:id="466"/>
      </w:r>
      <w:r>
        <w:t xml:space="preserve"> Interlock override facilities shall not be provided in AIS Apparatus.</w:t>
      </w:r>
    </w:p>
    <w:p w14:paraId="53B4FB0B" w14:textId="19D3ED0C" w:rsidR="000D57E9" w:rsidRPr="00DB3AFB" w:rsidRDefault="000D57E9" w:rsidP="0053333A">
      <w:r w:rsidRPr="00DB3AFB">
        <w:t>Partial interlocking of earthing switches at circuit-entries to the substation is acceptable where it is not reasonably practicable to extend the interlocking to the remote end disconnectors. Any partially interlocked earthing switch shall be provided with a warning label stating</w:t>
      </w:r>
      <w:r w:rsidR="00634B10">
        <w:t>,</w:t>
      </w:r>
      <w:r w:rsidRPr="00DB3AFB">
        <w:t xml:space="preserve"> </w:t>
      </w:r>
      <w:r w:rsidR="00634B10">
        <w:t>“</w:t>
      </w:r>
      <w:r w:rsidRPr="00DB3AFB">
        <w:t>W</w:t>
      </w:r>
      <w:r>
        <w:t>arning: This Earthing Switch is not fully interlocked.”</w:t>
      </w:r>
    </w:p>
    <w:p w14:paraId="610FAD09" w14:textId="21ED51BB" w:rsidR="000D57E9" w:rsidRPr="00DB3AFB" w:rsidRDefault="000D57E9" w:rsidP="0053333A">
      <w:r w:rsidRPr="00DB3AFB">
        <w:t>Interlocking shall be effective for switching and operating sequences when they are being followed in either direction (</w:t>
      </w:r>
      <w:r>
        <w:t>e.g.</w:t>
      </w:r>
      <w:r w:rsidRPr="00DB3AFB">
        <w:t xml:space="preserve"> if an earthing switch must be closed before an access gate can be opened</w:t>
      </w:r>
      <w:r w:rsidR="00634B10">
        <w:t>,</w:t>
      </w:r>
      <w:r w:rsidRPr="00DB3AFB">
        <w:t xml:space="preserve"> then the gate must be secured closed before the earthing switch can be opened).</w:t>
      </w:r>
    </w:p>
    <w:p w14:paraId="316E1C85" w14:textId="77777777" w:rsidR="000D57E9" w:rsidRPr="00DB3AFB" w:rsidRDefault="000D57E9" w:rsidP="0053333A">
      <w:r w:rsidRPr="00DB3AFB">
        <w:t>Interlocking schemes shall, where reasonably practicable, provide the maximum operational flexibility and shall not unnecessarily impose fixed operating sequences.</w:t>
      </w:r>
    </w:p>
    <w:p w14:paraId="6848E385" w14:textId="77777777" w:rsidR="000D57E9" w:rsidRPr="00DB3AFB" w:rsidRDefault="000D57E9" w:rsidP="0053333A">
      <w:r w:rsidRPr="00DB3AFB">
        <w:t xml:space="preserve">Where an interlocking scheme is being supplied for an extension to an existing substation at the same operating voltage then, unless otherwise agreed by the TO, the interlocking philosophy shall match that </w:t>
      </w:r>
      <w:r>
        <w:t xml:space="preserve">of the </w:t>
      </w:r>
      <w:r w:rsidRPr="00DB3AFB">
        <w:t>existing</w:t>
      </w:r>
      <w:r>
        <w:t xml:space="preserve"> substation</w:t>
      </w:r>
      <w:r w:rsidRPr="00DB3AFB">
        <w:t>.</w:t>
      </w:r>
    </w:p>
    <w:p w14:paraId="4F4D50EA" w14:textId="77777777" w:rsidR="000D57E9" w:rsidRPr="00DB3AFB" w:rsidRDefault="000D57E9" w:rsidP="0053333A">
      <w:r w:rsidRPr="00DB3AFB">
        <w:t xml:space="preserve">Interlocking for a substation extension shall be fully interfaced with the existing interlocking scheme to achieve the functional requirements specified in this document. </w:t>
      </w:r>
    </w:p>
    <w:p w14:paraId="6425F48D" w14:textId="7239A605" w:rsidR="000D57E9" w:rsidRPr="00DB3AFB" w:rsidRDefault="000D57E9" w:rsidP="0053333A">
      <w:r w:rsidRPr="00DB3AFB">
        <w:t xml:space="preserve">Interlocking may, in certain circumstances, have to be by-passed by auto-reclose schemes. </w:t>
      </w:r>
    </w:p>
    <w:p w14:paraId="1F23B35F" w14:textId="71E5D36F" w:rsidR="000D57E9" w:rsidRPr="00DB3AFB" w:rsidRDefault="002B67B9" w:rsidP="000D57E9">
      <w:pPr>
        <w:pStyle w:val="Heading3"/>
      </w:pPr>
      <w:bookmarkStart w:id="467" w:name="_Toc189225383"/>
      <w:r>
        <w:lastRenderedPageBreak/>
        <w:t>6</w:t>
      </w:r>
      <w:r w:rsidR="000D57E9">
        <w:t>.3.2</w:t>
      </w:r>
      <w:r w:rsidR="00981152">
        <w:tab/>
      </w:r>
      <w:r w:rsidR="000D57E9" w:rsidRPr="00DB3AFB">
        <w:t xml:space="preserve">Interlocking </w:t>
      </w:r>
      <w:r w:rsidR="009D47EE">
        <w:t>P</w:t>
      </w:r>
      <w:r w:rsidR="000D57E9" w:rsidRPr="00DB3AFB">
        <w:t>rotection</w:t>
      </w:r>
      <w:bookmarkEnd w:id="467"/>
    </w:p>
    <w:p w14:paraId="37A4F770" w14:textId="77777777" w:rsidR="000D57E9" w:rsidRPr="00DB3AFB" w:rsidRDefault="000D57E9" w:rsidP="00565454">
      <w:r w:rsidRPr="00DB3AFB">
        <w:t>Any interlocking signalling scheme shall provide the following key facilities</w:t>
      </w:r>
      <w:r>
        <w:t>.</w:t>
      </w:r>
    </w:p>
    <w:p w14:paraId="4EB558CE" w14:textId="10F657CF" w:rsidR="000D57E9" w:rsidRPr="00DB3AFB" w:rsidRDefault="000D57E9" w:rsidP="002331B5">
      <w:pPr>
        <w:pStyle w:val="ListParagraph"/>
        <w:numPr>
          <w:ilvl w:val="0"/>
          <w:numId w:val="14"/>
        </w:numPr>
        <w:spacing w:after="120" w:line="276" w:lineRule="auto"/>
        <w:contextualSpacing w:val="0"/>
      </w:pPr>
      <w:r>
        <w:t>t</w:t>
      </w:r>
      <w:r w:rsidRPr="00DB3AFB">
        <w:t>he fibre optic link shall be supervised</w:t>
      </w:r>
      <w:r w:rsidR="00634B10">
        <w:t>;</w:t>
      </w:r>
    </w:p>
    <w:p w14:paraId="1E1CBDDD" w14:textId="0EB91423" w:rsidR="000D57E9" w:rsidRPr="00DB3AFB" w:rsidRDefault="000D57E9" w:rsidP="002331B5">
      <w:pPr>
        <w:pStyle w:val="ListParagraph"/>
        <w:numPr>
          <w:ilvl w:val="0"/>
          <w:numId w:val="14"/>
        </w:numPr>
        <w:spacing w:after="120" w:line="276" w:lineRule="auto"/>
        <w:contextualSpacing w:val="0"/>
      </w:pPr>
      <w:r>
        <w:t>t</w:t>
      </w:r>
      <w:r w:rsidRPr="00DB3AFB">
        <w:t>he IED used to facilitate the interlocking signalling scheme shall have self-checking facilities to indicate IED health</w:t>
      </w:r>
      <w:r w:rsidR="00634B10">
        <w:t>;</w:t>
      </w:r>
    </w:p>
    <w:p w14:paraId="4FAC97C2" w14:textId="3A549F11" w:rsidR="000D57E9" w:rsidRPr="00DB3AFB" w:rsidRDefault="000D57E9" w:rsidP="002331B5">
      <w:pPr>
        <w:pStyle w:val="ListParagraph"/>
        <w:numPr>
          <w:ilvl w:val="0"/>
          <w:numId w:val="14"/>
        </w:numPr>
        <w:spacing w:after="120" w:line="276" w:lineRule="auto"/>
        <w:contextualSpacing w:val="0"/>
      </w:pPr>
      <w:r>
        <w:t>a</w:t>
      </w:r>
      <w:r w:rsidRPr="00DB3AFB">
        <w:t>ll disconnector and earth switch position information shall be double point connected for additional signalling security</w:t>
      </w:r>
      <w:r>
        <w:t>,</w:t>
      </w:r>
      <w:r w:rsidRPr="00DB3AFB">
        <w:t xml:space="preserve"> i.e. both open and closed contacts shall be used</w:t>
      </w:r>
      <w:r w:rsidR="00634B10">
        <w:t>;</w:t>
      </w:r>
    </w:p>
    <w:p w14:paraId="2B46CA77" w14:textId="1FA8CF9C" w:rsidR="000D57E9" w:rsidRPr="00DB3AFB" w:rsidRDefault="000D57E9" w:rsidP="002331B5">
      <w:pPr>
        <w:pStyle w:val="ListParagraph"/>
        <w:numPr>
          <w:ilvl w:val="0"/>
          <w:numId w:val="14"/>
        </w:numPr>
        <w:spacing w:after="120" w:line="276" w:lineRule="auto"/>
        <w:contextualSpacing w:val="0"/>
      </w:pPr>
      <w:r>
        <w:t>t</w:t>
      </w:r>
      <w:r w:rsidRPr="00DB3AFB">
        <w:t xml:space="preserve">he TO’s IED shall pass the position of the circuit disconnector and circuit earth switch to </w:t>
      </w:r>
      <w:r>
        <w:t>t</w:t>
      </w:r>
      <w:r w:rsidRPr="00DB3AFB">
        <w:t>he User’s IED to provide position information for The User’s interlocking system</w:t>
      </w:r>
      <w:r w:rsidR="00634B10">
        <w:t>;</w:t>
      </w:r>
    </w:p>
    <w:p w14:paraId="55D1FAAA" w14:textId="42B9697D" w:rsidR="000D57E9" w:rsidRPr="00DB3AFB" w:rsidRDefault="000D57E9" w:rsidP="002331B5">
      <w:pPr>
        <w:pStyle w:val="ListParagraph"/>
        <w:numPr>
          <w:ilvl w:val="0"/>
          <w:numId w:val="14"/>
        </w:numPr>
        <w:spacing w:after="120" w:line="276" w:lineRule="auto"/>
        <w:contextualSpacing w:val="0"/>
      </w:pPr>
      <w:r>
        <w:t>t</w:t>
      </w:r>
      <w:r w:rsidRPr="00DB3AFB">
        <w:t xml:space="preserve">he User’s IED shall pass the position of the circuit disconnector and circuit earth switch to </w:t>
      </w:r>
      <w:r>
        <w:t>t</w:t>
      </w:r>
      <w:r w:rsidRPr="00DB3AFB">
        <w:t xml:space="preserve">he TO’s IED to provide position information for </w:t>
      </w:r>
      <w:r>
        <w:t>t</w:t>
      </w:r>
      <w:r w:rsidRPr="00DB3AFB">
        <w:t>he TO’s interlocking system</w:t>
      </w:r>
      <w:r w:rsidR="00634B10">
        <w:t>;</w:t>
      </w:r>
    </w:p>
    <w:p w14:paraId="738A37E0" w14:textId="014D7A6E" w:rsidR="000D57E9" w:rsidRPr="00DB3AFB" w:rsidRDefault="000D57E9" w:rsidP="002331B5">
      <w:pPr>
        <w:pStyle w:val="ListParagraph"/>
        <w:numPr>
          <w:ilvl w:val="0"/>
          <w:numId w:val="14"/>
        </w:numPr>
        <w:spacing w:after="120" w:line="276" w:lineRule="auto"/>
        <w:contextualSpacing w:val="0"/>
      </w:pPr>
      <w:r>
        <w:t>i</w:t>
      </w:r>
      <w:r w:rsidRPr="00DB3AFB">
        <w:t>n the event that the fibre optic link fails, or if either IED fails, or if the</w:t>
      </w:r>
      <w:r>
        <w:t xml:space="preserve">re is some discrepancy in </w:t>
      </w:r>
      <w:r w:rsidRPr="00DB3AFB">
        <w:t>switchgear status</w:t>
      </w:r>
      <w:commentRangeStart w:id="468"/>
      <w:commentRangeStart w:id="469"/>
      <w:commentRangeStart w:id="470"/>
      <w:commentRangeEnd w:id="468"/>
      <w:r>
        <w:rPr>
          <w:rStyle w:val="CommentReference"/>
        </w:rPr>
        <w:commentReference w:id="468"/>
      </w:r>
      <w:commentRangeEnd w:id="469"/>
      <w:r>
        <w:rPr>
          <w:rStyle w:val="CommentReference"/>
        </w:rPr>
        <w:commentReference w:id="469"/>
      </w:r>
      <w:commentRangeEnd w:id="470"/>
      <w:r>
        <w:rPr>
          <w:rStyle w:val="CommentReference"/>
        </w:rPr>
        <w:commentReference w:id="470"/>
      </w:r>
      <w:r w:rsidRPr="00DB3AFB">
        <w:t>, the scheme shall indicate failure at both ends.</w:t>
      </w:r>
    </w:p>
    <w:p w14:paraId="188E90B3" w14:textId="77777777" w:rsidR="000D57E9" w:rsidRDefault="000D57E9" w:rsidP="006F64FD">
      <w:r w:rsidRPr="00DB3AFB">
        <w:t>There is no requirement for the interlocking signalling scheme to be duplicated, and in the event of scheme failure, both the TO and the User shall revert to process based interlocking between sites.</w:t>
      </w:r>
    </w:p>
    <w:p w14:paraId="531CB0CE" w14:textId="2594CDCB" w:rsidR="000D57E9" w:rsidRPr="00DB3AFB" w:rsidRDefault="002B67B9" w:rsidP="009112DA">
      <w:pPr>
        <w:pStyle w:val="Heading2"/>
      </w:pPr>
      <w:bookmarkStart w:id="471" w:name="_Toc182821746"/>
      <w:bookmarkStart w:id="472" w:name="_Toc189225384"/>
      <w:r>
        <w:t>6</w:t>
      </w:r>
      <w:r w:rsidR="009112DA">
        <w:t>.4</w:t>
      </w:r>
      <w:r w:rsidR="009112DA">
        <w:tab/>
      </w:r>
      <w:r w:rsidR="000D57E9" w:rsidRPr="00DB3AFB">
        <w:t>Security</w:t>
      </w:r>
      <w:bookmarkEnd w:id="471"/>
      <w:bookmarkEnd w:id="472"/>
    </w:p>
    <w:p w14:paraId="0EB7A96D" w14:textId="77777777" w:rsidR="000D57E9" w:rsidRDefault="000D57E9" w:rsidP="00C46E11">
      <w:r>
        <w:t>Exposed live conductors that cross perimeter fences shall, under worst-case conditions, be at a height no less than the minimum height above ground of overhead lines as defined in The Electricity Safety, Quality and Continuity Regulations 2002 (including all subsequent amendments).</w:t>
      </w:r>
    </w:p>
    <w:p w14:paraId="36EB853A" w14:textId="77777777" w:rsidR="000D57E9" w:rsidRDefault="000D57E9" w:rsidP="00C46E11">
      <w:r>
        <w:t>Designers shall allow for the specified maximum ambient temperature and temperature rise due to passage of rated continuous current when determining maximum conductor temperature.</w:t>
      </w:r>
    </w:p>
    <w:p w14:paraId="0462D89E" w14:textId="77777777" w:rsidR="000D57E9" w:rsidRDefault="000D57E9" w:rsidP="009D47EE">
      <w:pPr>
        <w:rPr>
          <w:color w:val="000000" w:themeColor="text1"/>
        </w:rPr>
      </w:pPr>
      <w:r w:rsidRPr="00255860">
        <w:t>Security should meet the minimum requirements of the site and be advised by the TO (this could be a CNI site)</w:t>
      </w:r>
      <w:r>
        <w:rPr>
          <w:color w:val="000000" w:themeColor="text1"/>
        </w:rPr>
        <w:t>.</w:t>
      </w:r>
    </w:p>
    <w:p w14:paraId="6F8B08A0" w14:textId="00C9BF04" w:rsidR="000D57E9" w:rsidRPr="00DB3AFB" w:rsidRDefault="002B67B9" w:rsidP="000D57E9">
      <w:pPr>
        <w:pStyle w:val="Heading2"/>
      </w:pPr>
      <w:bookmarkStart w:id="473" w:name="_Toc182821747"/>
      <w:bookmarkStart w:id="474" w:name="_Toc182821748"/>
      <w:bookmarkStart w:id="475" w:name="_Toc189225385"/>
      <w:bookmarkEnd w:id="473"/>
      <w:r>
        <w:t>6</w:t>
      </w:r>
      <w:r w:rsidR="000D57E9">
        <w:t>.5</w:t>
      </w:r>
      <w:r w:rsidR="00981152">
        <w:tab/>
      </w:r>
      <w:r w:rsidR="000D57E9" w:rsidRPr="00DB3AFB">
        <w:t>Conductor Jointing in Substations</w:t>
      </w:r>
      <w:bookmarkEnd w:id="474"/>
      <w:bookmarkEnd w:id="475"/>
    </w:p>
    <w:p w14:paraId="43D6C63B" w14:textId="23EC5129" w:rsidR="000D57E9" w:rsidRDefault="000D57E9" w:rsidP="00D445C2">
      <w:r w:rsidRPr="00507897">
        <w:t xml:space="preserve">See Clause </w:t>
      </w:r>
      <w:r w:rsidRPr="00571FDE">
        <w:fldChar w:fldCharType="begin"/>
      </w:r>
      <w:r w:rsidRPr="00571FDE">
        <w:instrText xml:space="preserve"> REF _Ref171506419 \r \h </w:instrText>
      </w:r>
      <w:r>
        <w:instrText xml:space="preserve"> \* MERGEFORMAT </w:instrText>
      </w:r>
      <w:r w:rsidRPr="00571FDE">
        <w:fldChar w:fldCharType="separate"/>
      </w:r>
      <w:r w:rsidR="005E0650">
        <w:t>0</w:t>
      </w:r>
      <w:r w:rsidRPr="00571FDE">
        <w:fldChar w:fldCharType="end"/>
      </w:r>
      <w:r w:rsidRPr="00571FDE">
        <w:t xml:space="preserve"> </w:t>
      </w:r>
      <w:r w:rsidRPr="00507897">
        <w:t>for cable requirements.</w:t>
      </w:r>
    </w:p>
    <w:p w14:paraId="362B27D4" w14:textId="0123736B" w:rsidR="000D57E9" w:rsidRPr="00DB3AFB" w:rsidRDefault="002B67B9" w:rsidP="000D57E9">
      <w:pPr>
        <w:pStyle w:val="Heading2"/>
      </w:pPr>
      <w:bookmarkStart w:id="476" w:name="_Toc182821749"/>
      <w:bookmarkStart w:id="477" w:name="_Toc182821750"/>
      <w:bookmarkStart w:id="478" w:name="_Toc189225386"/>
      <w:bookmarkEnd w:id="476"/>
      <w:r>
        <w:t>6</w:t>
      </w:r>
      <w:r w:rsidR="000D57E9">
        <w:t>.6</w:t>
      </w:r>
      <w:r w:rsidR="00981152">
        <w:tab/>
      </w:r>
      <w:r w:rsidR="000D57E9" w:rsidRPr="00DB3AFB">
        <w:t>Insulation and Interruption Gases (IIG)</w:t>
      </w:r>
      <w:bookmarkEnd w:id="477"/>
      <w:bookmarkEnd w:id="478"/>
    </w:p>
    <w:p w14:paraId="30A3CB34" w14:textId="3F01E690" w:rsidR="000D57E9" w:rsidRDefault="000D57E9" w:rsidP="00C46E11">
      <w:commentRangeStart w:id="479"/>
      <w:commentRangeStart w:id="480"/>
      <w:commentRangeStart w:id="481"/>
      <w:r>
        <w:t xml:space="preserve">The </w:t>
      </w:r>
      <w:r w:rsidRPr="00BC3D15">
        <w:t>TO</w:t>
      </w:r>
      <w:r>
        <w:t xml:space="preserve"> preference is that </w:t>
      </w:r>
      <w:r w:rsidRPr="002331B5">
        <w:t>SF</w:t>
      </w:r>
      <w:r w:rsidRPr="002331B5">
        <w:rPr>
          <w:vertAlign w:val="subscript"/>
        </w:rPr>
        <w:t xml:space="preserve">6 </w:t>
      </w:r>
      <w:r w:rsidRPr="002331B5">
        <w:t>F</w:t>
      </w:r>
      <w:r w:rsidR="00153E91">
        <w:t>ree</w:t>
      </w:r>
      <w:r>
        <w:rPr>
          <w:b/>
          <w:bCs/>
        </w:rPr>
        <w:t xml:space="preserve"> </w:t>
      </w:r>
      <w:r>
        <w:t>solutions should be used where technically viable. Apparatus owned by the TO that contain SF</w:t>
      </w:r>
      <w:r w:rsidRPr="002331B5">
        <w:rPr>
          <w:vertAlign w:val="subscript"/>
        </w:rPr>
        <w:t>6</w:t>
      </w:r>
      <w:r>
        <w:t xml:space="preserve"> should only be employed </w:t>
      </w:r>
      <w:r w:rsidRPr="00B9396E">
        <w:t>where the market demonstrates that this is impractical</w:t>
      </w:r>
      <w:r>
        <w:t xml:space="preserve">. </w:t>
      </w:r>
      <w:r w:rsidR="00153E91">
        <w:t xml:space="preserve">In case of Gas Insulated Switchgear installations, The User shall agree </w:t>
      </w:r>
      <w:r w:rsidR="007217D0">
        <w:t xml:space="preserve">the GIS </w:t>
      </w:r>
      <w:r w:rsidR="00153E91">
        <w:t xml:space="preserve">solution </w:t>
      </w:r>
      <w:r w:rsidR="007217D0">
        <w:t xml:space="preserve">(including type of IIG used) </w:t>
      </w:r>
      <w:r w:rsidR="00153E91">
        <w:t>with the TO.</w:t>
      </w:r>
    </w:p>
    <w:p w14:paraId="16B765E8" w14:textId="0A628ACB" w:rsidR="000D57E9" w:rsidRPr="004F2D83" w:rsidRDefault="000D57E9" w:rsidP="00C46E11">
      <w:r>
        <w:t>Where applicable, the User shall be responsible for the management of Fluorinated gases associated with Apparatus owned by the User.</w:t>
      </w:r>
      <w:commentRangeEnd w:id="479"/>
      <w:r>
        <w:rPr>
          <w:rStyle w:val="CommentReference"/>
        </w:rPr>
        <w:commentReference w:id="479"/>
      </w:r>
      <w:commentRangeEnd w:id="480"/>
      <w:r>
        <w:rPr>
          <w:rStyle w:val="CommentReference"/>
        </w:rPr>
        <w:commentReference w:id="480"/>
      </w:r>
      <w:commentRangeEnd w:id="481"/>
      <w:r w:rsidR="007217D0">
        <w:rPr>
          <w:rStyle w:val="CommentReference"/>
          <w:rFonts w:ascii="Microsoft Sans Serif" w:eastAsiaTheme="minorEastAsia" w:hAnsi="Microsoft Sans Serif"/>
          <w:color w:val="000000" w:themeColor="text1"/>
          <w:kern w:val="0"/>
          <w14:ligatures w14:val="none"/>
        </w:rPr>
        <w:commentReference w:id="481"/>
      </w:r>
    </w:p>
    <w:p w14:paraId="1DF1E888" w14:textId="1BC334F5" w:rsidR="000D57E9" w:rsidRPr="00DB3AFB" w:rsidRDefault="002B67B9" w:rsidP="000D57E9">
      <w:pPr>
        <w:pStyle w:val="Heading2"/>
      </w:pPr>
      <w:bookmarkStart w:id="482" w:name="_Toc182821751"/>
      <w:bookmarkStart w:id="483" w:name="_Toc168306545"/>
      <w:bookmarkStart w:id="484" w:name="_Ref171507248"/>
      <w:bookmarkStart w:id="485" w:name="_Toc182821752"/>
      <w:bookmarkStart w:id="486" w:name="_Toc189225387"/>
      <w:bookmarkEnd w:id="482"/>
      <w:bookmarkEnd w:id="483"/>
      <w:r>
        <w:t>6</w:t>
      </w:r>
      <w:r w:rsidR="000D57E9">
        <w:t>.7</w:t>
      </w:r>
      <w:r w:rsidR="00981152">
        <w:tab/>
      </w:r>
      <w:r w:rsidR="000D57E9" w:rsidRPr="00DB3AFB">
        <w:t>Ancillary Equipment</w:t>
      </w:r>
      <w:bookmarkEnd w:id="484"/>
      <w:bookmarkEnd w:id="485"/>
      <w:bookmarkEnd w:id="486"/>
    </w:p>
    <w:p w14:paraId="64725C21" w14:textId="77777777" w:rsidR="000D57E9" w:rsidRPr="00DB3AFB" w:rsidRDefault="000D57E9" w:rsidP="00FD028B">
      <w:bookmarkStart w:id="487" w:name="_Hlk164066401"/>
      <w:r w:rsidRPr="00DB3AFB">
        <w:t>Ancillary equipment shall comply with ENA</w:t>
      </w:r>
      <w:r>
        <w:t> </w:t>
      </w:r>
      <w:r w:rsidRPr="00DB3AFB">
        <w:t>TS</w:t>
      </w:r>
      <w:r>
        <w:t> </w:t>
      </w:r>
      <w:r w:rsidRPr="00DB3AFB">
        <w:t>50-18</w:t>
      </w:r>
      <w:r>
        <w:t>.</w:t>
      </w:r>
    </w:p>
    <w:bookmarkEnd w:id="487"/>
    <w:p w14:paraId="12455D12" w14:textId="7E0391C2" w:rsidR="000D57E9" w:rsidRDefault="000D57E9" w:rsidP="00D445C2">
      <w:r w:rsidRPr="00DB3AFB">
        <w:t xml:space="preserve">Insulation displacement type terminal blocks are not acceptable for internal wiring (e.g. control, protection and SCADA) associated with HV </w:t>
      </w:r>
      <w:r>
        <w:t>A</w:t>
      </w:r>
      <w:r w:rsidRPr="00DB3AFB">
        <w:t>pparatus.</w:t>
      </w:r>
    </w:p>
    <w:p w14:paraId="2A4479FD" w14:textId="3E6D11E6" w:rsidR="000D57E9" w:rsidRPr="00DB3AFB" w:rsidRDefault="002B67B9" w:rsidP="000D57E9">
      <w:pPr>
        <w:pStyle w:val="Heading2"/>
      </w:pPr>
      <w:bookmarkStart w:id="488" w:name="_Toc182821753"/>
      <w:bookmarkStart w:id="489" w:name="_Toc182821754"/>
      <w:bookmarkStart w:id="490" w:name="_Toc189225388"/>
      <w:bookmarkEnd w:id="488"/>
      <w:r>
        <w:lastRenderedPageBreak/>
        <w:t>6</w:t>
      </w:r>
      <w:r w:rsidR="000D57E9">
        <w:t>.8</w:t>
      </w:r>
      <w:r w:rsidR="00981152">
        <w:tab/>
      </w:r>
      <w:r w:rsidR="000D57E9" w:rsidRPr="00DB3AFB">
        <w:t>Maintenance</w:t>
      </w:r>
      <w:bookmarkEnd w:id="489"/>
      <w:bookmarkEnd w:id="490"/>
    </w:p>
    <w:p w14:paraId="2008A785" w14:textId="79AA8B51" w:rsidR="000D57E9" w:rsidRDefault="000D57E9" w:rsidP="009F7C46">
      <w:r w:rsidRPr="00FC3C7C">
        <w:t xml:space="preserve">The </w:t>
      </w:r>
      <w:r>
        <w:t xml:space="preserve">User </w:t>
      </w:r>
      <w:r w:rsidRPr="00FC3C7C">
        <w:t xml:space="preserve">shall make the </w:t>
      </w:r>
      <w:r>
        <w:t>TO</w:t>
      </w:r>
      <w:r w:rsidRPr="00FC3C7C">
        <w:t xml:space="preserve"> aware of </w:t>
      </w:r>
      <w:r>
        <w:t>all</w:t>
      </w:r>
      <w:r w:rsidRPr="00FC3C7C">
        <w:t xml:space="preserve"> maintenance requirements and procedures </w:t>
      </w:r>
      <w:r>
        <w:t>on Apparatus connected in the interface zone.</w:t>
      </w:r>
    </w:p>
    <w:p w14:paraId="070F4D2C" w14:textId="52C82E9E" w:rsidR="000D57E9" w:rsidRDefault="000D57E9" w:rsidP="006F64FD">
      <w:r w:rsidRPr="006E0897">
        <w:t>The</w:t>
      </w:r>
      <w:r w:rsidRPr="00255860">
        <w:t xml:space="preserve"> User</w:t>
      </w:r>
      <w:r w:rsidRPr="006E0897">
        <w:t>’s</w:t>
      </w:r>
      <w:r w:rsidRPr="00255860">
        <w:t xml:space="preserve"> responsibility </w:t>
      </w:r>
      <w:r w:rsidRPr="006E0897">
        <w:t xml:space="preserve">is </w:t>
      </w:r>
      <w:r w:rsidRPr="00255860">
        <w:t xml:space="preserve">to maintain the </w:t>
      </w:r>
      <w:r>
        <w:t>Apparatus</w:t>
      </w:r>
      <w:r w:rsidRPr="00255860">
        <w:t xml:space="preserve"> to ensure safe operation. The TO should have the right to request evidence that the </w:t>
      </w:r>
      <w:r>
        <w:t xml:space="preserve">Apparatus </w:t>
      </w:r>
      <w:r w:rsidRPr="00255860">
        <w:t>has been maintained in line with Users maintenance regime</w:t>
      </w:r>
      <w:r w:rsidRPr="006E0897">
        <w:t>.</w:t>
      </w:r>
    </w:p>
    <w:p w14:paraId="165EC8B7" w14:textId="38D6FF41" w:rsidR="000D57E9" w:rsidRPr="00DB3AFB" w:rsidRDefault="000D57E9" w:rsidP="002B67B9">
      <w:pPr>
        <w:pStyle w:val="Heading1"/>
        <w:numPr>
          <w:ilvl w:val="0"/>
          <w:numId w:val="7"/>
        </w:numPr>
      </w:pPr>
      <w:bookmarkStart w:id="491" w:name="_Toc183095096"/>
      <w:bookmarkStart w:id="492" w:name="_Toc183095252"/>
      <w:bookmarkStart w:id="493" w:name="_Toc183095387"/>
      <w:bookmarkStart w:id="494" w:name="_Toc183095532"/>
      <w:bookmarkStart w:id="495" w:name="_Toc183095666"/>
      <w:bookmarkStart w:id="496" w:name="_Toc184742539"/>
      <w:bookmarkStart w:id="497" w:name="_Toc184743428"/>
      <w:bookmarkStart w:id="498" w:name="_Toc184743543"/>
      <w:bookmarkStart w:id="499" w:name="_Toc184743645"/>
      <w:bookmarkStart w:id="500" w:name="_Toc184893592"/>
      <w:bookmarkStart w:id="501" w:name="_Toc184893696"/>
      <w:bookmarkStart w:id="502" w:name="_Toc184893922"/>
      <w:bookmarkStart w:id="503" w:name="_Toc184894025"/>
      <w:bookmarkStart w:id="504" w:name="_Toc184894291"/>
      <w:bookmarkStart w:id="505" w:name="_Toc184894392"/>
      <w:bookmarkStart w:id="506" w:name="_Toc185241679"/>
      <w:bookmarkStart w:id="507" w:name="_Toc185252923"/>
      <w:bookmarkStart w:id="508" w:name="_Toc185254305"/>
      <w:bookmarkStart w:id="509" w:name="_Ref171337385"/>
      <w:bookmarkStart w:id="510" w:name="_Ref171339802"/>
      <w:bookmarkStart w:id="511" w:name="_Toc182821755"/>
      <w:bookmarkStart w:id="512" w:name="_Toc189225389"/>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DB3AFB">
        <w:t>Bushings &amp; Insulators</w:t>
      </w:r>
      <w:bookmarkEnd w:id="509"/>
      <w:bookmarkEnd w:id="510"/>
      <w:bookmarkEnd w:id="511"/>
      <w:bookmarkEnd w:id="512"/>
    </w:p>
    <w:p w14:paraId="4D46E4BA" w14:textId="77777777" w:rsidR="000D57E9" w:rsidRDefault="000D57E9" w:rsidP="004B0F72">
      <w:r w:rsidRPr="004B0F72">
        <w:t xml:space="preserve">Pressurised porcelain insulators (including bushings used on transformers, switchgear, instrument transformers, surge arresters and AIS cable terminations) shall not be used in the TO substation and interface zone. </w:t>
      </w:r>
    </w:p>
    <w:p w14:paraId="33C1A204" w14:textId="77777777" w:rsidR="000D57E9" w:rsidRDefault="000D57E9">
      <w:r w:rsidRPr="004B0F72">
        <w:t xml:space="preserve">Polymeric insulation shall be employed in the TO substation and Interface Zone where there is a risk of internal pressure rise in the event of internal arcing leading to disruptive failure of the insulator and ejection of parts which is hazardous to both </w:t>
      </w:r>
      <w:r>
        <w:t>personnel</w:t>
      </w:r>
      <w:r w:rsidRPr="004B0F72">
        <w:t xml:space="preserve"> and other equipment</w:t>
      </w:r>
      <w:r>
        <w:t>.</w:t>
      </w:r>
    </w:p>
    <w:p w14:paraId="622DD93F" w14:textId="4C600B76" w:rsidR="000D57E9" w:rsidRDefault="002B67B9" w:rsidP="000D57E9">
      <w:pPr>
        <w:pStyle w:val="Heading2"/>
      </w:pPr>
      <w:bookmarkStart w:id="513" w:name="_Toc182821756"/>
      <w:bookmarkStart w:id="514" w:name="_Toc182821757"/>
      <w:bookmarkStart w:id="515" w:name="_Toc189225390"/>
      <w:bookmarkEnd w:id="513"/>
      <w:r>
        <w:t>7</w:t>
      </w:r>
      <w:r w:rsidR="000D57E9">
        <w:t xml:space="preserve">.1 </w:t>
      </w:r>
      <w:r w:rsidR="00981152">
        <w:tab/>
      </w:r>
      <w:r w:rsidR="000D57E9" w:rsidRPr="00DB3AFB">
        <w:t>Bushings</w:t>
      </w:r>
      <w:bookmarkEnd w:id="514"/>
      <w:bookmarkEnd w:id="515"/>
    </w:p>
    <w:p w14:paraId="13F42E6A" w14:textId="072577B2" w:rsidR="000D57E9" w:rsidRPr="00DB3AFB" w:rsidRDefault="002B67B9" w:rsidP="000D57E9">
      <w:pPr>
        <w:pStyle w:val="Heading3"/>
      </w:pPr>
      <w:bookmarkStart w:id="516" w:name="_Toc189225391"/>
      <w:r>
        <w:t>7</w:t>
      </w:r>
      <w:r w:rsidR="000D57E9">
        <w:t xml:space="preserve">.1.1 </w:t>
      </w:r>
      <w:r w:rsidR="00981152">
        <w:tab/>
      </w:r>
      <w:r w:rsidR="000D57E9" w:rsidRPr="00DB3AFB">
        <w:t>Bushing Specifications</w:t>
      </w:r>
      <w:bookmarkEnd w:id="516"/>
    </w:p>
    <w:p w14:paraId="19A55AE6" w14:textId="25CBD585" w:rsidR="000D57E9" w:rsidRDefault="000D57E9" w:rsidP="00B72F56">
      <w:r w:rsidRPr="00DB3AFB">
        <w:t>Bushings shall comply with BS</w:t>
      </w:r>
      <w:r w:rsidR="00634B10">
        <w:t> </w:t>
      </w:r>
      <w:r w:rsidRPr="00DB3AFB">
        <w:t>EN</w:t>
      </w:r>
      <w:r w:rsidR="00634B10">
        <w:t> </w:t>
      </w:r>
      <w:r w:rsidRPr="00DB3AFB">
        <w:t>60137.</w:t>
      </w:r>
    </w:p>
    <w:p w14:paraId="779CDA7B" w14:textId="620276FF" w:rsidR="000D57E9" w:rsidRPr="00DB3AFB" w:rsidRDefault="002B67B9" w:rsidP="000D57E9">
      <w:pPr>
        <w:pStyle w:val="Heading3"/>
      </w:pPr>
      <w:bookmarkStart w:id="517" w:name="_Toc189225392"/>
      <w:r>
        <w:t>7</w:t>
      </w:r>
      <w:r w:rsidR="000D57E9">
        <w:t xml:space="preserve">.1.2 </w:t>
      </w:r>
      <w:r w:rsidR="00981152">
        <w:tab/>
      </w:r>
      <w:r w:rsidR="000D57E9" w:rsidRPr="00DB3AFB">
        <w:t>Bushing Design &amp; Construction</w:t>
      </w:r>
      <w:bookmarkEnd w:id="517"/>
    </w:p>
    <w:p w14:paraId="577691F9" w14:textId="77777777" w:rsidR="000D57E9" w:rsidRPr="00DB3AFB" w:rsidRDefault="000D57E9" w:rsidP="00B72F56">
      <w:bookmarkStart w:id="518" w:name="_Hlk164674018"/>
      <w:r w:rsidRPr="00DB3AFB">
        <w:t>See Clause 10.1 for Bushing CT requirements.</w:t>
      </w:r>
    </w:p>
    <w:p w14:paraId="7ACAEFDF" w14:textId="77777777" w:rsidR="000D57E9" w:rsidRPr="00DB3AFB" w:rsidRDefault="000D57E9" w:rsidP="00B72F56">
      <w:r w:rsidRPr="00DB3AFB">
        <w:t>The minimum unified specific creepage distance (USCD) of outdoor insulators and bushings used at outdoor installations shall be 43.3</w:t>
      </w:r>
      <w:r>
        <w:t> </w:t>
      </w:r>
      <w:r w:rsidRPr="00DB3AFB">
        <w:t>mm/kV.</w:t>
      </w:r>
    </w:p>
    <w:p w14:paraId="67F65FD5" w14:textId="54291FE4" w:rsidR="000D57E9" w:rsidRPr="00DB3AFB" w:rsidRDefault="002B67B9" w:rsidP="000D57E9">
      <w:pPr>
        <w:pStyle w:val="Heading2"/>
      </w:pPr>
      <w:bookmarkStart w:id="519" w:name="_Toc182821758"/>
      <w:bookmarkStart w:id="520" w:name="_Toc182821759"/>
      <w:bookmarkStart w:id="521" w:name="_Toc189225393"/>
      <w:bookmarkEnd w:id="518"/>
      <w:bookmarkEnd w:id="519"/>
      <w:r>
        <w:t>7</w:t>
      </w:r>
      <w:r w:rsidR="000D57E9">
        <w:t xml:space="preserve">.2 </w:t>
      </w:r>
      <w:r w:rsidR="00981152">
        <w:tab/>
      </w:r>
      <w:r w:rsidR="000D57E9">
        <w:t xml:space="preserve">Post </w:t>
      </w:r>
      <w:r w:rsidR="000D57E9" w:rsidRPr="00DB3AFB">
        <w:t>Insulators</w:t>
      </w:r>
      <w:bookmarkEnd w:id="520"/>
      <w:bookmarkEnd w:id="521"/>
    </w:p>
    <w:p w14:paraId="71C75255" w14:textId="12202DE7" w:rsidR="000D57E9" w:rsidRPr="00DB3AFB" w:rsidRDefault="002B67B9" w:rsidP="00290B68">
      <w:pPr>
        <w:pStyle w:val="Heading3"/>
      </w:pPr>
      <w:bookmarkStart w:id="522" w:name="_Toc189225394"/>
      <w:r>
        <w:t>7</w:t>
      </w:r>
      <w:r w:rsidR="00290B68">
        <w:t xml:space="preserve">.2.1 </w:t>
      </w:r>
      <w:r w:rsidR="00981152">
        <w:tab/>
      </w:r>
      <w:r w:rsidR="000D57E9">
        <w:t xml:space="preserve">Post </w:t>
      </w:r>
      <w:r w:rsidR="000D57E9" w:rsidRPr="00DB3AFB">
        <w:t>Insulator S</w:t>
      </w:r>
      <w:r w:rsidR="000D57E9">
        <w:t>tandards</w:t>
      </w:r>
      <w:bookmarkEnd w:id="522"/>
    </w:p>
    <w:p w14:paraId="06AE6C8F" w14:textId="77777777" w:rsidR="000D57E9" w:rsidRPr="00DB3AFB" w:rsidRDefault="000D57E9" w:rsidP="00D45E01">
      <w:bookmarkStart w:id="523" w:name="_Hlk167978115"/>
      <w:r w:rsidRPr="00DB3AFB">
        <w:t xml:space="preserve">Ceramic insulators </w:t>
      </w:r>
      <w:r>
        <w:t xml:space="preserve">as a minimum </w:t>
      </w:r>
      <w:r w:rsidRPr="00DB3AFB">
        <w:t xml:space="preserve">shall be in accordance with </w:t>
      </w:r>
      <w:r>
        <w:t>IEC </w:t>
      </w:r>
      <w:r w:rsidRPr="00DB3AFB">
        <w:t xml:space="preserve">60273 </w:t>
      </w:r>
      <w:r>
        <w:t>or</w:t>
      </w:r>
      <w:r w:rsidRPr="00DB3AFB">
        <w:t xml:space="preserve"> BS</w:t>
      </w:r>
      <w:r>
        <w:t> </w:t>
      </w:r>
      <w:r w:rsidRPr="00DB3AFB">
        <w:t>EN</w:t>
      </w:r>
      <w:r>
        <w:t> </w:t>
      </w:r>
      <w:r w:rsidRPr="00DB3AFB">
        <w:t>62155.</w:t>
      </w:r>
    </w:p>
    <w:p w14:paraId="6C877028" w14:textId="67D436C1" w:rsidR="000D57E9" w:rsidRPr="00DB3AFB" w:rsidRDefault="000D57E9" w:rsidP="00D45E01">
      <w:r w:rsidRPr="00DB3AFB">
        <w:t>Composite insulators</w:t>
      </w:r>
      <w:r w:rsidRPr="00EF09ED">
        <w:t xml:space="preserve"> </w:t>
      </w:r>
      <w:r>
        <w:t>as a minimum</w:t>
      </w:r>
      <w:r w:rsidRPr="00DB3AFB">
        <w:t xml:space="preserve"> shall be in accordance with BS</w:t>
      </w:r>
      <w:r w:rsidR="00634B10">
        <w:t> </w:t>
      </w:r>
      <w:r w:rsidRPr="00DB3AFB">
        <w:t>EN</w:t>
      </w:r>
      <w:r w:rsidR="00634B10">
        <w:t> </w:t>
      </w:r>
      <w:r w:rsidRPr="00DB3AFB">
        <w:t>62231 or BS</w:t>
      </w:r>
      <w:r>
        <w:t> </w:t>
      </w:r>
      <w:r w:rsidRPr="00DB3AFB">
        <w:t>EN</w:t>
      </w:r>
      <w:r>
        <w:t> IEC </w:t>
      </w:r>
      <w:r w:rsidRPr="00DB3AFB">
        <w:t>62772.</w:t>
      </w:r>
    </w:p>
    <w:p w14:paraId="22E68FF1" w14:textId="53456E97" w:rsidR="000D57E9" w:rsidRPr="00DB3AFB" w:rsidRDefault="000D57E9" w:rsidP="00D45E01">
      <w:r w:rsidRPr="00DB3AFB">
        <w:t xml:space="preserve">Hybrid insulators </w:t>
      </w:r>
      <w:r>
        <w:t xml:space="preserve">as a minimum </w:t>
      </w:r>
      <w:r w:rsidRPr="00DB3AFB">
        <w:t>shall be in accordance with PD IEC/TS</w:t>
      </w:r>
      <w:r w:rsidR="00634B10">
        <w:t> </w:t>
      </w:r>
      <w:r w:rsidRPr="00DB3AFB">
        <w:t>62896.</w:t>
      </w:r>
    </w:p>
    <w:p w14:paraId="022CC920" w14:textId="77777777" w:rsidR="000D57E9" w:rsidRPr="00DB3AFB" w:rsidRDefault="000D57E9" w:rsidP="00D45E01">
      <w:r w:rsidRPr="00DB3AFB">
        <w:t xml:space="preserve">Polymer insulators </w:t>
      </w:r>
      <w:r>
        <w:t xml:space="preserve">as a minimum </w:t>
      </w:r>
      <w:r w:rsidRPr="00DB3AFB">
        <w:t>shall be in accordance with BS</w:t>
      </w:r>
      <w:r>
        <w:t> </w:t>
      </w:r>
      <w:r w:rsidRPr="00DB3AFB">
        <w:t>EN</w:t>
      </w:r>
      <w:r>
        <w:t> </w:t>
      </w:r>
      <w:r w:rsidRPr="00DB3AFB">
        <w:t>62217.</w:t>
      </w:r>
    </w:p>
    <w:p w14:paraId="0B2C896D" w14:textId="77777777" w:rsidR="000D57E9" w:rsidRPr="00DB3AFB" w:rsidRDefault="000D57E9" w:rsidP="00D45E01">
      <w:r w:rsidRPr="00DB3AFB">
        <w:t xml:space="preserve">Resin insulators </w:t>
      </w:r>
      <w:r>
        <w:t xml:space="preserve">as a minimum </w:t>
      </w:r>
      <w:r w:rsidRPr="00DB3AFB">
        <w:t>shall be in accordance with BS</w:t>
      </w:r>
      <w:r>
        <w:t> </w:t>
      </w:r>
      <w:r w:rsidRPr="00DB3AFB">
        <w:t>EN</w:t>
      </w:r>
      <w:r>
        <w:t> </w:t>
      </w:r>
      <w:r w:rsidRPr="00DB3AFB">
        <w:t>62217.</w:t>
      </w:r>
    </w:p>
    <w:p w14:paraId="46A0C1F0" w14:textId="33426DB2" w:rsidR="000D57E9" w:rsidRPr="00DB3AFB" w:rsidRDefault="002B67B9" w:rsidP="00290B68">
      <w:pPr>
        <w:pStyle w:val="Heading3"/>
      </w:pPr>
      <w:bookmarkStart w:id="524" w:name="_Toc189225395"/>
      <w:r>
        <w:t>7</w:t>
      </w:r>
      <w:r w:rsidR="00290B68">
        <w:t xml:space="preserve">.2.2 </w:t>
      </w:r>
      <w:r w:rsidR="00981152">
        <w:tab/>
      </w:r>
      <w:r w:rsidR="000D57E9" w:rsidRPr="00DB3AFB">
        <w:t>Insulators Design &amp; Construction</w:t>
      </w:r>
      <w:bookmarkEnd w:id="524"/>
    </w:p>
    <w:p w14:paraId="203CEC85" w14:textId="29B086F3" w:rsidR="000D57E9" w:rsidRPr="00DB3AFB" w:rsidRDefault="000D57E9" w:rsidP="00B72F56">
      <w:r w:rsidRPr="00DB3AFB">
        <w:t>As a minimum, all insulators shall be suitable for use in Site Pollution Severity (SPS) Class D (Heavy), with reference to PD IEC/TS</w:t>
      </w:r>
      <w:r w:rsidR="00634B10">
        <w:t> </w:t>
      </w:r>
      <w:r w:rsidRPr="00DB3AFB">
        <w:t>60815-1. Where required according to the substation environment, insulators shall be suitable for use in SPS Class E (Very Heavy).</w:t>
      </w:r>
    </w:p>
    <w:p w14:paraId="5C4A7ACA" w14:textId="77777777" w:rsidR="000D57E9" w:rsidRDefault="000D57E9" w:rsidP="006F64FD">
      <w:r w:rsidRPr="00DB3AFB">
        <w:t>Glass insulators shall not be used.</w:t>
      </w:r>
    </w:p>
    <w:p w14:paraId="595E23F2" w14:textId="4D585DA1" w:rsidR="000D57E9" w:rsidRPr="00DB3AFB" w:rsidRDefault="002B67B9" w:rsidP="00290B68">
      <w:pPr>
        <w:pStyle w:val="Heading3"/>
      </w:pPr>
      <w:bookmarkStart w:id="525" w:name="_Toc189225396"/>
      <w:r>
        <w:lastRenderedPageBreak/>
        <w:t>7</w:t>
      </w:r>
      <w:r w:rsidR="00290B68">
        <w:t xml:space="preserve">.2.3 </w:t>
      </w:r>
      <w:r w:rsidR="00981152">
        <w:tab/>
      </w:r>
      <w:r w:rsidR="000D57E9" w:rsidRPr="00DB3AFB">
        <w:t>Insulators Type Tests</w:t>
      </w:r>
      <w:bookmarkEnd w:id="525"/>
    </w:p>
    <w:p w14:paraId="0B95E70A" w14:textId="0CE98B74" w:rsidR="000D57E9" w:rsidRPr="00DB3AFB" w:rsidRDefault="000D57E9" w:rsidP="00B72F56">
      <w:bookmarkStart w:id="526" w:name="_Hlk164675194"/>
      <w:r w:rsidRPr="00DB3AFB">
        <w:t>Testing on ceramic insulation shall be according to BS</w:t>
      </w:r>
      <w:r w:rsidR="00634B10">
        <w:t> </w:t>
      </w:r>
      <w:r w:rsidRPr="00DB3AFB">
        <w:t>EN</w:t>
      </w:r>
      <w:r w:rsidR="00634B10">
        <w:t> </w:t>
      </w:r>
      <w:r w:rsidRPr="00DB3AFB">
        <w:t>60168, for solid insulation, or BS</w:t>
      </w:r>
      <w:r>
        <w:t> </w:t>
      </w:r>
      <w:r w:rsidRPr="00DB3AFB">
        <w:t>EN</w:t>
      </w:r>
      <w:r w:rsidR="00634B10">
        <w:t> </w:t>
      </w:r>
      <w:r w:rsidRPr="00DB3AFB">
        <w:t>62155, for hollow ceramic insulation.</w:t>
      </w:r>
    </w:p>
    <w:p w14:paraId="10CD223C" w14:textId="77777777" w:rsidR="000D57E9" w:rsidRDefault="000D57E9" w:rsidP="00B72F56">
      <w:r w:rsidRPr="00DB3AFB">
        <w:t>Testing on polymeric insulators shall be according to BS EN</w:t>
      </w:r>
      <w:r>
        <w:t> IEC </w:t>
      </w:r>
      <w:r w:rsidRPr="00DB3AFB">
        <w:t>61462</w:t>
      </w:r>
      <w:r>
        <w:t xml:space="preserve"> and</w:t>
      </w:r>
      <w:r w:rsidRPr="00DB3AFB">
        <w:t xml:space="preserve"> BS EN 62217.</w:t>
      </w:r>
    </w:p>
    <w:p w14:paraId="28A702BC" w14:textId="07445AB8" w:rsidR="000D57E9" w:rsidRPr="00DB3AFB" w:rsidRDefault="002B67B9" w:rsidP="00290B68">
      <w:pPr>
        <w:pStyle w:val="Heading4"/>
      </w:pPr>
      <w:r>
        <w:t>7</w:t>
      </w:r>
      <w:r w:rsidR="00290B68">
        <w:t xml:space="preserve">.2.3.1 </w:t>
      </w:r>
      <w:r w:rsidR="00981152">
        <w:tab/>
      </w:r>
      <w:r w:rsidR="000D57E9" w:rsidRPr="00DB3AFB">
        <w:t xml:space="preserve">Dry or </w:t>
      </w:r>
      <w:r w:rsidR="000D57E9">
        <w:t>W</w:t>
      </w:r>
      <w:r w:rsidR="000D57E9" w:rsidRPr="00DB3AFB">
        <w:t xml:space="preserve">et </w:t>
      </w:r>
      <w:r w:rsidR="000D57E9">
        <w:t>S</w:t>
      </w:r>
      <w:r w:rsidR="000D57E9" w:rsidRPr="00DB3AFB">
        <w:t>witching-</w:t>
      </w:r>
      <w:r w:rsidR="000D57E9">
        <w:t>I</w:t>
      </w:r>
      <w:r w:rsidR="000D57E9" w:rsidRPr="00DB3AFB">
        <w:t>mpulse Voltage Test</w:t>
      </w:r>
    </w:p>
    <w:p w14:paraId="2A209CD9" w14:textId="77777777" w:rsidR="000D57E9" w:rsidRPr="00DB3AFB" w:rsidRDefault="000D57E9" w:rsidP="00B72F56">
      <w:r w:rsidRPr="00DB3AFB">
        <w:t>The dry and wet switching impulse test in BS EN 60168 shall be carried out in wet conditions.</w:t>
      </w:r>
    </w:p>
    <w:p w14:paraId="402DED4D" w14:textId="1CE5F45E" w:rsidR="000D57E9" w:rsidRPr="00DB3AFB" w:rsidRDefault="002B67B9" w:rsidP="00290B68">
      <w:pPr>
        <w:pStyle w:val="Heading4"/>
      </w:pPr>
      <w:r>
        <w:t>7</w:t>
      </w:r>
      <w:r w:rsidR="00290B68">
        <w:t xml:space="preserve">.2.3.2 </w:t>
      </w:r>
      <w:r w:rsidR="00981152">
        <w:tab/>
      </w:r>
      <w:r w:rsidR="000D57E9" w:rsidRPr="00DB3AFB">
        <w:t>Mechanical Failing Load Test</w:t>
      </w:r>
    </w:p>
    <w:p w14:paraId="3CF56CDA" w14:textId="77777777" w:rsidR="000D57E9" w:rsidRPr="00DB3AFB" w:rsidRDefault="000D57E9" w:rsidP="00B72F56">
      <w:r w:rsidRPr="00DB3AFB">
        <w:t>In addition to the bending test, the tension and torsion tests shall be carried out during type testing described in BS</w:t>
      </w:r>
      <w:r>
        <w:t> </w:t>
      </w:r>
      <w:r w:rsidRPr="00DB3AFB">
        <w:t>EN</w:t>
      </w:r>
      <w:r>
        <w:t> </w:t>
      </w:r>
      <w:r w:rsidRPr="00DB3AFB">
        <w:t>60168.</w:t>
      </w:r>
    </w:p>
    <w:p w14:paraId="2E5DC4C8" w14:textId="5FAF4CCB" w:rsidR="000D57E9" w:rsidRPr="00DB3AFB" w:rsidRDefault="002B67B9" w:rsidP="00290B68">
      <w:pPr>
        <w:pStyle w:val="Heading4"/>
      </w:pPr>
      <w:r>
        <w:t>7</w:t>
      </w:r>
      <w:r w:rsidR="00290B68">
        <w:t xml:space="preserve">.2.3.3 </w:t>
      </w:r>
      <w:r w:rsidR="00981152">
        <w:tab/>
      </w:r>
      <w:r w:rsidR="000D57E9" w:rsidRPr="00DB3AFB">
        <w:t>Test for Deflection Under Load</w:t>
      </w:r>
    </w:p>
    <w:p w14:paraId="5E530179" w14:textId="77777777" w:rsidR="000D57E9" w:rsidRPr="00DB3AFB" w:rsidRDefault="000D57E9" w:rsidP="002857F0">
      <w:r w:rsidRPr="00DB3AFB">
        <w:t>The test shall be carried out during type tests to determine the flange deflection obtained as a result of applying 70% of the specified mechanical failing load.</w:t>
      </w:r>
    </w:p>
    <w:p w14:paraId="316C7079" w14:textId="6555208F" w:rsidR="000D57E9" w:rsidRPr="00DB3AFB" w:rsidRDefault="002B67B9" w:rsidP="00290B68">
      <w:pPr>
        <w:pStyle w:val="Heading4"/>
      </w:pPr>
      <w:r>
        <w:t>7</w:t>
      </w:r>
      <w:r w:rsidR="00290B68">
        <w:t xml:space="preserve">.2.3.4 </w:t>
      </w:r>
      <w:r w:rsidR="00981152">
        <w:tab/>
      </w:r>
      <w:r w:rsidR="000D57E9" w:rsidRPr="00DB3AFB">
        <w:t>Radio Interference Test</w:t>
      </w:r>
    </w:p>
    <w:p w14:paraId="2823B2EB" w14:textId="77777777" w:rsidR="000D57E9" w:rsidRPr="00DB3AFB" w:rsidRDefault="000D57E9" w:rsidP="002857F0">
      <w:r w:rsidRPr="00DB3AFB">
        <w:t>A radio interference test shall comply with BS EN 60168 and BS EN IEC 60437.</w:t>
      </w:r>
    </w:p>
    <w:p w14:paraId="7C93967E" w14:textId="4C4F0116" w:rsidR="000D57E9" w:rsidRPr="00DB3AFB" w:rsidRDefault="002B67B9" w:rsidP="00290B68">
      <w:pPr>
        <w:pStyle w:val="Heading3"/>
      </w:pPr>
      <w:bookmarkStart w:id="527" w:name="_Toc189225397"/>
      <w:bookmarkEnd w:id="526"/>
      <w:r>
        <w:t>7</w:t>
      </w:r>
      <w:r w:rsidR="00290B68">
        <w:t xml:space="preserve">.2.4 </w:t>
      </w:r>
      <w:r w:rsidR="00981152">
        <w:tab/>
      </w:r>
      <w:r w:rsidR="000D57E9" w:rsidRPr="00DB3AFB">
        <w:t>Insulators Routine Tests</w:t>
      </w:r>
      <w:bookmarkEnd w:id="527"/>
    </w:p>
    <w:p w14:paraId="450157A9" w14:textId="77777777" w:rsidR="000D57E9" w:rsidRPr="00DB3AFB" w:rsidRDefault="000D57E9" w:rsidP="00B72F56">
      <w:r w:rsidRPr="00DB3AFB">
        <w:t>BS EN 60168 applies and the routine mechanical test on a complete post shall be performed with a load applied of 70% of the specified mechanical failing load.</w:t>
      </w:r>
    </w:p>
    <w:p w14:paraId="34C2904D" w14:textId="6D4A2E69" w:rsidR="000D57E9" w:rsidRPr="00DB3AFB" w:rsidRDefault="000D57E9" w:rsidP="002B67B9">
      <w:pPr>
        <w:pStyle w:val="Heading1"/>
        <w:numPr>
          <w:ilvl w:val="0"/>
          <w:numId w:val="7"/>
        </w:numPr>
      </w:pPr>
      <w:bookmarkStart w:id="528" w:name="_Toc182821760"/>
      <w:bookmarkStart w:id="529" w:name="_Toc182821761"/>
      <w:bookmarkStart w:id="530" w:name="_Toc189225398"/>
      <w:bookmarkEnd w:id="528"/>
      <w:r w:rsidRPr="00DB3AFB">
        <w:t>Cables</w:t>
      </w:r>
      <w:bookmarkEnd w:id="529"/>
      <w:bookmarkEnd w:id="530"/>
    </w:p>
    <w:p w14:paraId="2726A4FA" w14:textId="097B5073" w:rsidR="000D57E9" w:rsidRPr="00DB3AFB" w:rsidRDefault="002B67B9" w:rsidP="00290B68">
      <w:pPr>
        <w:pStyle w:val="Heading2"/>
      </w:pPr>
      <w:bookmarkStart w:id="531" w:name="_Toc189225399"/>
      <w:r>
        <w:t>8</w:t>
      </w:r>
      <w:r w:rsidR="00290B68">
        <w:t xml:space="preserve">.1 </w:t>
      </w:r>
      <w:r w:rsidR="000D57E9" w:rsidRPr="00DB3AFB">
        <w:t>Cable Standards &amp; Specifications</w:t>
      </w:r>
      <w:bookmarkEnd w:id="531"/>
    </w:p>
    <w:p w14:paraId="1093DDD8" w14:textId="2EA374CA" w:rsidR="000D57E9" w:rsidRPr="00DB3AFB" w:rsidRDefault="000D57E9" w:rsidP="007F1523">
      <w:r w:rsidRPr="00DB3AFB">
        <w:t xml:space="preserve">Cables and cable accessories shall comply with </w:t>
      </w:r>
      <w:commentRangeStart w:id="532"/>
      <w:commentRangeStart w:id="533"/>
      <w:r w:rsidRPr="00DB3AFB">
        <w:t xml:space="preserve">IEC 60840 </w:t>
      </w:r>
      <w:commentRangeEnd w:id="532"/>
      <w:r w:rsidR="00F665A1">
        <w:rPr>
          <w:rStyle w:val="CommentReference"/>
          <w:rFonts w:ascii="Microsoft Sans Serif" w:eastAsiaTheme="minorEastAsia" w:hAnsi="Microsoft Sans Serif"/>
          <w:color w:val="000000" w:themeColor="text1"/>
          <w:kern w:val="0"/>
          <w14:ligatures w14:val="none"/>
        </w:rPr>
        <w:commentReference w:id="532"/>
      </w:r>
      <w:commentRangeEnd w:id="533"/>
      <w:r w:rsidR="00352B31">
        <w:rPr>
          <w:rStyle w:val="CommentReference"/>
          <w:rFonts w:ascii="Microsoft Sans Serif" w:eastAsiaTheme="minorEastAsia" w:hAnsi="Microsoft Sans Serif"/>
          <w:color w:val="000000" w:themeColor="text1"/>
          <w:kern w:val="0"/>
          <w14:ligatures w14:val="none"/>
        </w:rPr>
        <w:commentReference w:id="533"/>
      </w:r>
      <w:r w:rsidRPr="00DB3AFB">
        <w:t>for rated voltages above 60</w:t>
      </w:r>
      <w:r>
        <w:t> </w:t>
      </w:r>
      <w:r w:rsidRPr="00DB3AFB">
        <w:t>kV (U</w:t>
      </w:r>
      <w:r w:rsidRPr="00571FDE">
        <w:rPr>
          <w:vertAlign w:val="subscript"/>
        </w:rPr>
        <w:t xml:space="preserve">m </w:t>
      </w:r>
      <w:r w:rsidRPr="00DB3AFB">
        <w:t>= 72.5</w:t>
      </w:r>
      <w:r>
        <w:t> </w:t>
      </w:r>
      <w:r w:rsidRPr="00DB3AFB">
        <w:t>kV) up to 150 kV (U</w:t>
      </w:r>
      <w:r w:rsidRPr="00571FDE">
        <w:rPr>
          <w:vertAlign w:val="subscript"/>
        </w:rPr>
        <w:t>m</w:t>
      </w:r>
      <w:r w:rsidRPr="00DB3AFB">
        <w:t xml:space="preserve"> = 170</w:t>
      </w:r>
      <w:r>
        <w:t> </w:t>
      </w:r>
      <w:r w:rsidRPr="00DB3AFB">
        <w:t>kV), IEC</w:t>
      </w:r>
      <w:r w:rsidR="00D23185">
        <w:t> </w:t>
      </w:r>
      <w:r w:rsidRPr="00DB3AFB">
        <w:t>62067 for rated voltages above 150</w:t>
      </w:r>
      <w:r>
        <w:t> </w:t>
      </w:r>
      <w:r w:rsidRPr="00DB3AFB">
        <w:t>kV (U</w:t>
      </w:r>
      <w:r w:rsidRPr="00571FDE">
        <w:rPr>
          <w:vertAlign w:val="subscript"/>
        </w:rPr>
        <w:t>m</w:t>
      </w:r>
      <w:r>
        <w:t xml:space="preserve"> </w:t>
      </w:r>
      <w:r w:rsidRPr="00DB3AFB">
        <w:t>= 170</w:t>
      </w:r>
      <w:r>
        <w:t> </w:t>
      </w:r>
      <w:r w:rsidRPr="00DB3AFB">
        <w:t>kV) up to 500</w:t>
      </w:r>
      <w:r>
        <w:t> </w:t>
      </w:r>
      <w:r w:rsidRPr="00DB3AFB">
        <w:t>kV (U</w:t>
      </w:r>
      <w:r w:rsidRPr="00571FDE">
        <w:rPr>
          <w:vertAlign w:val="subscript"/>
        </w:rPr>
        <w:t>m</w:t>
      </w:r>
      <w:r w:rsidRPr="00DB3AFB">
        <w:t xml:space="preserve"> = 550</w:t>
      </w:r>
      <w:r>
        <w:t> </w:t>
      </w:r>
      <w:r w:rsidRPr="00DB3AFB">
        <w:t xml:space="preserve">kV), and the additional requirements of this </w:t>
      </w:r>
      <w:r>
        <w:t>document.</w:t>
      </w:r>
    </w:p>
    <w:p w14:paraId="13B264D7" w14:textId="748D817F" w:rsidR="000D57E9" w:rsidRPr="00DB3AFB" w:rsidRDefault="002B67B9" w:rsidP="00290B68">
      <w:pPr>
        <w:pStyle w:val="Heading2"/>
      </w:pPr>
      <w:bookmarkStart w:id="534" w:name="_Toc189225400"/>
      <w:r>
        <w:t>8</w:t>
      </w:r>
      <w:r w:rsidR="00290B68">
        <w:t xml:space="preserve">.2 </w:t>
      </w:r>
      <w:r w:rsidR="000D57E9">
        <w:t>Cable Design &amp; Construction</w:t>
      </w:r>
      <w:commentRangeStart w:id="535"/>
      <w:commentRangeStart w:id="536"/>
      <w:commentRangeEnd w:id="535"/>
      <w:r w:rsidR="000D57E9">
        <w:rPr>
          <w:rStyle w:val="CommentReference"/>
        </w:rPr>
        <w:commentReference w:id="535"/>
      </w:r>
      <w:commentRangeEnd w:id="536"/>
      <w:r w:rsidR="000D57E9">
        <w:rPr>
          <w:rStyle w:val="CommentReference"/>
          <w:color w:val="000000" w:themeColor="text1"/>
        </w:rPr>
        <w:commentReference w:id="536"/>
      </w:r>
      <w:bookmarkEnd w:id="534"/>
    </w:p>
    <w:p w14:paraId="3DD33684" w14:textId="77777777" w:rsidR="000D57E9" w:rsidRDefault="000D57E9" w:rsidP="007F1523">
      <w:r w:rsidRPr="00490E96">
        <w:t>Connectors shall be responsible for ensuring the satisfactory performance of all aspects of the cable system design.</w:t>
      </w:r>
    </w:p>
    <w:p w14:paraId="6ADF3872" w14:textId="35A486C7" w:rsidR="000D57E9" w:rsidRPr="00490E96" w:rsidRDefault="000D57E9" w:rsidP="007F1523">
      <w:r w:rsidRPr="00D519FF">
        <w:t>All testing of cables and cable accessories shall be carried out in accordance with IEC</w:t>
      </w:r>
      <w:r w:rsidR="00D23185">
        <w:t> </w:t>
      </w:r>
      <w:r w:rsidRPr="00D519FF">
        <w:t>60840 or IEC</w:t>
      </w:r>
      <w:r w:rsidR="00D23185">
        <w:t> </w:t>
      </w:r>
      <w:r w:rsidRPr="00D519FF">
        <w:t>62067 as relevant for the cable system design.</w:t>
      </w:r>
    </w:p>
    <w:p w14:paraId="10856D18" w14:textId="77777777" w:rsidR="000D57E9" w:rsidRPr="00490E96" w:rsidRDefault="000D57E9" w:rsidP="007F1523">
      <w:r w:rsidRPr="00490E96">
        <w:t>As in accordance with ENA</w:t>
      </w:r>
      <w:r>
        <w:t> </w:t>
      </w:r>
      <w:r w:rsidRPr="00490E96">
        <w:t>TS</w:t>
      </w:r>
      <w:r>
        <w:t> </w:t>
      </w:r>
      <w:r w:rsidRPr="00490E96">
        <w:t>48-6-7</w:t>
      </w:r>
      <w:r>
        <w:t>,</w:t>
      </w:r>
      <w:r w:rsidRPr="00490E96">
        <w:t xml:space="preserve"> where two or more communication channels are required to have specified spatial separation, no single failure mode shall simultaneously affect the specified channels.</w:t>
      </w:r>
    </w:p>
    <w:p w14:paraId="69B6F8F9" w14:textId="77777777" w:rsidR="000D57E9" w:rsidRPr="00DB3AFB" w:rsidRDefault="000D57E9" w:rsidP="007F1523">
      <w:r w:rsidRPr="00490E96">
        <w:t>In addition, the physical separation of such channels outside the perimeter of the TO’s managed site shall be at least 5 m. The PTO (Public Telecommunications Operator) shall be able to provide documentary evidence of the separation provided.</w:t>
      </w:r>
    </w:p>
    <w:p w14:paraId="2B7A5EB2" w14:textId="2436FE8B" w:rsidR="000D57E9" w:rsidRDefault="002B67B9" w:rsidP="00290B68">
      <w:pPr>
        <w:pStyle w:val="Heading2"/>
      </w:pPr>
      <w:bookmarkStart w:id="537" w:name="_Ref171337674"/>
      <w:bookmarkStart w:id="538" w:name="_Toc189225401"/>
      <w:r>
        <w:lastRenderedPageBreak/>
        <w:t>8</w:t>
      </w:r>
      <w:r w:rsidR="00290B68">
        <w:t xml:space="preserve">.3 </w:t>
      </w:r>
      <w:r w:rsidR="000D57E9">
        <w:t>Earthing and Bonding of High Voltage Power Cables</w:t>
      </w:r>
      <w:bookmarkEnd w:id="537"/>
      <w:bookmarkEnd w:id="538"/>
    </w:p>
    <w:p w14:paraId="108F9E45" w14:textId="77777777" w:rsidR="000D57E9" w:rsidRDefault="000D57E9" w:rsidP="00A905A9">
      <w:commentRangeStart w:id="539"/>
      <w:r>
        <w:t>The</w:t>
      </w:r>
      <w:commentRangeEnd w:id="539"/>
      <w:r>
        <w:rPr>
          <w:rStyle w:val="CommentReference"/>
        </w:rPr>
        <w:commentReference w:id="539"/>
      </w:r>
      <w:r>
        <w:t xml:space="preserve"> earthing and bonding of high voltage cables shall be designed and installed in a manner to avoid conditions which could cause danger due to induced voltages or currents, differences in earth potential or voltage differences across any break in the conductive path.</w:t>
      </w:r>
    </w:p>
    <w:p w14:paraId="70B77B1B" w14:textId="77777777" w:rsidR="000D57E9" w:rsidRDefault="000D57E9" w:rsidP="00FD4C49">
      <w:pPr>
        <w:rPr>
          <w:highlight w:val="yellow"/>
        </w:rPr>
      </w:pPr>
      <w:r>
        <w:t xml:space="preserve">It may be necessary to employ the use of special bonding methods as described in </w:t>
      </w:r>
      <w:commentRangeStart w:id="540"/>
      <w:commentRangeStart w:id="541"/>
      <w:r>
        <w:t xml:space="preserve">ENA EREC C55 </w:t>
      </w:r>
      <w:commentRangeEnd w:id="540"/>
      <w:r>
        <w:rPr>
          <w:rStyle w:val="CommentReference"/>
        </w:rPr>
        <w:commentReference w:id="540"/>
      </w:r>
      <w:commentRangeEnd w:id="541"/>
      <w:r>
        <w:rPr>
          <w:rStyle w:val="CommentReference"/>
        </w:rPr>
        <w:commentReference w:id="541"/>
      </w:r>
      <w:r>
        <w:t>when bonding and earthing single-core cables in order to limit sheath circulating currents. Cable sheath bonding and earthing arrangements shall be designed such that the standing sheath voltage at maximum declared full load current shall not exceed the historically accepted values for safety specified in in ENA EREC C55.</w:t>
      </w:r>
    </w:p>
    <w:p w14:paraId="49FAA3EF" w14:textId="77777777" w:rsidR="000D57E9" w:rsidRPr="00571FDE" w:rsidRDefault="000D57E9" w:rsidP="009F7C46">
      <w:pPr>
        <w:rPr>
          <w:highlight w:val="yellow"/>
        </w:rPr>
      </w:pPr>
      <w:r w:rsidRPr="00A37C3F">
        <w:t>Where the steady state voltage at a termination may exceed 10</w:t>
      </w:r>
      <w:r>
        <w:t> </w:t>
      </w:r>
      <w:r w:rsidRPr="00A37C3F">
        <w:t>V, suitable precautions shall be taken to prevent accidental contact to any exposed metalwork outside the safety clearance distance.</w:t>
      </w:r>
    </w:p>
    <w:p w14:paraId="2F6FDBAC" w14:textId="77777777" w:rsidR="000D57E9" w:rsidRDefault="000D57E9" w:rsidP="008962EF">
      <w:r>
        <w:t>In order to reduce the magnitude of sheath voltages resulting from steep fronted transient phenomena, (e.g. switching operations, flashovers on or near the cable terminations, internal cable faults, etc.) it may be necessary to install sheath overvoltage limiting devices (SVLs) at certain positions.</w:t>
      </w:r>
    </w:p>
    <w:p w14:paraId="714B12C6" w14:textId="77777777" w:rsidR="000D57E9" w:rsidRDefault="000D57E9" w:rsidP="005F3A58">
      <w:r>
        <w:t>Cables and pipes passing through external walls of substation buildings shall have suitable seals to prevent the ingress o</w:t>
      </w:r>
      <w:r w:rsidRPr="005F3A58">
        <w:t xml:space="preserve">f moisture, gas </w:t>
      </w:r>
      <w:r>
        <w:t>or</w:t>
      </w:r>
      <w:r w:rsidRPr="005F3A58">
        <w:t xml:space="preserve"> vermin </w:t>
      </w:r>
      <w:r>
        <w:t>into</w:t>
      </w:r>
      <w:r w:rsidRPr="005F3A58">
        <w:t xml:space="preserve"> buildings</w:t>
      </w:r>
      <w:r>
        <w:t>. They shall have a fire resistance appropriate to the building.</w:t>
      </w:r>
    </w:p>
    <w:p w14:paraId="681C2618" w14:textId="1DF0073C" w:rsidR="000D57E9" w:rsidRDefault="000D57E9" w:rsidP="005F3A58">
      <w:r>
        <w:t>Wherever practicable multicore cables shall be run on wall or compound surface mounted cable tray that does not present a trip hazard</w:t>
      </w:r>
      <w:r w:rsidR="00E341B3">
        <w:t>.</w:t>
      </w:r>
    </w:p>
    <w:p w14:paraId="1AEE63C7" w14:textId="77777777" w:rsidR="000D57E9" w:rsidRDefault="000D57E9" w:rsidP="001B6B70">
      <w:r>
        <w:t>On GIS wh</w:t>
      </w:r>
      <w:r w:rsidRPr="001B6B70">
        <w:t>ere the connection between the User’s GIS and TO’s GIS is provided by a cable directly terminated into the TO’s GIS</w:t>
      </w:r>
      <w:r>
        <w:t>, t</w:t>
      </w:r>
      <w:r w:rsidRPr="00E851EF">
        <w:t>he cable screen connection and main earthing conductor shall be insulated to meet the requirements of sheath insulation systems and to allow DC insulated sheath testing of power cable. Screen sectionalising insulation links shall be provided to allow both earthing systems to be connected</w:t>
      </w:r>
      <w:r>
        <w:t>.</w:t>
      </w:r>
    </w:p>
    <w:p w14:paraId="4B8638C3" w14:textId="19C23E0B" w:rsidR="000D57E9" w:rsidRPr="00DB3AFB" w:rsidRDefault="002B67B9" w:rsidP="00290B68">
      <w:pPr>
        <w:pStyle w:val="Heading2"/>
      </w:pPr>
      <w:bookmarkStart w:id="542" w:name="_Ref171506419"/>
      <w:bookmarkStart w:id="543" w:name="_Toc189225402"/>
      <w:r>
        <w:t>8</w:t>
      </w:r>
      <w:r w:rsidR="00290B68">
        <w:t xml:space="preserve">.4 </w:t>
      </w:r>
      <w:r w:rsidR="000D57E9" w:rsidRPr="00DB3AFB">
        <w:t>Cable Installation &amp; Commissioning</w:t>
      </w:r>
      <w:bookmarkEnd w:id="542"/>
      <w:bookmarkEnd w:id="543"/>
    </w:p>
    <w:p w14:paraId="773C75B1" w14:textId="77777777" w:rsidR="000D57E9" w:rsidRPr="00DB3AFB" w:rsidRDefault="000D57E9" w:rsidP="007F1523">
      <w:r w:rsidRPr="00DB3AFB">
        <w:t>The supply, delivery and installation of cable systems shall be in accordance with ENA TS 09-2.</w:t>
      </w:r>
    </w:p>
    <w:p w14:paraId="43AAECBD" w14:textId="4AAE7AFB" w:rsidR="00290B68" w:rsidRDefault="002B67B9" w:rsidP="002B67B9">
      <w:pPr>
        <w:pStyle w:val="Heading1"/>
        <w:numPr>
          <w:ilvl w:val="0"/>
          <w:numId w:val="7"/>
        </w:numPr>
      </w:pPr>
      <w:bookmarkStart w:id="544" w:name="_Toc182821762"/>
      <w:bookmarkStart w:id="545" w:name="_Toc183078625"/>
      <w:bookmarkStart w:id="546" w:name="_Toc183095111"/>
      <w:bookmarkStart w:id="547" w:name="_Toc183095267"/>
      <w:bookmarkStart w:id="548" w:name="_Toc183095402"/>
      <w:bookmarkStart w:id="549" w:name="_Toc183095547"/>
      <w:bookmarkStart w:id="550" w:name="_Toc183095681"/>
      <w:bookmarkEnd w:id="544"/>
      <w:bookmarkEnd w:id="545"/>
      <w:bookmarkEnd w:id="546"/>
      <w:bookmarkEnd w:id="547"/>
      <w:bookmarkEnd w:id="548"/>
      <w:bookmarkEnd w:id="549"/>
      <w:bookmarkEnd w:id="550"/>
      <w:r>
        <w:t xml:space="preserve"> </w:t>
      </w:r>
      <w:bookmarkStart w:id="551" w:name="_Toc189225403"/>
      <w:r>
        <w:t>Instrument Transformers</w:t>
      </w:r>
      <w:bookmarkEnd w:id="551"/>
    </w:p>
    <w:bookmarkEnd w:id="523"/>
    <w:p w14:paraId="4DE6ACEF" w14:textId="30937D99" w:rsidR="00290B68" w:rsidRDefault="000D57E9" w:rsidP="00290B68">
      <w:r>
        <w:t xml:space="preserve">Where the BCA specifically identifies that metering is required at the interface zone, </w:t>
      </w:r>
      <w:commentRangeStart w:id="552"/>
      <w:commentRangeStart w:id="553"/>
      <w:r>
        <w:t xml:space="preserve">CTs and VTs used for metering purposes </w:t>
      </w:r>
      <w:r w:rsidRPr="009024C5">
        <w:t xml:space="preserve">shall be compliant with </w:t>
      </w:r>
      <w:r>
        <w:t xml:space="preserve">the </w:t>
      </w:r>
      <w:r w:rsidRPr="009155A9">
        <w:t>Balancing and Settlement Code, and its associated Codes of Practice.</w:t>
      </w:r>
      <w:commentRangeEnd w:id="552"/>
      <w:r>
        <w:rPr>
          <w:rStyle w:val="CommentReference"/>
        </w:rPr>
        <w:commentReference w:id="552"/>
      </w:r>
      <w:commentRangeEnd w:id="553"/>
      <w:r>
        <w:rPr>
          <w:rStyle w:val="CommentReference"/>
        </w:rPr>
        <w:commentReference w:id="553"/>
      </w:r>
      <w:bookmarkStart w:id="554" w:name="_Toc182821764"/>
    </w:p>
    <w:p w14:paraId="00F57DE4" w14:textId="25463033" w:rsidR="000D57E9" w:rsidRPr="00DB3AFB" w:rsidRDefault="002B67B9" w:rsidP="00290B68">
      <w:pPr>
        <w:pStyle w:val="Heading2"/>
      </w:pPr>
      <w:bookmarkStart w:id="555" w:name="_Toc189225404"/>
      <w:r>
        <w:t>9</w:t>
      </w:r>
      <w:r w:rsidR="00290B68">
        <w:t xml:space="preserve">.1 </w:t>
      </w:r>
      <w:r w:rsidR="000D57E9">
        <w:t>Current Transformers (</w:t>
      </w:r>
      <w:r w:rsidR="000D57E9" w:rsidRPr="00DB3AFB">
        <w:t>CTs</w:t>
      </w:r>
      <w:r w:rsidR="000D57E9">
        <w:t>)</w:t>
      </w:r>
      <w:bookmarkEnd w:id="554"/>
      <w:bookmarkEnd w:id="555"/>
    </w:p>
    <w:p w14:paraId="64EB3B8A" w14:textId="56F0193F" w:rsidR="000D57E9" w:rsidRPr="00DB3AFB" w:rsidRDefault="002B67B9" w:rsidP="00290B68">
      <w:pPr>
        <w:pStyle w:val="Heading3"/>
      </w:pPr>
      <w:bookmarkStart w:id="556" w:name="_Toc189225405"/>
      <w:bookmarkStart w:id="557" w:name="_Hlk163555507"/>
      <w:r>
        <w:t>9</w:t>
      </w:r>
      <w:r w:rsidR="00290B68">
        <w:t xml:space="preserve">.1.1 </w:t>
      </w:r>
      <w:r w:rsidR="000D57E9" w:rsidRPr="00DB3AFB">
        <w:t>CT Specifications</w:t>
      </w:r>
      <w:bookmarkEnd w:id="556"/>
    </w:p>
    <w:p w14:paraId="2F580150" w14:textId="77777777" w:rsidR="000D57E9" w:rsidRDefault="000D57E9" w:rsidP="00400E0D">
      <w:r w:rsidRPr="00DB3AFB">
        <w:t>CTs shall comply with BS</w:t>
      </w:r>
      <w:r>
        <w:t> </w:t>
      </w:r>
      <w:r w:rsidRPr="00DB3AFB">
        <w:t>EN</w:t>
      </w:r>
      <w:r>
        <w:t> </w:t>
      </w:r>
      <w:r w:rsidRPr="00DB3AFB">
        <w:t>61869-1 and BS</w:t>
      </w:r>
      <w:r>
        <w:t> </w:t>
      </w:r>
      <w:r w:rsidRPr="00DB3AFB">
        <w:t>EN</w:t>
      </w:r>
      <w:r>
        <w:t> </w:t>
      </w:r>
      <w:r w:rsidRPr="00DB3AFB">
        <w:t xml:space="preserve">61869-2. </w:t>
      </w:r>
    </w:p>
    <w:p w14:paraId="07AF2C82" w14:textId="77777777" w:rsidR="000D57E9" w:rsidRPr="00DB3AFB" w:rsidRDefault="000D57E9" w:rsidP="00400E0D">
      <w:r w:rsidRPr="00DB3AFB">
        <w:t>Where the CT is part of a combined instrument transformer, it shall also comply with BS</w:t>
      </w:r>
      <w:r>
        <w:t> </w:t>
      </w:r>
      <w:r w:rsidRPr="00DB3AFB">
        <w:t>EN</w:t>
      </w:r>
      <w:r>
        <w:t> </w:t>
      </w:r>
      <w:r w:rsidRPr="00DB3AFB">
        <w:t xml:space="preserve"> 61869-4. </w:t>
      </w:r>
    </w:p>
    <w:p w14:paraId="664B1BB7" w14:textId="77777777" w:rsidR="000D57E9" w:rsidRDefault="000D57E9" w:rsidP="009F7C46">
      <w:r>
        <w:lastRenderedPageBreak/>
        <w:t>User CTs forming part of the TO’s interface protection scheme shall comply entirely with the TO’s core winding ratio class and output requirements which are available in each particular connection agreement, as a minimum.</w:t>
      </w:r>
    </w:p>
    <w:p w14:paraId="6A7326ED" w14:textId="77777777" w:rsidR="000D57E9" w:rsidRDefault="000D57E9" w:rsidP="009F7C46">
      <w:r>
        <w:t xml:space="preserve">User CTs forming part of the TO’s interface protection scheme shall have no disconnecting links in the current carrying path. </w:t>
      </w:r>
    </w:p>
    <w:p w14:paraId="5EA93E11" w14:textId="77777777" w:rsidR="000D57E9" w:rsidRDefault="000D57E9" w:rsidP="009F7C46">
      <w:r>
        <w:t xml:space="preserve">User CTs forming part of the TO’s interface protection scheme shall be shorted and earthed until they are configured and commissioned at site.  The shorting and earthing shall be provided via removable wire links at the CT terminal box (see ENA TS 50-18).  The terminals for shorting and earthing shall be clearly marked. </w:t>
      </w:r>
    </w:p>
    <w:p w14:paraId="1DBF0891" w14:textId="77777777" w:rsidR="000D57E9" w:rsidRPr="00B72F56" w:rsidRDefault="000D57E9" w:rsidP="009F7C46">
      <w:r>
        <w:t>Where the User is required to install Fault Recording and/or Dynamic System Monitoring (DSM), the User shall install the required CTs and equipment within their own site.  The TO shall not make any instrument transformers or space available to the User for this purpose.</w:t>
      </w:r>
    </w:p>
    <w:p w14:paraId="44B855DA" w14:textId="0285F91B" w:rsidR="000D57E9" w:rsidRPr="00DB3AFB" w:rsidRDefault="002B67B9" w:rsidP="00290B68">
      <w:pPr>
        <w:pStyle w:val="Heading3"/>
      </w:pPr>
      <w:bookmarkStart w:id="558" w:name="_Toc189225406"/>
      <w:r>
        <w:t>9</w:t>
      </w:r>
      <w:r w:rsidR="00290B68">
        <w:t xml:space="preserve">.1.2 </w:t>
      </w:r>
      <w:r w:rsidR="000D57E9" w:rsidRPr="00DB3AFB">
        <w:t>CT Design &amp; Construction</w:t>
      </w:r>
      <w:bookmarkEnd w:id="558"/>
    </w:p>
    <w:p w14:paraId="6EC2685B" w14:textId="77777777" w:rsidR="000D57E9" w:rsidRDefault="000D57E9" w:rsidP="00D445C2">
      <w:r w:rsidRPr="00DB3AFB">
        <w:t xml:space="preserve">A CT Primary test loop of an approved type by the TO shall be made available on </w:t>
      </w:r>
      <w:r>
        <w:t xml:space="preserve">a </w:t>
      </w:r>
      <w:r w:rsidRPr="00DB3AFB">
        <w:t xml:space="preserve">transformer or reactor intended for connection, to allow the TO </w:t>
      </w:r>
      <w:proofErr w:type="spellStart"/>
      <w:r w:rsidRPr="00DB3AFB">
        <w:t>to</w:t>
      </w:r>
      <w:proofErr w:type="spellEnd"/>
      <w:r w:rsidRPr="00DB3AFB">
        <w:t xml:space="preserve"> verify protection configurations in order to ensure that the TO can verify </w:t>
      </w:r>
      <w:r>
        <w:t xml:space="preserve">that </w:t>
      </w:r>
      <w:r w:rsidRPr="00DB3AFB">
        <w:t>any integrated protection schemes operate as intended.</w:t>
      </w:r>
    </w:p>
    <w:p w14:paraId="332A54EF" w14:textId="32A21237" w:rsidR="000D57E9" w:rsidRPr="00DB3AFB" w:rsidRDefault="002B67B9" w:rsidP="00290B68">
      <w:pPr>
        <w:pStyle w:val="Heading3"/>
      </w:pPr>
      <w:bookmarkStart w:id="559" w:name="_Toc189225407"/>
      <w:r>
        <w:t>9</w:t>
      </w:r>
      <w:r w:rsidR="00290B68">
        <w:t xml:space="preserve">.1.3 </w:t>
      </w:r>
      <w:r w:rsidR="000D57E9" w:rsidRPr="00DB3AFB">
        <w:t>CT Routine Tests</w:t>
      </w:r>
      <w:bookmarkEnd w:id="559"/>
    </w:p>
    <w:bookmarkEnd w:id="557"/>
    <w:p w14:paraId="7A09219F" w14:textId="77777777" w:rsidR="000D57E9" w:rsidRDefault="000D57E9" w:rsidP="00DC0CE1">
      <w:pPr>
        <w:rPr>
          <w:highlight w:val="yellow"/>
        </w:rPr>
      </w:pPr>
      <w:r w:rsidRPr="00DB3AFB">
        <w:t xml:space="preserve">The TO requires all CT </w:t>
      </w:r>
      <w:r>
        <w:t>magnetisation</w:t>
      </w:r>
      <w:r w:rsidRPr="00DB3AFB">
        <w:t xml:space="preserve"> characteristics </w:t>
      </w:r>
      <w:r>
        <w:t xml:space="preserve">(factory test certificates) for all CTs </w:t>
      </w:r>
      <w:r w:rsidRPr="00DB3AFB">
        <w:t>used in the interface zone.</w:t>
      </w:r>
    </w:p>
    <w:p w14:paraId="1D77B961" w14:textId="1CCE01B1" w:rsidR="000D57E9" w:rsidRPr="00DB3AFB" w:rsidRDefault="002B67B9" w:rsidP="00290B68">
      <w:pPr>
        <w:pStyle w:val="Heading2"/>
      </w:pPr>
      <w:bookmarkStart w:id="560" w:name="_Toc182821765"/>
      <w:bookmarkStart w:id="561" w:name="_Toc182821766"/>
      <w:bookmarkStart w:id="562" w:name="_Toc189225408"/>
      <w:bookmarkEnd w:id="560"/>
      <w:r>
        <w:t>9</w:t>
      </w:r>
      <w:r w:rsidR="00290B68">
        <w:t xml:space="preserve">.2 </w:t>
      </w:r>
      <w:r w:rsidR="00981152">
        <w:tab/>
      </w:r>
      <w:r w:rsidR="000D57E9">
        <w:t>Voltage Transformers (</w:t>
      </w:r>
      <w:r w:rsidR="000D57E9" w:rsidRPr="00DB3AFB">
        <w:t>VTs</w:t>
      </w:r>
      <w:r w:rsidR="000D57E9">
        <w:t>)</w:t>
      </w:r>
      <w:bookmarkEnd w:id="561"/>
      <w:bookmarkEnd w:id="562"/>
    </w:p>
    <w:p w14:paraId="150F71A4" w14:textId="34C1B13D" w:rsidR="000D57E9" w:rsidRPr="00DB3AFB" w:rsidRDefault="002B67B9" w:rsidP="00290B68">
      <w:pPr>
        <w:pStyle w:val="Heading3"/>
      </w:pPr>
      <w:bookmarkStart w:id="563" w:name="_Toc189225409"/>
      <w:r>
        <w:t>9</w:t>
      </w:r>
      <w:r w:rsidR="00290B68">
        <w:t xml:space="preserve">.2.1 </w:t>
      </w:r>
      <w:r w:rsidR="000D57E9" w:rsidRPr="00DB3AFB">
        <w:t>VT Specifications</w:t>
      </w:r>
      <w:bookmarkEnd w:id="563"/>
    </w:p>
    <w:p w14:paraId="0C876B49" w14:textId="77777777" w:rsidR="000D57E9" w:rsidRPr="00DB3AFB" w:rsidRDefault="000D57E9" w:rsidP="00EB2009">
      <w:r w:rsidRPr="00DB3AFB">
        <w:t>Inductive VTs shall comply with BS EN 61</w:t>
      </w:r>
      <w:r>
        <w:t>86</w:t>
      </w:r>
      <w:r w:rsidRPr="00DB3AFB">
        <w:t>9-1 and BS EN 61</w:t>
      </w:r>
      <w:r>
        <w:t>86</w:t>
      </w:r>
      <w:r w:rsidRPr="00DB3AFB">
        <w:t xml:space="preserve">9-3. </w:t>
      </w:r>
    </w:p>
    <w:p w14:paraId="422B86AB" w14:textId="77777777" w:rsidR="000D57E9" w:rsidRPr="00DB3AFB" w:rsidRDefault="000D57E9" w:rsidP="00EB2009">
      <w:r w:rsidRPr="00DB3AFB">
        <w:t xml:space="preserve">Capacitive VTs shall comply with BS EN 61869-1 and BS EN 61869-5. </w:t>
      </w:r>
    </w:p>
    <w:p w14:paraId="1ADA1BF9" w14:textId="7FF3D0D0" w:rsidR="000D57E9" w:rsidRPr="00DB3AFB" w:rsidRDefault="000D57E9" w:rsidP="00EB2009">
      <w:r w:rsidRPr="00DB3AFB">
        <w:t>Where the VT is part of a combined instrument transformer, it shall also comply with BS</w:t>
      </w:r>
      <w:r w:rsidR="00F40C8B">
        <w:t> </w:t>
      </w:r>
      <w:r w:rsidRPr="00DB3AFB">
        <w:t>EN</w:t>
      </w:r>
      <w:r w:rsidR="00F40C8B">
        <w:t> </w:t>
      </w:r>
      <w:r w:rsidRPr="00DB3AFB">
        <w:t>61869-4</w:t>
      </w:r>
      <w:r w:rsidR="00F40C8B">
        <w:t>.</w:t>
      </w:r>
    </w:p>
    <w:p w14:paraId="3C6FEEBB" w14:textId="77777777" w:rsidR="000D57E9" w:rsidRPr="00DB3AFB" w:rsidRDefault="000D57E9" w:rsidP="00EB2009">
      <w:r w:rsidRPr="00DB3AFB">
        <w:t>Where the User is required to install Fault Recording and/or Dynamic System Monitoring (DSM), the User shall install the required VTs within their own site.  The TO shall not make any VTs available to the User for this purpose.</w:t>
      </w:r>
    </w:p>
    <w:p w14:paraId="33B812F7" w14:textId="074AB6AE" w:rsidR="000D57E9" w:rsidRPr="00DB3AFB" w:rsidRDefault="000D57E9" w:rsidP="002B67B9">
      <w:pPr>
        <w:pStyle w:val="Heading1"/>
        <w:numPr>
          <w:ilvl w:val="0"/>
          <w:numId w:val="7"/>
        </w:numPr>
      </w:pPr>
      <w:bookmarkStart w:id="564" w:name="_Toc182821767"/>
      <w:bookmarkStart w:id="565" w:name="_Toc168306555"/>
      <w:bookmarkStart w:id="566" w:name="_Toc182821768"/>
      <w:bookmarkStart w:id="567" w:name="_Toc189225410"/>
      <w:bookmarkEnd w:id="564"/>
      <w:bookmarkEnd w:id="565"/>
      <w:r w:rsidRPr="00DB3AFB">
        <w:t>Protection &amp; Control</w:t>
      </w:r>
      <w:bookmarkEnd w:id="566"/>
      <w:bookmarkEnd w:id="567"/>
      <w:r w:rsidRPr="00DB3AFB">
        <w:t xml:space="preserve"> </w:t>
      </w:r>
    </w:p>
    <w:p w14:paraId="37BC4D7F" w14:textId="77777777" w:rsidR="000D57E9" w:rsidRPr="00DB3AFB" w:rsidRDefault="000D57E9" w:rsidP="00973E13">
      <w:r w:rsidRPr="00DB3AFB">
        <w:t>Adequate Protection systems should be developed to fulfil the requirements of the ESQCR for all applications.</w:t>
      </w:r>
    </w:p>
    <w:p w14:paraId="4DF5CAB7" w14:textId="7429C5ED" w:rsidR="000D57E9" w:rsidRPr="00DB3AFB" w:rsidRDefault="000D57E9" w:rsidP="00973E13">
      <w:r>
        <w:t xml:space="preserve">Apparatus owned by the </w:t>
      </w:r>
      <w:r w:rsidRPr="00DB3AFB">
        <w:t>TO should be physically segregated from that owned by Users</w:t>
      </w:r>
      <w:r>
        <w:t>,</w:t>
      </w:r>
      <w:r w:rsidRPr="00DB3AFB">
        <w:t xml:space="preserve"> however, it is accepted that this is not always possible/practical in which case the following clauses are applicable</w:t>
      </w:r>
      <w:r>
        <w:t>:</w:t>
      </w:r>
    </w:p>
    <w:p w14:paraId="696EB68E" w14:textId="438EC28D" w:rsidR="000D57E9" w:rsidRPr="00C62130" w:rsidRDefault="000D57E9" w:rsidP="002331B5">
      <w:pPr>
        <w:pStyle w:val="ListBullet1"/>
        <w:numPr>
          <w:ilvl w:val="0"/>
          <w:numId w:val="15"/>
        </w:numPr>
        <w:rPr>
          <w:rFonts w:asciiTheme="minorHAnsi" w:hAnsiTheme="minorHAnsi"/>
        </w:rPr>
      </w:pPr>
      <w:r w:rsidRPr="00C62130">
        <w:rPr>
          <w:rFonts w:asciiTheme="minorHAnsi" w:hAnsiTheme="minorHAnsi"/>
        </w:rPr>
        <w:t xml:space="preserve">where switchgear local controls are grouped on a bay control panel (or similar) then control of Apparatus owned by the TO shall be segregated from that owned by the User. Separate individually lockable local/remote control selector switches shall be provided for the TO and Apparatus owned by the User such that personnel with authority to only operate Apparatus </w:t>
      </w:r>
      <w:r w:rsidRPr="00C62130">
        <w:rPr>
          <w:rFonts w:asciiTheme="minorHAnsi" w:hAnsiTheme="minorHAnsi"/>
        </w:rPr>
        <w:lastRenderedPageBreak/>
        <w:t>owned by the User are unable to access control of the Apparatus owned by the TO and vice versa</w:t>
      </w:r>
      <w:r w:rsidR="00D23185">
        <w:rPr>
          <w:rFonts w:asciiTheme="minorHAnsi" w:hAnsiTheme="minorHAnsi"/>
        </w:rPr>
        <w:t>;</w:t>
      </w:r>
    </w:p>
    <w:p w14:paraId="575E4AE3" w14:textId="21C39D89" w:rsidR="000D57E9" w:rsidRPr="00C62130" w:rsidRDefault="000D57E9" w:rsidP="002331B5">
      <w:pPr>
        <w:pStyle w:val="ListBullet1"/>
        <w:numPr>
          <w:ilvl w:val="0"/>
          <w:numId w:val="15"/>
        </w:numPr>
        <w:rPr>
          <w:rFonts w:asciiTheme="minorHAnsi" w:hAnsiTheme="minorHAnsi"/>
        </w:rPr>
      </w:pPr>
      <w:r w:rsidRPr="00C62130">
        <w:rPr>
          <w:rFonts w:asciiTheme="minorHAnsi" w:hAnsiTheme="minorHAnsi"/>
        </w:rPr>
        <w:t>facilities provided for substation level control of Apparatus owned by the User shall have no facilities to operate Apparatus owned by the TO. This may not be the case where there are unlicensed local agreements in place</w:t>
      </w:r>
      <w:r w:rsidR="00D23185">
        <w:rPr>
          <w:rFonts w:asciiTheme="minorHAnsi" w:hAnsiTheme="minorHAnsi"/>
        </w:rPr>
        <w:t>;</w:t>
      </w:r>
    </w:p>
    <w:p w14:paraId="576BD67B" w14:textId="0B22A57A" w:rsidR="000D57E9" w:rsidRPr="00C62130" w:rsidRDefault="000D57E9" w:rsidP="002331B5">
      <w:pPr>
        <w:pStyle w:val="ListBullet1"/>
        <w:numPr>
          <w:ilvl w:val="0"/>
          <w:numId w:val="15"/>
        </w:numPr>
        <w:rPr>
          <w:rFonts w:asciiTheme="minorHAnsi" w:hAnsiTheme="minorHAnsi"/>
        </w:rPr>
      </w:pPr>
      <w:r w:rsidRPr="00C62130">
        <w:rPr>
          <w:rFonts w:asciiTheme="minorHAnsi" w:hAnsiTheme="minorHAnsi"/>
        </w:rPr>
        <w:t>any electrical/mechanical supplies which are provided by the TO for Apparatus owned by the User shall be equipped with segregated, clearly labelled isolation facilities.</w:t>
      </w:r>
    </w:p>
    <w:p w14:paraId="08048FC2" w14:textId="20F6AA71" w:rsidR="000D57E9" w:rsidRPr="00DB3AFB" w:rsidRDefault="00290B68" w:rsidP="00290B68">
      <w:pPr>
        <w:pStyle w:val="Heading2"/>
      </w:pPr>
      <w:bookmarkStart w:id="568" w:name="_Toc182821769"/>
      <w:bookmarkStart w:id="569" w:name="_Toc182821770"/>
      <w:bookmarkStart w:id="570" w:name="_Toc189225411"/>
      <w:bookmarkEnd w:id="568"/>
      <w:r>
        <w:t>1</w:t>
      </w:r>
      <w:r w:rsidR="002B67B9">
        <w:t>0</w:t>
      </w:r>
      <w:r>
        <w:t xml:space="preserve">.1 </w:t>
      </w:r>
      <w:r w:rsidR="00981152">
        <w:tab/>
      </w:r>
      <w:r w:rsidR="000D57E9" w:rsidRPr="00DB3AFB">
        <w:t>Protection Types</w:t>
      </w:r>
      <w:bookmarkEnd w:id="569"/>
      <w:bookmarkEnd w:id="570"/>
    </w:p>
    <w:p w14:paraId="320BA925" w14:textId="28D604ED" w:rsidR="000D57E9" w:rsidRDefault="000D57E9" w:rsidP="00582DEA">
      <w:r>
        <w:t xml:space="preserve">Adequate protection systems should be developed to fulfil the requirements of the ESQCR for all applications. </w:t>
      </w:r>
      <w:r w:rsidRPr="00DB3AFB">
        <w:t xml:space="preserve">Documentary evidence </w:t>
      </w:r>
      <w:r w:rsidR="00D42B2A">
        <w:t xml:space="preserve">showing </w:t>
      </w:r>
      <w:r w:rsidRPr="00DB3AFB">
        <w:t xml:space="preserve">compliance for all protection types shall be provided to the TO, in accordance with the minimum requirements in the CUSC. </w:t>
      </w:r>
    </w:p>
    <w:p w14:paraId="0464B59B" w14:textId="77777777" w:rsidR="000D57E9" w:rsidRPr="00DB3AFB" w:rsidRDefault="000D57E9" w:rsidP="00563647">
      <w:r>
        <w:t>The User and TO shall, between them, agree the respective protection and control relay settings and fault clearance times to be operated by each of them and record this information in the format set out in Appendix F4 of the relevant BCA and accordingly the CUSC document.</w:t>
      </w:r>
    </w:p>
    <w:p w14:paraId="2697A186" w14:textId="77777777" w:rsidR="000D57E9" w:rsidRPr="00DB3AFB" w:rsidRDefault="000D57E9" w:rsidP="00F050C6">
      <w:r w:rsidRPr="00DB3AFB">
        <w:t>Ancillary electrical equipment associated with the protection, automation and control system, shall be in accordance with ENA TS 50-18.</w:t>
      </w:r>
    </w:p>
    <w:p w14:paraId="221C5D96" w14:textId="77777777" w:rsidR="000D57E9" w:rsidRPr="00DB3AFB" w:rsidRDefault="000D57E9" w:rsidP="00F050C6">
      <w:r w:rsidRPr="00DB3AFB">
        <w:t>All cables and conductors associated with the protection, automation and control system, switchgear, and transformers, shall be labelled in accordance with the principles described in ENA</w:t>
      </w:r>
      <w:r>
        <w:t> </w:t>
      </w:r>
      <w:r w:rsidRPr="00DB3AFB">
        <w:t>TS</w:t>
      </w:r>
      <w:r>
        <w:t> </w:t>
      </w:r>
      <w:r w:rsidRPr="00DB3AFB">
        <w:t>50-19.</w:t>
      </w:r>
    </w:p>
    <w:p w14:paraId="353EF70B" w14:textId="2526C342" w:rsidR="000D57E9" w:rsidRDefault="000D57E9" w:rsidP="00F050C6">
      <w:r w:rsidRPr="00DB3AFB">
        <w:t xml:space="preserve">As a minimum, the schemes shall match the existing TO protection requirements. These </w:t>
      </w:r>
      <w:r w:rsidR="00BC7327">
        <w:t>shall</w:t>
      </w:r>
      <w:r w:rsidRPr="00DB3AFB">
        <w:t xml:space="preserve"> be coordinated</w:t>
      </w:r>
      <w:r w:rsidR="003F0516">
        <w:t>, tested</w:t>
      </w:r>
      <w:r w:rsidRPr="00DB3AFB">
        <w:t xml:space="preserve"> and accepted by the appropriate TO.</w:t>
      </w:r>
    </w:p>
    <w:p w14:paraId="292795F0" w14:textId="1A0DAA7D" w:rsidR="003F0516" w:rsidRPr="00DB3AFB" w:rsidRDefault="003F0516" w:rsidP="003F0516">
      <w:pPr>
        <w:pStyle w:val="Heading3"/>
      </w:pPr>
      <w:bookmarkStart w:id="571" w:name="_Toc189225412"/>
      <w:r>
        <w:t>1</w:t>
      </w:r>
      <w:r w:rsidR="002B67B9">
        <w:t>0.</w:t>
      </w:r>
      <w:r>
        <w:t xml:space="preserve">1.1 </w:t>
      </w:r>
      <w:r w:rsidRPr="00DB3AFB">
        <w:t>Protection Environmental Requirements</w:t>
      </w:r>
      <w:bookmarkEnd w:id="571"/>
    </w:p>
    <w:p w14:paraId="6EAFDD0B" w14:textId="77777777" w:rsidR="003F0516" w:rsidRPr="00DB3AFB" w:rsidRDefault="003F0516" w:rsidP="003F0516">
      <w:r w:rsidRPr="00DB3AFB">
        <w:t>All devices used for protection, automation, and control purposes shall comply with all applicable requirements of ENA</w:t>
      </w:r>
      <w:r>
        <w:t> </w:t>
      </w:r>
      <w:r w:rsidRPr="00DB3AFB">
        <w:t>TS</w:t>
      </w:r>
      <w:r>
        <w:t> </w:t>
      </w:r>
      <w:r w:rsidRPr="00DB3AFB">
        <w:t>48-5 Environmental test requirements for protection and control equipment and systems.</w:t>
      </w:r>
    </w:p>
    <w:p w14:paraId="6BBFEC6C" w14:textId="77777777" w:rsidR="003F0516" w:rsidRPr="00DB3AFB" w:rsidRDefault="003F0516" w:rsidP="003F0516">
      <w:r w:rsidRPr="00DB3AFB">
        <w:t>All devices used for protection, automation, and control purposes shall comply with the latest safety and EMC legislation and be “CE” and/or “UKCA” marked.</w:t>
      </w:r>
    </w:p>
    <w:p w14:paraId="462C51C8" w14:textId="5B8B6EE3" w:rsidR="00BC0F05" w:rsidRPr="00DB3AFB" w:rsidRDefault="00BC0F05" w:rsidP="00BC0F05">
      <w:pPr>
        <w:pStyle w:val="Heading3"/>
      </w:pPr>
      <w:bookmarkStart w:id="572" w:name="_Toc189225413"/>
      <w:r>
        <w:t>1</w:t>
      </w:r>
      <w:r w:rsidR="002B67B9">
        <w:t>0</w:t>
      </w:r>
      <w:r>
        <w:t xml:space="preserve">.1.2 </w:t>
      </w:r>
      <w:r w:rsidRPr="00DB3AFB">
        <w:t xml:space="preserve">Protection </w:t>
      </w:r>
      <w:r>
        <w:t>Functional</w:t>
      </w:r>
      <w:r w:rsidRPr="00DB3AFB">
        <w:t xml:space="preserve"> Requirements</w:t>
      </w:r>
      <w:bookmarkEnd w:id="572"/>
    </w:p>
    <w:p w14:paraId="022094BA" w14:textId="676B3160" w:rsidR="003F0516" w:rsidRDefault="003F0516" w:rsidP="009F6DB3">
      <w:pPr>
        <w:rPr>
          <w:rFonts w:cstheme="minorHAnsi"/>
        </w:rPr>
      </w:pPr>
      <w:r>
        <w:rPr>
          <w:rFonts w:cstheme="minorHAnsi"/>
        </w:rPr>
        <w:t xml:space="preserve">Protection functions shall be tested in accordance with the ENA and international standards listed in </w:t>
      </w:r>
      <w:r>
        <w:rPr>
          <w:rFonts w:cstheme="minorHAnsi"/>
        </w:rPr>
        <w:fldChar w:fldCharType="begin"/>
      </w:r>
      <w:r>
        <w:rPr>
          <w:rFonts w:cstheme="minorHAnsi"/>
        </w:rPr>
        <w:instrText xml:space="preserve"> REF _Ref184573455 \h </w:instrText>
      </w:r>
      <w:r>
        <w:rPr>
          <w:rFonts w:cstheme="minorHAnsi"/>
        </w:rPr>
      </w:r>
      <w:r>
        <w:rPr>
          <w:rFonts w:cstheme="minorHAnsi"/>
        </w:rPr>
        <w:fldChar w:fldCharType="separate"/>
      </w:r>
      <w:ins w:id="573" w:author="Claire Goult (NESO)" w:date="2025-05-21T11:40:00Z" w16du:dateUtc="2025-05-21T10:40:00Z">
        <w:r w:rsidR="005E0650" w:rsidRPr="009D2E1C">
          <w:t xml:space="preserve">Table </w:t>
        </w:r>
        <w:r w:rsidR="005E0650">
          <w:rPr>
            <w:noProof/>
          </w:rPr>
          <w:t>8</w:t>
        </w:r>
      </w:ins>
      <w:del w:id="574" w:author="Claire Goult (NESO)" w:date="2025-05-21T11:40:00Z" w16du:dateUtc="2025-05-21T10:40:00Z">
        <w:r w:rsidR="00352B31" w:rsidRPr="009D2E1C" w:rsidDel="005E0650">
          <w:delText xml:space="preserve">Table </w:delText>
        </w:r>
        <w:r w:rsidR="00352B31" w:rsidDel="005E0650">
          <w:rPr>
            <w:noProof/>
          </w:rPr>
          <w:delText>8</w:delText>
        </w:r>
      </w:del>
      <w:r>
        <w:rPr>
          <w:rFonts w:cstheme="minorHAnsi"/>
        </w:rPr>
        <w:fldChar w:fldCharType="end"/>
      </w:r>
      <w:r>
        <w:rPr>
          <w:rFonts w:cstheme="minorHAnsi"/>
        </w:rPr>
        <w:t>.</w:t>
      </w:r>
    </w:p>
    <w:p w14:paraId="28B23BFD" w14:textId="1D362878" w:rsidR="003F0516" w:rsidRPr="009D2E1C" w:rsidRDefault="003F0516" w:rsidP="003F0516">
      <w:pPr>
        <w:pStyle w:val="Table"/>
        <w:rPr>
          <w:rFonts w:asciiTheme="minorHAnsi" w:hAnsiTheme="minorHAnsi"/>
        </w:rPr>
      </w:pPr>
      <w:bookmarkStart w:id="575" w:name="_Ref184573455"/>
      <w:bookmarkStart w:id="576" w:name="_Toc189225449"/>
      <w:r w:rsidRPr="009D2E1C">
        <w:rPr>
          <w:rFonts w:asciiTheme="minorHAnsi" w:hAnsiTheme="minorHAnsi"/>
        </w:rPr>
        <w:t xml:space="preserve">Table </w:t>
      </w:r>
      <w:r w:rsidRPr="009D2E1C">
        <w:rPr>
          <w:rFonts w:asciiTheme="minorHAnsi" w:hAnsiTheme="minorHAnsi"/>
        </w:rPr>
        <w:fldChar w:fldCharType="begin"/>
      </w:r>
      <w:r w:rsidRPr="009D2E1C">
        <w:rPr>
          <w:rFonts w:asciiTheme="minorHAnsi" w:hAnsiTheme="minorHAnsi"/>
        </w:rPr>
        <w:instrText xml:space="preserve"> SEQ Table \* ARABIC </w:instrText>
      </w:r>
      <w:r w:rsidRPr="009D2E1C">
        <w:rPr>
          <w:rFonts w:asciiTheme="minorHAnsi" w:hAnsiTheme="minorHAnsi"/>
        </w:rPr>
        <w:fldChar w:fldCharType="separate"/>
      </w:r>
      <w:r w:rsidR="005E0650">
        <w:rPr>
          <w:rFonts w:asciiTheme="minorHAnsi" w:hAnsiTheme="minorHAnsi"/>
          <w:noProof/>
        </w:rPr>
        <w:t>8</w:t>
      </w:r>
      <w:r w:rsidRPr="009D2E1C">
        <w:rPr>
          <w:rFonts w:asciiTheme="minorHAnsi" w:hAnsiTheme="minorHAnsi"/>
          <w:noProof/>
        </w:rPr>
        <w:fldChar w:fldCharType="end"/>
      </w:r>
      <w:bookmarkEnd w:id="575"/>
      <w:r w:rsidRPr="009D2E1C">
        <w:rPr>
          <w:rFonts w:asciiTheme="minorHAnsi" w:hAnsiTheme="minorHAnsi"/>
        </w:rPr>
        <w:t xml:space="preserve"> — </w:t>
      </w:r>
      <w:r>
        <w:rPr>
          <w:rFonts w:asciiTheme="minorHAnsi" w:hAnsiTheme="minorHAnsi"/>
        </w:rPr>
        <w:t>Protection Function Testing Compliance Requirements</w:t>
      </w:r>
      <w:bookmarkEnd w:id="57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364"/>
        <w:gridCol w:w="2365"/>
      </w:tblGrid>
      <w:tr w:rsidR="003F0516" w:rsidRPr="00DB3AFB" w14:paraId="19A0658E" w14:textId="77777777" w:rsidTr="002331B5">
        <w:trPr>
          <w:jc w:val="center"/>
        </w:trPr>
        <w:tc>
          <w:tcPr>
            <w:tcW w:w="4096" w:type="dxa"/>
            <w:shd w:val="clear" w:color="auto" w:fill="0A2F41" w:themeFill="accent1" w:themeFillShade="80"/>
            <w:vAlign w:val="center"/>
          </w:tcPr>
          <w:p w14:paraId="1284D303" w14:textId="38306916" w:rsidR="003F0516" w:rsidRPr="00131060" w:rsidRDefault="003F0516" w:rsidP="002331B5">
            <w:pPr>
              <w:pStyle w:val="TableHeading"/>
              <w:spacing w:after="60"/>
              <w:jc w:val="center"/>
              <w:rPr>
                <w:rFonts w:asciiTheme="minorHAnsi" w:hAnsiTheme="minorHAnsi"/>
                <w:b/>
                <w:bCs/>
                <w:sz w:val="20"/>
              </w:rPr>
            </w:pPr>
            <w:r>
              <w:rPr>
                <w:rFonts w:asciiTheme="minorHAnsi" w:hAnsiTheme="minorHAnsi"/>
                <w:b/>
                <w:bCs/>
                <w:sz w:val="20"/>
              </w:rPr>
              <w:t>Protection Function</w:t>
            </w:r>
          </w:p>
        </w:tc>
        <w:tc>
          <w:tcPr>
            <w:tcW w:w="2258" w:type="dxa"/>
            <w:shd w:val="clear" w:color="auto" w:fill="0A2F41" w:themeFill="accent1" w:themeFillShade="80"/>
            <w:vAlign w:val="center"/>
          </w:tcPr>
          <w:p w14:paraId="0C9FE47F" w14:textId="70241277" w:rsidR="003F0516" w:rsidRPr="00131060" w:rsidRDefault="003F0516" w:rsidP="002331B5">
            <w:pPr>
              <w:pStyle w:val="TableHeading"/>
              <w:spacing w:after="60"/>
              <w:jc w:val="center"/>
              <w:rPr>
                <w:rFonts w:asciiTheme="minorHAnsi" w:hAnsiTheme="minorHAnsi"/>
                <w:b/>
                <w:bCs/>
                <w:sz w:val="20"/>
              </w:rPr>
            </w:pPr>
            <w:r>
              <w:rPr>
                <w:rFonts w:asciiTheme="minorHAnsi" w:hAnsiTheme="minorHAnsi"/>
                <w:b/>
                <w:bCs/>
                <w:sz w:val="20"/>
              </w:rPr>
              <w:t>ENA Test Specification</w:t>
            </w:r>
          </w:p>
        </w:tc>
        <w:tc>
          <w:tcPr>
            <w:tcW w:w="2259" w:type="dxa"/>
            <w:shd w:val="clear" w:color="auto" w:fill="0A2F41" w:themeFill="accent1" w:themeFillShade="80"/>
            <w:vAlign w:val="center"/>
          </w:tcPr>
          <w:p w14:paraId="6D0D9DC5" w14:textId="1BC855AF" w:rsidR="003F0516" w:rsidRPr="00131060" w:rsidRDefault="003F0516" w:rsidP="002331B5">
            <w:pPr>
              <w:pStyle w:val="TableHeading"/>
              <w:spacing w:after="60"/>
              <w:jc w:val="center"/>
              <w:rPr>
                <w:rFonts w:asciiTheme="minorHAnsi" w:hAnsiTheme="minorHAnsi"/>
                <w:b/>
                <w:bCs/>
                <w:sz w:val="20"/>
              </w:rPr>
            </w:pPr>
            <w:r>
              <w:rPr>
                <w:rFonts w:asciiTheme="minorHAnsi" w:hAnsiTheme="minorHAnsi"/>
                <w:b/>
                <w:bCs/>
                <w:sz w:val="20"/>
              </w:rPr>
              <w:t>International Standard</w:t>
            </w:r>
          </w:p>
        </w:tc>
      </w:tr>
      <w:tr w:rsidR="003F0516" w:rsidRPr="00DB3AFB" w14:paraId="21D755A9" w14:textId="77777777" w:rsidTr="002331B5">
        <w:trPr>
          <w:jc w:val="center"/>
        </w:trPr>
        <w:tc>
          <w:tcPr>
            <w:tcW w:w="4096" w:type="dxa"/>
            <w:shd w:val="clear" w:color="auto" w:fill="auto"/>
            <w:vAlign w:val="center"/>
          </w:tcPr>
          <w:p w14:paraId="3964C7DC" w14:textId="64DCFFE0" w:rsidR="003F0516" w:rsidRPr="00131060" w:rsidRDefault="003F0516" w:rsidP="002331B5">
            <w:pPr>
              <w:pStyle w:val="Tabletext"/>
              <w:spacing w:after="60"/>
              <w:rPr>
                <w:rFonts w:asciiTheme="minorHAnsi" w:hAnsiTheme="minorHAnsi"/>
                <w:sz w:val="20"/>
              </w:rPr>
            </w:pPr>
            <w:r>
              <w:rPr>
                <w:rFonts w:asciiTheme="minorHAnsi" w:hAnsiTheme="minorHAnsi"/>
                <w:sz w:val="20"/>
              </w:rPr>
              <w:t>High Impedance Differential</w:t>
            </w:r>
          </w:p>
        </w:tc>
        <w:tc>
          <w:tcPr>
            <w:tcW w:w="2258" w:type="dxa"/>
            <w:shd w:val="clear" w:color="auto" w:fill="auto"/>
            <w:vAlign w:val="center"/>
          </w:tcPr>
          <w:p w14:paraId="6A542381" w14:textId="546FE00D" w:rsidR="003F0516" w:rsidRPr="00131060" w:rsidRDefault="003F0516" w:rsidP="002331B5">
            <w:pPr>
              <w:pStyle w:val="Tabletext"/>
              <w:spacing w:after="60"/>
              <w:jc w:val="center"/>
              <w:rPr>
                <w:rFonts w:asciiTheme="minorHAnsi" w:hAnsiTheme="minorHAnsi"/>
                <w:sz w:val="20"/>
              </w:rPr>
            </w:pPr>
            <w:r>
              <w:rPr>
                <w:rFonts w:asciiTheme="minorHAnsi" w:hAnsiTheme="minorHAnsi"/>
                <w:sz w:val="20"/>
              </w:rPr>
              <w:t>ENA EREC G110</w:t>
            </w:r>
          </w:p>
        </w:tc>
        <w:tc>
          <w:tcPr>
            <w:tcW w:w="2259" w:type="dxa"/>
            <w:shd w:val="clear" w:color="auto" w:fill="auto"/>
            <w:vAlign w:val="center"/>
          </w:tcPr>
          <w:p w14:paraId="38E2EAE0" w14:textId="6113F01B" w:rsidR="003F0516" w:rsidRPr="00131060" w:rsidRDefault="003F0516" w:rsidP="002331B5">
            <w:pPr>
              <w:pStyle w:val="Tabletext"/>
              <w:spacing w:after="60"/>
              <w:jc w:val="center"/>
              <w:rPr>
                <w:rFonts w:asciiTheme="minorHAnsi" w:hAnsiTheme="minorHAnsi"/>
                <w:sz w:val="20"/>
              </w:rPr>
            </w:pPr>
            <w:r>
              <w:rPr>
                <w:rFonts w:asciiTheme="minorHAnsi" w:hAnsiTheme="minorHAnsi"/>
                <w:sz w:val="20"/>
              </w:rPr>
              <w:t>-</w:t>
            </w:r>
          </w:p>
        </w:tc>
      </w:tr>
      <w:tr w:rsidR="003F0516" w:rsidRPr="00DB3AFB" w14:paraId="7FEADB9A" w14:textId="77777777" w:rsidTr="002331B5">
        <w:trPr>
          <w:jc w:val="center"/>
        </w:trPr>
        <w:tc>
          <w:tcPr>
            <w:tcW w:w="4096" w:type="dxa"/>
            <w:shd w:val="clear" w:color="auto" w:fill="auto"/>
            <w:vAlign w:val="center"/>
          </w:tcPr>
          <w:p w14:paraId="5CFDF641" w14:textId="19B4C0CA" w:rsidR="003F0516" w:rsidRPr="00131060" w:rsidRDefault="003F0516" w:rsidP="002331B5">
            <w:pPr>
              <w:pStyle w:val="Tabletext"/>
              <w:spacing w:after="60"/>
              <w:rPr>
                <w:rFonts w:asciiTheme="minorHAnsi" w:hAnsiTheme="minorHAnsi"/>
                <w:sz w:val="20"/>
              </w:rPr>
            </w:pPr>
            <w:r>
              <w:rPr>
                <w:rFonts w:asciiTheme="minorHAnsi" w:hAnsiTheme="minorHAnsi"/>
                <w:sz w:val="20"/>
              </w:rPr>
              <w:t>Distance Protection</w:t>
            </w:r>
          </w:p>
        </w:tc>
        <w:tc>
          <w:tcPr>
            <w:tcW w:w="2258" w:type="dxa"/>
            <w:shd w:val="clear" w:color="auto" w:fill="auto"/>
            <w:vAlign w:val="center"/>
          </w:tcPr>
          <w:p w14:paraId="15DD0EDB" w14:textId="37899C3E" w:rsidR="003F0516" w:rsidRPr="00131060" w:rsidRDefault="003F0516" w:rsidP="002331B5">
            <w:pPr>
              <w:pStyle w:val="Tabletext"/>
              <w:spacing w:after="60"/>
              <w:jc w:val="center"/>
              <w:rPr>
                <w:rFonts w:asciiTheme="minorHAnsi" w:hAnsiTheme="minorHAnsi"/>
                <w:sz w:val="20"/>
              </w:rPr>
            </w:pPr>
            <w:r>
              <w:rPr>
                <w:rFonts w:asciiTheme="minorHAnsi" w:hAnsiTheme="minorHAnsi"/>
                <w:sz w:val="20"/>
              </w:rPr>
              <w:t>ENA TS 48-6-1</w:t>
            </w:r>
          </w:p>
        </w:tc>
        <w:tc>
          <w:tcPr>
            <w:tcW w:w="2259" w:type="dxa"/>
            <w:shd w:val="clear" w:color="auto" w:fill="auto"/>
            <w:vAlign w:val="center"/>
          </w:tcPr>
          <w:p w14:paraId="5C8FA8F8" w14:textId="514CEBEA"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BS EN 60255-121</w:t>
            </w:r>
          </w:p>
        </w:tc>
      </w:tr>
      <w:tr w:rsidR="003F0516" w:rsidRPr="00DB3AFB" w14:paraId="36525A23" w14:textId="77777777" w:rsidTr="002331B5">
        <w:trPr>
          <w:jc w:val="center"/>
        </w:trPr>
        <w:tc>
          <w:tcPr>
            <w:tcW w:w="4096" w:type="dxa"/>
            <w:shd w:val="clear" w:color="auto" w:fill="auto"/>
            <w:vAlign w:val="center"/>
          </w:tcPr>
          <w:p w14:paraId="6FF7907D" w14:textId="0A3FA22F" w:rsidR="003F0516" w:rsidRPr="00131060" w:rsidRDefault="00BC0F05" w:rsidP="002331B5">
            <w:pPr>
              <w:pStyle w:val="Tabletext"/>
              <w:spacing w:after="60"/>
              <w:rPr>
                <w:rFonts w:asciiTheme="minorHAnsi" w:hAnsiTheme="minorHAnsi"/>
                <w:sz w:val="20"/>
              </w:rPr>
            </w:pPr>
            <w:r>
              <w:rPr>
                <w:rFonts w:asciiTheme="minorHAnsi" w:hAnsiTheme="minorHAnsi"/>
                <w:sz w:val="20"/>
              </w:rPr>
              <w:t>Unit Feeder Protection</w:t>
            </w:r>
          </w:p>
        </w:tc>
        <w:tc>
          <w:tcPr>
            <w:tcW w:w="2258" w:type="dxa"/>
            <w:shd w:val="clear" w:color="auto" w:fill="auto"/>
            <w:vAlign w:val="center"/>
          </w:tcPr>
          <w:p w14:paraId="076EFAD5" w14:textId="1A094B65"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ENA TS 48-6-2</w:t>
            </w:r>
          </w:p>
        </w:tc>
        <w:tc>
          <w:tcPr>
            <w:tcW w:w="2259" w:type="dxa"/>
            <w:shd w:val="clear" w:color="auto" w:fill="auto"/>
            <w:vAlign w:val="center"/>
          </w:tcPr>
          <w:p w14:paraId="479974C0" w14:textId="71853CB8"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w:t>
            </w:r>
          </w:p>
        </w:tc>
      </w:tr>
      <w:tr w:rsidR="003F0516" w:rsidRPr="00DB3AFB" w14:paraId="5309245F" w14:textId="77777777" w:rsidTr="002331B5">
        <w:trPr>
          <w:jc w:val="center"/>
        </w:trPr>
        <w:tc>
          <w:tcPr>
            <w:tcW w:w="4096" w:type="dxa"/>
            <w:shd w:val="clear" w:color="auto" w:fill="auto"/>
            <w:vAlign w:val="center"/>
          </w:tcPr>
          <w:p w14:paraId="1058D26D" w14:textId="6D87D401" w:rsidR="003F0516" w:rsidRPr="00131060" w:rsidRDefault="00BC0F05" w:rsidP="002331B5">
            <w:pPr>
              <w:pStyle w:val="Tabletext"/>
              <w:spacing w:after="60"/>
              <w:rPr>
                <w:rFonts w:asciiTheme="minorHAnsi" w:hAnsiTheme="minorHAnsi"/>
                <w:sz w:val="20"/>
              </w:rPr>
            </w:pPr>
            <w:r>
              <w:rPr>
                <w:rFonts w:asciiTheme="minorHAnsi" w:hAnsiTheme="minorHAnsi"/>
                <w:sz w:val="20"/>
              </w:rPr>
              <w:t>Double-wound &amp; Auto Transformers</w:t>
            </w:r>
          </w:p>
        </w:tc>
        <w:tc>
          <w:tcPr>
            <w:tcW w:w="2258" w:type="dxa"/>
            <w:shd w:val="clear" w:color="auto" w:fill="auto"/>
            <w:vAlign w:val="center"/>
          </w:tcPr>
          <w:p w14:paraId="3A8D4DAE" w14:textId="410A0197"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ENA TS 48-6-3</w:t>
            </w:r>
          </w:p>
        </w:tc>
        <w:tc>
          <w:tcPr>
            <w:tcW w:w="2259" w:type="dxa"/>
            <w:shd w:val="clear" w:color="auto" w:fill="auto"/>
            <w:vAlign w:val="center"/>
          </w:tcPr>
          <w:p w14:paraId="59E9DAE2" w14:textId="7E4A3960"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BS EN IEC 60255-187-1</w:t>
            </w:r>
          </w:p>
        </w:tc>
      </w:tr>
      <w:tr w:rsidR="003F0516" w:rsidRPr="00DB3AFB" w14:paraId="537E69EE" w14:textId="77777777" w:rsidTr="002331B5">
        <w:trPr>
          <w:jc w:val="center"/>
        </w:trPr>
        <w:tc>
          <w:tcPr>
            <w:tcW w:w="4096" w:type="dxa"/>
            <w:shd w:val="clear" w:color="auto" w:fill="auto"/>
            <w:vAlign w:val="center"/>
          </w:tcPr>
          <w:p w14:paraId="20C533A5" w14:textId="16748547" w:rsidR="003F0516" w:rsidRPr="00131060" w:rsidRDefault="00BC0F05" w:rsidP="002331B5">
            <w:pPr>
              <w:pStyle w:val="Tabletext"/>
              <w:spacing w:after="60"/>
              <w:rPr>
                <w:rFonts w:asciiTheme="minorHAnsi" w:hAnsiTheme="minorHAnsi"/>
                <w:sz w:val="20"/>
              </w:rPr>
            </w:pPr>
            <w:r>
              <w:rPr>
                <w:rFonts w:asciiTheme="minorHAnsi" w:hAnsiTheme="minorHAnsi"/>
                <w:sz w:val="20"/>
              </w:rPr>
              <w:t>Busbar Protection</w:t>
            </w:r>
          </w:p>
        </w:tc>
        <w:tc>
          <w:tcPr>
            <w:tcW w:w="2258" w:type="dxa"/>
            <w:shd w:val="clear" w:color="auto" w:fill="auto"/>
            <w:vAlign w:val="center"/>
          </w:tcPr>
          <w:p w14:paraId="485B0055" w14:textId="689B0A79"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ENA TS 48-6-4</w:t>
            </w:r>
          </w:p>
        </w:tc>
        <w:tc>
          <w:tcPr>
            <w:tcW w:w="2259" w:type="dxa"/>
            <w:shd w:val="clear" w:color="auto" w:fill="auto"/>
            <w:vAlign w:val="center"/>
          </w:tcPr>
          <w:p w14:paraId="662889FA" w14:textId="1F030458" w:rsidR="003F0516" w:rsidRPr="00131060" w:rsidRDefault="00BC0F05" w:rsidP="002331B5">
            <w:pPr>
              <w:spacing w:after="60"/>
              <w:jc w:val="center"/>
              <w:rPr>
                <w:sz w:val="20"/>
                <w:szCs w:val="20"/>
              </w:rPr>
            </w:pPr>
            <w:r>
              <w:rPr>
                <w:sz w:val="20"/>
                <w:szCs w:val="20"/>
              </w:rPr>
              <w:t>-</w:t>
            </w:r>
          </w:p>
        </w:tc>
      </w:tr>
      <w:tr w:rsidR="003F0516" w:rsidRPr="00DB3AFB" w14:paraId="3D5E7D93" w14:textId="77777777" w:rsidTr="002331B5">
        <w:trPr>
          <w:jc w:val="center"/>
        </w:trPr>
        <w:tc>
          <w:tcPr>
            <w:tcW w:w="4096" w:type="dxa"/>
            <w:shd w:val="clear" w:color="auto" w:fill="auto"/>
            <w:vAlign w:val="center"/>
          </w:tcPr>
          <w:p w14:paraId="33B2AABA" w14:textId="5292CE42" w:rsidR="003F0516" w:rsidRPr="00131060" w:rsidRDefault="00BC0F05" w:rsidP="002331B5">
            <w:pPr>
              <w:pStyle w:val="Tabletext"/>
              <w:spacing w:after="60"/>
              <w:rPr>
                <w:rFonts w:asciiTheme="minorHAnsi" w:hAnsiTheme="minorHAnsi"/>
                <w:sz w:val="20"/>
              </w:rPr>
            </w:pPr>
            <w:r>
              <w:rPr>
                <w:rFonts w:asciiTheme="minorHAnsi" w:hAnsiTheme="minorHAnsi"/>
                <w:sz w:val="20"/>
              </w:rPr>
              <w:t>Voltage Protection</w:t>
            </w:r>
          </w:p>
        </w:tc>
        <w:tc>
          <w:tcPr>
            <w:tcW w:w="2258" w:type="dxa"/>
            <w:shd w:val="clear" w:color="auto" w:fill="auto"/>
            <w:vAlign w:val="center"/>
          </w:tcPr>
          <w:p w14:paraId="684C5E2F" w14:textId="2572EB91"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ENA TS 48-6-5</w:t>
            </w:r>
          </w:p>
        </w:tc>
        <w:tc>
          <w:tcPr>
            <w:tcW w:w="2259" w:type="dxa"/>
            <w:shd w:val="clear" w:color="auto" w:fill="auto"/>
            <w:vAlign w:val="center"/>
          </w:tcPr>
          <w:p w14:paraId="54C62F41" w14:textId="4AA66C1E" w:rsidR="003F0516" w:rsidRPr="00131060" w:rsidRDefault="00BC0F05" w:rsidP="002331B5">
            <w:pPr>
              <w:spacing w:after="60"/>
              <w:jc w:val="center"/>
              <w:rPr>
                <w:sz w:val="20"/>
                <w:szCs w:val="20"/>
              </w:rPr>
            </w:pPr>
            <w:r>
              <w:rPr>
                <w:sz w:val="20"/>
                <w:szCs w:val="20"/>
              </w:rPr>
              <w:t>BS EN 60255-127</w:t>
            </w:r>
          </w:p>
        </w:tc>
      </w:tr>
      <w:tr w:rsidR="003F0516" w:rsidRPr="00DB3AFB" w14:paraId="0F3FE44F" w14:textId="77777777" w:rsidTr="002331B5">
        <w:trPr>
          <w:jc w:val="center"/>
        </w:trPr>
        <w:tc>
          <w:tcPr>
            <w:tcW w:w="4096" w:type="dxa"/>
            <w:shd w:val="clear" w:color="auto" w:fill="auto"/>
            <w:vAlign w:val="center"/>
          </w:tcPr>
          <w:p w14:paraId="6D043482" w14:textId="50982199" w:rsidR="003F0516" w:rsidRPr="00131060" w:rsidRDefault="00BC0F05" w:rsidP="002331B5">
            <w:pPr>
              <w:pStyle w:val="Tabletext"/>
              <w:spacing w:after="60"/>
              <w:rPr>
                <w:rFonts w:asciiTheme="minorHAnsi" w:hAnsiTheme="minorHAnsi"/>
                <w:sz w:val="20"/>
              </w:rPr>
            </w:pPr>
            <w:r>
              <w:rPr>
                <w:rFonts w:asciiTheme="minorHAnsi" w:hAnsiTheme="minorHAnsi"/>
                <w:sz w:val="20"/>
              </w:rPr>
              <w:t>Overcurrent &amp; Earth Fault Protection</w:t>
            </w:r>
          </w:p>
        </w:tc>
        <w:tc>
          <w:tcPr>
            <w:tcW w:w="2258" w:type="dxa"/>
            <w:shd w:val="clear" w:color="auto" w:fill="auto"/>
            <w:vAlign w:val="center"/>
          </w:tcPr>
          <w:p w14:paraId="555F63B3" w14:textId="64AD4C80" w:rsidR="003F0516" w:rsidRPr="00131060" w:rsidRDefault="00BC0F05" w:rsidP="002331B5">
            <w:pPr>
              <w:pStyle w:val="Tabletext"/>
              <w:spacing w:after="60"/>
              <w:jc w:val="center"/>
              <w:rPr>
                <w:rFonts w:asciiTheme="minorHAnsi" w:hAnsiTheme="minorHAnsi"/>
                <w:sz w:val="20"/>
              </w:rPr>
            </w:pPr>
            <w:r>
              <w:rPr>
                <w:rFonts w:asciiTheme="minorHAnsi" w:hAnsiTheme="minorHAnsi"/>
                <w:sz w:val="20"/>
              </w:rPr>
              <w:t>ENA TS 48-6-6</w:t>
            </w:r>
          </w:p>
        </w:tc>
        <w:tc>
          <w:tcPr>
            <w:tcW w:w="2259" w:type="dxa"/>
            <w:shd w:val="clear" w:color="auto" w:fill="auto"/>
            <w:vAlign w:val="center"/>
          </w:tcPr>
          <w:p w14:paraId="4780A943" w14:textId="49561DD7" w:rsidR="003F0516" w:rsidRPr="00131060" w:rsidRDefault="00BC0F05" w:rsidP="002331B5">
            <w:pPr>
              <w:spacing w:after="60"/>
              <w:jc w:val="center"/>
              <w:rPr>
                <w:sz w:val="20"/>
                <w:szCs w:val="20"/>
              </w:rPr>
            </w:pPr>
            <w:r>
              <w:rPr>
                <w:sz w:val="20"/>
                <w:szCs w:val="20"/>
              </w:rPr>
              <w:t>BS EN 60255-151</w:t>
            </w:r>
          </w:p>
        </w:tc>
      </w:tr>
      <w:tr w:rsidR="00BC0F05" w:rsidRPr="00DB3AFB" w14:paraId="471928EE" w14:textId="77777777" w:rsidTr="002331B5">
        <w:trPr>
          <w:jc w:val="center"/>
        </w:trPr>
        <w:tc>
          <w:tcPr>
            <w:tcW w:w="4096" w:type="dxa"/>
            <w:shd w:val="clear" w:color="auto" w:fill="auto"/>
            <w:vAlign w:val="center"/>
          </w:tcPr>
          <w:p w14:paraId="5D3C57B8" w14:textId="6A09F72D" w:rsidR="00BC0F05" w:rsidRDefault="00BC0F05" w:rsidP="002331B5">
            <w:pPr>
              <w:pStyle w:val="Tabletext"/>
              <w:spacing w:after="60"/>
              <w:rPr>
                <w:rFonts w:asciiTheme="minorHAnsi" w:hAnsiTheme="minorHAnsi"/>
                <w:sz w:val="20"/>
              </w:rPr>
            </w:pPr>
            <w:r>
              <w:rPr>
                <w:rFonts w:asciiTheme="minorHAnsi" w:hAnsiTheme="minorHAnsi"/>
                <w:sz w:val="20"/>
              </w:rPr>
              <w:lastRenderedPageBreak/>
              <w:t xml:space="preserve">Frequency &amp; </w:t>
            </w:r>
            <w:proofErr w:type="spellStart"/>
            <w:r>
              <w:rPr>
                <w:rFonts w:asciiTheme="minorHAnsi" w:hAnsiTheme="minorHAnsi"/>
                <w:sz w:val="20"/>
              </w:rPr>
              <w:t>RoCoF</w:t>
            </w:r>
            <w:proofErr w:type="spellEnd"/>
            <w:r>
              <w:rPr>
                <w:rFonts w:asciiTheme="minorHAnsi" w:hAnsiTheme="minorHAnsi"/>
                <w:sz w:val="20"/>
              </w:rPr>
              <w:t xml:space="preserve"> Protection</w:t>
            </w:r>
          </w:p>
        </w:tc>
        <w:tc>
          <w:tcPr>
            <w:tcW w:w="2258" w:type="dxa"/>
            <w:shd w:val="clear" w:color="auto" w:fill="auto"/>
            <w:vAlign w:val="center"/>
          </w:tcPr>
          <w:p w14:paraId="6EFE08A8" w14:textId="08BC1D96" w:rsidR="00BC0F05" w:rsidRDefault="00BC0F05" w:rsidP="002331B5">
            <w:pPr>
              <w:pStyle w:val="Tabletext"/>
              <w:spacing w:after="60"/>
              <w:jc w:val="center"/>
              <w:rPr>
                <w:rFonts w:asciiTheme="minorHAnsi" w:hAnsiTheme="minorHAnsi"/>
                <w:sz w:val="20"/>
              </w:rPr>
            </w:pPr>
            <w:r>
              <w:rPr>
                <w:rFonts w:asciiTheme="minorHAnsi" w:hAnsiTheme="minorHAnsi"/>
                <w:sz w:val="20"/>
              </w:rPr>
              <w:t>ENA TS 48-6-8</w:t>
            </w:r>
          </w:p>
        </w:tc>
        <w:tc>
          <w:tcPr>
            <w:tcW w:w="2259" w:type="dxa"/>
            <w:shd w:val="clear" w:color="auto" w:fill="auto"/>
            <w:vAlign w:val="center"/>
          </w:tcPr>
          <w:p w14:paraId="229EF491" w14:textId="1F122E6A" w:rsidR="00BC0F05" w:rsidRDefault="00BC0F05" w:rsidP="002331B5">
            <w:pPr>
              <w:spacing w:after="60"/>
              <w:jc w:val="center"/>
              <w:rPr>
                <w:sz w:val="20"/>
                <w:szCs w:val="20"/>
              </w:rPr>
            </w:pPr>
            <w:r>
              <w:rPr>
                <w:sz w:val="20"/>
                <w:szCs w:val="20"/>
              </w:rPr>
              <w:t>BS EN IEC 60255-181</w:t>
            </w:r>
          </w:p>
        </w:tc>
      </w:tr>
    </w:tbl>
    <w:p w14:paraId="660E0287" w14:textId="77777777" w:rsidR="003F0516" w:rsidRPr="000970D8" w:rsidRDefault="003F0516" w:rsidP="009F6DB3">
      <w:pPr>
        <w:rPr>
          <w:rFonts w:cstheme="minorHAnsi"/>
        </w:rPr>
      </w:pPr>
    </w:p>
    <w:p w14:paraId="718F669E" w14:textId="0B53EACD" w:rsidR="000D57E9" w:rsidRPr="00DB3AFB" w:rsidRDefault="00290B68" w:rsidP="00290B68">
      <w:pPr>
        <w:pStyle w:val="Heading3"/>
      </w:pPr>
      <w:bookmarkStart w:id="577" w:name="_Toc189225414"/>
      <w:r>
        <w:t>1</w:t>
      </w:r>
      <w:r w:rsidR="002B67B9">
        <w:t>0</w:t>
      </w:r>
      <w:r>
        <w:t>.1.</w:t>
      </w:r>
      <w:r w:rsidR="00830B4E">
        <w:t>3</w:t>
      </w:r>
      <w:r>
        <w:t xml:space="preserve"> </w:t>
      </w:r>
      <w:r w:rsidR="000D57E9" w:rsidRPr="00DB3AFB">
        <w:t xml:space="preserve">DC </w:t>
      </w:r>
      <w:r w:rsidR="00830B4E">
        <w:t xml:space="preserve">Trip </w:t>
      </w:r>
      <w:r w:rsidR="000D57E9" w:rsidRPr="00DB3AFB">
        <w:t xml:space="preserve">Relay </w:t>
      </w:r>
      <w:r w:rsidR="00830B4E">
        <w:t>Requirements</w:t>
      </w:r>
      <w:bookmarkEnd w:id="577"/>
    </w:p>
    <w:p w14:paraId="2560A4AD" w14:textId="2D6367BB" w:rsidR="000D57E9" w:rsidRPr="00DB3AFB" w:rsidRDefault="000D57E9" w:rsidP="00F050C6">
      <w:r w:rsidRPr="00DB3AFB">
        <w:t xml:space="preserve">DC </w:t>
      </w:r>
      <w:r w:rsidR="00830B4E">
        <w:t>trip relays</w:t>
      </w:r>
      <w:r w:rsidRPr="00DB3AFB">
        <w:t xml:space="preserve"> shall be </w:t>
      </w:r>
      <w:r w:rsidR="00830B4E">
        <w:t xml:space="preserve">tested </w:t>
      </w:r>
      <w:r w:rsidRPr="00DB3AFB">
        <w:t>in accordance with ENA</w:t>
      </w:r>
      <w:r>
        <w:t> </w:t>
      </w:r>
      <w:r w:rsidRPr="00DB3AFB">
        <w:t>TS</w:t>
      </w:r>
      <w:r>
        <w:t> </w:t>
      </w:r>
      <w:r w:rsidRPr="00DB3AFB">
        <w:t xml:space="preserve">48-4 where it interfaces with the TO. </w:t>
      </w:r>
      <w:r w:rsidR="00830B4E">
        <w:t xml:space="preserve">Where electronic devices provide similar functionality to traditional DC trip relays, the User shall coordinate with the TO </w:t>
      </w:r>
      <w:proofErr w:type="spellStart"/>
      <w:r w:rsidR="00830B4E">
        <w:t>to</w:t>
      </w:r>
      <w:proofErr w:type="spellEnd"/>
      <w:r w:rsidR="00830B4E">
        <w:t xml:space="preserve"> ascertain the relevant parts of ENA TS 48-4 that shall be applied to the electronic device.</w:t>
      </w:r>
    </w:p>
    <w:p w14:paraId="6FF735F3" w14:textId="4341563C" w:rsidR="000D57E9" w:rsidRPr="00DB3AFB" w:rsidRDefault="001E7FFB" w:rsidP="00290B68">
      <w:pPr>
        <w:pStyle w:val="Heading3"/>
      </w:pPr>
      <w:bookmarkStart w:id="578" w:name="_Toc189225415"/>
      <w:r>
        <w:t>1</w:t>
      </w:r>
      <w:r w:rsidR="002B67B9">
        <w:t>0</w:t>
      </w:r>
      <w:r>
        <w:t>.1.</w:t>
      </w:r>
      <w:r w:rsidR="00830B4E">
        <w:t>4</w:t>
      </w:r>
      <w:r>
        <w:t xml:space="preserve"> </w:t>
      </w:r>
      <w:r w:rsidR="000D57E9" w:rsidRPr="00DB3AFB">
        <w:t>Tele-protection Communications</w:t>
      </w:r>
      <w:bookmarkEnd w:id="578"/>
    </w:p>
    <w:p w14:paraId="79DD8FD4" w14:textId="77777777" w:rsidR="000D57E9" w:rsidRPr="00DB3AFB" w:rsidRDefault="000D57E9" w:rsidP="00F050C6">
      <w:r w:rsidRPr="00DB3AFB">
        <w:t>Tele-protection communication shall be in accordance with ENA</w:t>
      </w:r>
      <w:r>
        <w:t> </w:t>
      </w:r>
      <w:r w:rsidRPr="00DB3AFB">
        <w:t>TS</w:t>
      </w:r>
      <w:r>
        <w:t> </w:t>
      </w:r>
      <w:r w:rsidRPr="00DB3AFB">
        <w:t xml:space="preserve">48-6-7. </w:t>
      </w:r>
    </w:p>
    <w:p w14:paraId="43E3AF3A" w14:textId="77777777" w:rsidR="000D57E9" w:rsidRPr="00DB3AFB" w:rsidRDefault="000D57E9" w:rsidP="00F050C6">
      <w:r w:rsidRPr="00DB3AFB">
        <w:t>Where the specified interface protection system utilises protection communications</w:t>
      </w:r>
      <w:r>
        <w:t>,</w:t>
      </w:r>
      <w:r w:rsidRPr="00DB3AFB">
        <w:t xml:space="preserve"> e.g. fibre optic link, to gather information from the User’s site, the communication link shall as a minimum be in accordance with Category 1 links defined by ENA</w:t>
      </w:r>
      <w:r>
        <w:t> </w:t>
      </w:r>
      <w:r w:rsidRPr="00DB3AFB">
        <w:t>TS</w:t>
      </w:r>
      <w:r>
        <w:t> </w:t>
      </w:r>
      <w:r w:rsidRPr="00DB3AFB">
        <w:t>48-6-7.</w:t>
      </w:r>
    </w:p>
    <w:p w14:paraId="77439856" w14:textId="719A1CCD" w:rsidR="000D57E9" w:rsidRPr="00DB3AFB" w:rsidRDefault="00290B68" w:rsidP="00290B68">
      <w:pPr>
        <w:pStyle w:val="Heading2"/>
      </w:pPr>
      <w:bookmarkStart w:id="579" w:name="_Toc182821771"/>
      <w:bookmarkStart w:id="580" w:name="_Toc168306559"/>
      <w:bookmarkStart w:id="581" w:name="_Toc182821772"/>
      <w:bookmarkStart w:id="582" w:name="_Toc189225416"/>
      <w:bookmarkEnd w:id="579"/>
      <w:bookmarkEnd w:id="580"/>
      <w:r>
        <w:t>1</w:t>
      </w:r>
      <w:r w:rsidR="002B67B9">
        <w:t>0</w:t>
      </w:r>
      <w:r>
        <w:t xml:space="preserve">.2 </w:t>
      </w:r>
      <w:r w:rsidR="00981152">
        <w:tab/>
      </w:r>
      <w:r w:rsidR="000D57E9" w:rsidRPr="00DB3AFB">
        <w:t>Circuit-</w:t>
      </w:r>
      <w:r w:rsidR="000D57E9">
        <w:t>B</w:t>
      </w:r>
      <w:r w:rsidR="000D57E9" w:rsidRPr="00DB3AFB">
        <w:t xml:space="preserve">reaker </w:t>
      </w:r>
      <w:r w:rsidR="000D57E9">
        <w:t>F</w:t>
      </w:r>
      <w:r w:rsidR="000D57E9" w:rsidRPr="00DB3AFB">
        <w:t xml:space="preserve">ault </w:t>
      </w:r>
      <w:r w:rsidR="000D57E9">
        <w:t>Protection and C</w:t>
      </w:r>
      <w:r w:rsidR="000D57E9" w:rsidRPr="00DB3AFB">
        <w:t xml:space="preserve">learance </w:t>
      </w:r>
      <w:r w:rsidR="000D57E9">
        <w:t>T</w:t>
      </w:r>
      <w:r w:rsidR="000D57E9" w:rsidRPr="00DB3AFB">
        <w:t>imes</w:t>
      </w:r>
      <w:bookmarkEnd w:id="581"/>
      <w:bookmarkEnd w:id="582"/>
    </w:p>
    <w:p w14:paraId="77381B71" w14:textId="2072354F" w:rsidR="000D57E9" w:rsidRPr="00DB3AFB" w:rsidRDefault="000D57E9" w:rsidP="00AC4F8E">
      <w:r>
        <w:t>A</w:t>
      </w:r>
      <w:r w:rsidRPr="00571FDE">
        <w:t xml:space="preserve">pparatus shall be suitable for operation under the conditions detailed in </w:t>
      </w:r>
      <w:r w:rsidRPr="00571FDE">
        <w:fldChar w:fldCharType="begin"/>
      </w:r>
      <w:r w:rsidRPr="00571FDE">
        <w:instrText xml:space="preserve"> REF _Ref168327729 \h  \* MERGEFORMAT </w:instrText>
      </w:r>
      <w:r w:rsidRPr="00571FDE">
        <w:fldChar w:fldCharType="separate"/>
      </w:r>
      <w:ins w:id="583" w:author="Claire Goult (NESO)" w:date="2025-05-21T11:40:00Z" w16du:dateUtc="2025-05-21T10:40:00Z">
        <w:r w:rsidR="005E0650" w:rsidRPr="009D2E1C">
          <w:t xml:space="preserve">Table </w:t>
        </w:r>
        <w:r w:rsidR="005E0650">
          <w:rPr>
            <w:noProof/>
          </w:rPr>
          <w:t>9</w:t>
        </w:r>
      </w:ins>
      <w:del w:id="584" w:author="Claire Goult (NESO)" w:date="2025-05-21T11:40:00Z" w16du:dateUtc="2025-05-21T10:40:00Z">
        <w:r w:rsidR="00352B31" w:rsidRPr="009D2E1C" w:rsidDel="005E0650">
          <w:delText xml:space="preserve">Table </w:delText>
        </w:r>
        <w:r w:rsidR="00352B31" w:rsidDel="005E0650">
          <w:rPr>
            <w:noProof/>
          </w:rPr>
          <w:delText>9</w:delText>
        </w:r>
      </w:del>
      <w:r w:rsidRPr="00571FDE">
        <w:fldChar w:fldCharType="end"/>
      </w:r>
      <w:r w:rsidRPr="00571FDE">
        <w:t>. In the event of a circuit-breaker failure on the 400 kV, 275 kV, 220 kV, and 132</w:t>
      </w:r>
      <w:r>
        <w:t> </w:t>
      </w:r>
      <w:r w:rsidRPr="00571FDE">
        <w:t>kV systems, circuit-breaker fail protection shall trip all necessary contiguous circuit-breakers capable of supplying a fault infeed within a target fault clearance time of 300 </w:t>
      </w:r>
      <w:proofErr w:type="spellStart"/>
      <w:r w:rsidRPr="00571FDE">
        <w:t>ms</w:t>
      </w:r>
      <w:proofErr w:type="spellEnd"/>
      <w:r w:rsidRPr="00571FDE">
        <w:t>.</w:t>
      </w:r>
    </w:p>
    <w:p w14:paraId="11362355" w14:textId="3E17EF9B" w:rsidR="000D57E9" w:rsidRPr="009D2E1C" w:rsidRDefault="000D57E9" w:rsidP="00123B8A">
      <w:pPr>
        <w:pStyle w:val="Table"/>
        <w:rPr>
          <w:rFonts w:asciiTheme="minorHAnsi" w:hAnsiTheme="minorHAnsi"/>
        </w:rPr>
      </w:pPr>
      <w:bookmarkStart w:id="585" w:name="_Ref168327729"/>
      <w:bookmarkStart w:id="586" w:name="_Toc182821809"/>
      <w:bookmarkStart w:id="587" w:name="_Toc189225450"/>
      <w:r w:rsidRPr="009D2E1C">
        <w:rPr>
          <w:rFonts w:asciiTheme="minorHAnsi" w:hAnsiTheme="minorHAnsi"/>
        </w:rPr>
        <w:t xml:space="preserve">Table </w:t>
      </w:r>
      <w:r w:rsidRPr="009D2E1C">
        <w:rPr>
          <w:rFonts w:asciiTheme="minorHAnsi" w:hAnsiTheme="minorHAnsi"/>
        </w:rPr>
        <w:fldChar w:fldCharType="begin"/>
      </w:r>
      <w:r w:rsidRPr="009D2E1C">
        <w:rPr>
          <w:rFonts w:asciiTheme="minorHAnsi" w:hAnsiTheme="minorHAnsi"/>
        </w:rPr>
        <w:instrText xml:space="preserve"> SEQ Table \* ARABIC </w:instrText>
      </w:r>
      <w:r w:rsidRPr="009D2E1C">
        <w:rPr>
          <w:rFonts w:asciiTheme="minorHAnsi" w:hAnsiTheme="minorHAnsi"/>
        </w:rPr>
        <w:fldChar w:fldCharType="separate"/>
      </w:r>
      <w:r w:rsidR="005E0650">
        <w:rPr>
          <w:rFonts w:asciiTheme="minorHAnsi" w:hAnsiTheme="minorHAnsi"/>
          <w:noProof/>
        </w:rPr>
        <w:t>9</w:t>
      </w:r>
      <w:r w:rsidRPr="009D2E1C">
        <w:rPr>
          <w:rFonts w:asciiTheme="minorHAnsi" w:hAnsiTheme="minorHAnsi"/>
          <w:noProof/>
        </w:rPr>
        <w:fldChar w:fldCharType="end"/>
      </w:r>
      <w:bookmarkEnd w:id="585"/>
      <w:r w:rsidRPr="009D2E1C">
        <w:rPr>
          <w:rFonts w:asciiTheme="minorHAnsi" w:hAnsiTheme="minorHAnsi"/>
        </w:rPr>
        <w:t xml:space="preserve"> — Circuit-Breaker Fault Clearance Times</w:t>
      </w:r>
      <w:bookmarkEnd w:id="586"/>
      <w:bookmarkEnd w:id="58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977"/>
        <w:gridCol w:w="2693"/>
        <w:gridCol w:w="2075"/>
      </w:tblGrid>
      <w:tr w:rsidR="00741255" w:rsidRPr="00DB3AFB" w14:paraId="5E42A432" w14:textId="77777777" w:rsidTr="002331B5">
        <w:trPr>
          <w:jc w:val="center"/>
        </w:trPr>
        <w:tc>
          <w:tcPr>
            <w:tcW w:w="1271" w:type="dxa"/>
            <w:shd w:val="clear" w:color="auto" w:fill="0A2F41" w:themeFill="accent1" w:themeFillShade="80"/>
            <w:vAlign w:val="center"/>
          </w:tcPr>
          <w:p w14:paraId="64F61E96" w14:textId="77777777" w:rsidR="000D57E9" w:rsidRDefault="000D57E9" w:rsidP="00352B31">
            <w:pPr>
              <w:pStyle w:val="TableHeading"/>
              <w:spacing w:after="0" w:line="240" w:lineRule="auto"/>
              <w:jc w:val="center"/>
              <w:rPr>
                <w:rFonts w:asciiTheme="minorHAnsi" w:hAnsiTheme="minorHAnsi"/>
                <w:b/>
                <w:bCs/>
                <w:sz w:val="20"/>
              </w:rPr>
            </w:pPr>
            <w:r w:rsidRPr="002331B5">
              <w:rPr>
                <w:rFonts w:asciiTheme="minorHAnsi" w:hAnsiTheme="minorHAnsi"/>
                <w:b/>
                <w:bCs/>
                <w:sz w:val="20"/>
              </w:rPr>
              <w:t>System Voltage</w:t>
            </w:r>
          </w:p>
          <w:p w14:paraId="51004EDC" w14:textId="7FCB6C91" w:rsidR="000D57E9" w:rsidRPr="002331B5" w:rsidRDefault="00352B31" w:rsidP="002331B5">
            <w:pPr>
              <w:pStyle w:val="TableHeading"/>
              <w:spacing w:after="0" w:line="240" w:lineRule="auto"/>
              <w:jc w:val="center"/>
              <w:rPr>
                <w:rFonts w:asciiTheme="minorHAnsi" w:hAnsiTheme="minorHAnsi"/>
                <w:b/>
                <w:bCs/>
                <w:sz w:val="20"/>
              </w:rPr>
            </w:pPr>
            <w:r>
              <w:rPr>
                <w:rFonts w:asciiTheme="minorHAnsi" w:hAnsiTheme="minorHAnsi"/>
                <w:b/>
                <w:bCs/>
                <w:sz w:val="20"/>
              </w:rPr>
              <w:t>(</w:t>
            </w:r>
            <w:r w:rsidR="000D57E9" w:rsidRPr="002331B5">
              <w:rPr>
                <w:rFonts w:asciiTheme="minorHAnsi" w:hAnsiTheme="minorHAnsi"/>
                <w:b/>
                <w:bCs/>
                <w:sz w:val="20"/>
              </w:rPr>
              <w:t>kV</w:t>
            </w:r>
            <w:r>
              <w:rPr>
                <w:rFonts w:asciiTheme="minorHAnsi" w:hAnsiTheme="minorHAnsi"/>
                <w:b/>
                <w:bCs/>
                <w:sz w:val="20"/>
              </w:rPr>
              <w:t>)</w:t>
            </w:r>
          </w:p>
        </w:tc>
        <w:tc>
          <w:tcPr>
            <w:tcW w:w="2977" w:type="dxa"/>
            <w:shd w:val="clear" w:color="auto" w:fill="0A2F41" w:themeFill="accent1" w:themeFillShade="80"/>
            <w:vAlign w:val="center"/>
          </w:tcPr>
          <w:p w14:paraId="0B4FCD48" w14:textId="77777777" w:rsidR="00352B31" w:rsidRDefault="000D57E9" w:rsidP="00352B31">
            <w:pPr>
              <w:pStyle w:val="TableHeading"/>
              <w:spacing w:after="0" w:line="240" w:lineRule="auto"/>
              <w:jc w:val="center"/>
              <w:rPr>
                <w:rFonts w:asciiTheme="minorHAnsi" w:hAnsiTheme="minorHAnsi"/>
                <w:b/>
                <w:bCs/>
                <w:sz w:val="20"/>
              </w:rPr>
            </w:pPr>
            <w:r w:rsidRPr="002331B5">
              <w:rPr>
                <w:rFonts w:asciiTheme="minorHAnsi" w:hAnsiTheme="minorHAnsi"/>
                <w:b/>
                <w:bCs/>
                <w:sz w:val="20"/>
              </w:rPr>
              <w:t xml:space="preserve">Target fault interruption time of main in-feeding circuit </w:t>
            </w:r>
          </w:p>
          <w:p w14:paraId="13DE3D1E" w14:textId="7675411C" w:rsidR="000D57E9" w:rsidRPr="002331B5" w:rsidRDefault="000D57E9"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w:t>
            </w:r>
            <w:proofErr w:type="spellStart"/>
            <w:r w:rsidRPr="002331B5">
              <w:rPr>
                <w:rFonts w:asciiTheme="minorHAnsi" w:hAnsiTheme="minorHAnsi"/>
                <w:b/>
                <w:bCs/>
                <w:sz w:val="20"/>
              </w:rPr>
              <w:t>ms</w:t>
            </w:r>
            <w:proofErr w:type="spellEnd"/>
            <w:r w:rsidRPr="002331B5">
              <w:rPr>
                <w:rFonts w:asciiTheme="minorHAnsi" w:hAnsiTheme="minorHAnsi"/>
                <w:b/>
                <w:bCs/>
                <w:sz w:val="20"/>
              </w:rPr>
              <w:t>)</w:t>
            </w:r>
          </w:p>
        </w:tc>
        <w:tc>
          <w:tcPr>
            <w:tcW w:w="2693" w:type="dxa"/>
            <w:shd w:val="clear" w:color="auto" w:fill="0A2F41" w:themeFill="accent1" w:themeFillShade="80"/>
            <w:vAlign w:val="center"/>
          </w:tcPr>
          <w:p w14:paraId="041E1CFA" w14:textId="77777777" w:rsidR="00352B31" w:rsidRDefault="000D57E9" w:rsidP="00352B31">
            <w:pPr>
              <w:pStyle w:val="TableHeading"/>
              <w:spacing w:after="0" w:line="240" w:lineRule="auto"/>
              <w:jc w:val="center"/>
              <w:rPr>
                <w:rFonts w:asciiTheme="minorHAnsi" w:hAnsiTheme="minorHAnsi"/>
                <w:b/>
                <w:bCs/>
                <w:sz w:val="20"/>
              </w:rPr>
            </w:pPr>
            <w:r w:rsidRPr="002331B5">
              <w:rPr>
                <w:rFonts w:asciiTheme="minorHAnsi" w:hAnsiTheme="minorHAnsi"/>
                <w:b/>
                <w:bCs/>
                <w:sz w:val="20"/>
              </w:rPr>
              <w:t xml:space="preserve">Target total fault clearance time for all </w:t>
            </w:r>
            <w:proofErr w:type="spellStart"/>
            <w:r w:rsidRPr="002331B5">
              <w:rPr>
                <w:rFonts w:asciiTheme="minorHAnsi" w:hAnsiTheme="minorHAnsi"/>
                <w:b/>
                <w:bCs/>
                <w:sz w:val="20"/>
              </w:rPr>
              <w:t>infeeds</w:t>
            </w:r>
            <w:proofErr w:type="spellEnd"/>
          </w:p>
          <w:p w14:paraId="4FDB70A7" w14:textId="70263076" w:rsidR="000D57E9" w:rsidRPr="002331B5" w:rsidRDefault="000D57E9"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 xml:space="preserve"> (</w:t>
            </w:r>
            <w:proofErr w:type="spellStart"/>
            <w:r w:rsidRPr="002331B5">
              <w:rPr>
                <w:rFonts w:asciiTheme="minorHAnsi" w:hAnsiTheme="minorHAnsi"/>
                <w:b/>
                <w:bCs/>
                <w:sz w:val="20"/>
              </w:rPr>
              <w:t>ms</w:t>
            </w:r>
            <w:proofErr w:type="spellEnd"/>
            <w:r w:rsidRPr="002331B5">
              <w:rPr>
                <w:rFonts w:asciiTheme="minorHAnsi" w:hAnsiTheme="minorHAnsi"/>
                <w:b/>
                <w:bCs/>
                <w:sz w:val="20"/>
              </w:rPr>
              <w:t>)</w:t>
            </w:r>
          </w:p>
        </w:tc>
        <w:tc>
          <w:tcPr>
            <w:tcW w:w="2075" w:type="dxa"/>
            <w:shd w:val="clear" w:color="auto" w:fill="0A2F41" w:themeFill="accent1" w:themeFillShade="80"/>
            <w:vAlign w:val="center"/>
          </w:tcPr>
          <w:p w14:paraId="2E263A17" w14:textId="77777777" w:rsidR="00352B31" w:rsidRDefault="000D57E9" w:rsidP="00352B31">
            <w:pPr>
              <w:pStyle w:val="TableHeading"/>
              <w:spacing w:after="0" w:line="240" w:lineRule="auto"/>
              <w:jc w:val="center"/>
              <w:rPr>
                <w:rFonts w:asciiTheme="minorHAnsi" w:hAnsiTheme="minorHAnsi"/>
                <w:b/>
                <w:bCs/>
                <w:sz w:val="20"/>
              </w:rPr>
            </w:pPr>
            <w:r w:rsidRPr="002331B5">
              <w:rPr>
                <w:rFonts w:asciiTheme="minorHAnsi" w:hAnsiTheme="minorHAnsi"/>
                <w:b/>
                <w:bCs/>
                <w:sz w:val="20"/>
              </w:rPr>
              <w:t xml:space="preserve">Target back-up clearance time </w:t>
            </w:r>
          </w:p>
          <w:p w14:paraId="307D9ED2" w14:textId="062E0298" w:rsidR="000D57E9" w:rsidRPr="002331B5" w:rsidRDefault="000D57E9" w:rsidP="002331B5">
            <w:pPr>
              <w:pStyle w:val="TableHeading"/>
              <w:spacing w:after="0" w:line="240" w:lineRule="auto"/>
              <w:jc w:val="center"/>
              <w:rPr>
                <w:rFonts w:asciiTheme="minorHAnsi" w:hAnsiTheme="minorHAnsi"/>
                <w:b/>
                <w:bCs/>
                <w:sz w:val="20"/>
              </w:rPr>
            </w:pPr>
            <w:r w:rsidRPr="002331B5">
              <w:rPr>
                <w:rFonts w:asciiTheme="minorHAnsi" w:hAnsiTheme="minorHAnsi"/>
                <w:b/>
                <w:bCs/>
                <w:sz w:val="20"/>
              </w:rPr>
              <w:t>(</w:t>
            </w:r>
            <w:proofErr w:type="spellStart"/>
            <w:r w:rsidRPr="002331B5">
              <w:rPr>
                <w:rFonts w:asciiTheme="minorHAnsi" w:hAnsiTheme="minorHAnsi"/>
                <w:b/>
                <w:bCs/>
                <w:sz w:val="20"/>
              </w:rPr>
              <w:t>ms</w:t>
            </w:r>
            <w:proofErr w:type="spellEnd"/>
            <w:r w:rsidRPr="002331B5">
              <w:rPr>
                <w:rFonts w:asciiTheme="minorHAnsi" w:hAnsiTheme="minorHAnsi"/>
                <w:b/>
                <w:bCs/>
                <w:sz w:val="20"/>
              </w:rPr>
              <w:t>)</w:t>
            </w:r>
          </w:p>
        </w:tc>
      </w:tr>
      <w:tr w:rsidR="00741255" w:rsidRPr="00DB3AFB" w14:paraId="6D852271" w14:textId="77777777" w:rsidTr="00741255">
        <w:trPr>
          <w:jc w:val="center"/>
        </w:trPr>
        <w:tc>
          <w:tcPr>
            <w:tcW w:w="1271" w:type="dxa"/>
            <w:shd w:val="clear" w:color="auto" w:fill="auto"/>
            <w:vAlign w:val="center"/>
          </w:tcPr>
          <w:p w14:paraId="3DA1FE10"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400</w:t>
            </w:r>
          </w:p>
        </w:tc>
        <w:tc>
          <w:tcPr>
            <w:tcW w:w="2977" w:type="dxa"/>
            <w:shd w:val="clear" w:color="auto" w:fill="auto"/>
            <w:vAlign w:val="center"/>
          </w:tcPr>
          <w:p w14:paraId="0A9C74DF"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80</w:t>
            </w:r>
          </w:p>
        </w:tc>
        <w:tc>
          <w:tcPr>
            <w:tcW w:w="2693" w:type="dxa"/>
            <w:shd w:val="clear" w:color="auto" w:fill="auto"/>
            <w:vAlign w:val="center"/>
          </w:tcPr>
          <w:p w14:paraId="2F3C464F"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140</w:t>
            </w:r>
          </w:p>
        </w:tc>
        <w:tc>
          <w:tcPr>
            <w:tcW w:w="2075" w:type="dxa"/>
            <w:shd w:val="clear" w:color="auto" w:fill="auto"/>
            <w:vAlign w:val="center"/>
          </w:tcPr>
          <w:p w14:paraId="3662207D" w14:textId="77777777" w:rsidR="000D57E9" w:rsidRPr="002331B5" w:rsidRDefault="000D57E9" w:rsidP="002331B5">
            <w:pPr>
              <w:spacing w:afterLines="60" w:after="144" w:line="240" w:lineRule="auto"/>
              <w:jc w:val="center"/>
              <w:rPr>
                <w:sz w:val="20"/>
                <w:szCs w:val="20"/>
              </w:rPr>
            </w:pPr>
            <w:r w:rsidRPr="002331B5">
              <w:rPr>
                <w:sz w:val="20"/>
                <w:szCs w:val="20"/>
              </w:rPr>
              <w:t>500(1000)</w:t>
            </w:r>
            <w:r w:rsidRPr="002331B5">
              <w:rPr>
                <w:sz w:val="20"/>
                <w:szCs w:val="20"/>
                <w:vertAlign w:val="superscript"/>
              </w:rPr>
              <w:t>1</w:t>
            </w:r>
          </w:p>
        </w:tc>
      </w:tr>
      <w:tr w:rsidR="00741255" w:rsidRPr="00DB3AFB" w14:paraId="0D51F7F2" w14:textId="77777777" w:rsidTr="00741255">
        <w:trPr>
          <w:jc w:val="center"/>
        </w:trPr>
        <w:tc>
          <w:tcPr>
            <w:tcW w:w="1271" w:type="dxa"/>
            <w:shd w:val="clear" w:color="auto" w:fill="auto"/>
            <w:vAlign w:val="center"/>
          </w:tcPr>
          <w:p w14:paraId="27872A62"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275</w:t>
            </w:r>
          </w:p>
        </w:tc>
        <w:tc>
          <w:tcPr>
            <w:tcW w:w="2977" w:type="dxa"/>
            <w:shd w:val="clear" w:color="auto" w:fill="auto"/>
            <w:vAlign w:val="center"/>
          </w:tcPr>
          <w:p w14:paraId="0771C9A5"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100</w:t>
            </w:r>
          </w:p>
        </w:tc>
        <w:tc>
          <w:tcPr>
            <w:tcW w:w="2693" w:type="dxa"/>
            <w:shd w:val="clear" w:color="auto" w:fill="auto"/>
            <w:vAlign w:val="center"/>
          </w:tcPr>
          <w:p w14:paraId="335182D4"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160</w:t>
            </w:r>
          </w:p>
        </w:tc>
        <w:tc>
          <w:tcPr>
            <w:tcW w:w="2075" w:type="dxa"/>
            <w:shd w:val="clear" w:color="auto" w:fill="auto"/>
            <w:vAlign w:val="center"/>
          </w:tcPr>
          <w:p w14:paraId="5914C838" w14:textId="77777777" w:rsidR="000D57E9" w:rsidRPr="002331B5" w:rsidRDefault="000D57E9" w:rsidP="002331B5">
            <w:pPr>
              <w:spacing w:afterLines="60" w:after="144" w:line="240" w:lineRule="auto"/>
              <w:jc w:val="center"/>
              <w:rPr>
                <w:sz w:val="20"/>
                <w:szCs w:val="20"/>
              </w:rPr>
            </w:pPr>
            <w:r w:rsidRPr="002331B5">
              <w:rPr>
                <w:sz w:val="20"/>
                <w:szCs w:val="20"/>
              </w:rPr>
              <w:t>500(1000)</w:t>
            </w:r>
            <w:r w:rsidRPr="002331B5">
              <w:rPr>
                <w:sz w:val="20"/>
                <w:szCs w:val="20"/>
                <w:vertAlign w:val="superscript"/>
              </w:rPr>
              <w:t>1</w:t>
            </w:r>
          </w:p>
        </w:tc>
      </w:tr>
      <w:tr w:rsidR="00741255" w:rsidRPr="00DB3AFB" w14:paraId="40D68ED8" w14:textId="77777777" w:rsidTr="00741255">
        <w:trPr>
          <w:jc w:val="center"/>
        </w:trPr>
        <w:tc>
          <w:tcPr>
            <w:tcW w:w="1271" w:type="dxa"/>
            <w:shd w:val="clear" w:color="auto" w:fill="auto"/>
            <w:vAlign w:val="center"/>
          </w:tcPr>
          <w:p w14:paraId="1CA1AC19"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220</w:t>
            </w:r>
          </w:p>
        </w:tc>
        <w:tc>
          <w:tcPr>
            <w:tcW w:w="2977" w:type="dxa"/>
            <w:shd w:val="clear" w:color="auto" w:fill="auto"/>
            <w:vAlign w:val="center"/>
          </w:tcPr>
          <w:p w14:paraId="015402DE"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100</w:t>
            </w:r>
          </w:p>
        </w:tc>
        <w:tc>
          <w:tcPr>
            <w:tcW w:w="2693" w:type="dxa"/>
            <w:shd w:val="clear" w:color="auto" w:fill="auto"/>
            <w:vAlign w:val="center"/>
          </w:tcPr>
          <w:p w14:paraId="0EFEB294"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160</w:t>
            </w:r>
          </w:p>
        </w:tc>
        <w:tc>
          <w:tcPr>
            <w:tcW w:w="2075" w:type="dxa"/>
            <w:shd w:val="clear" w:color="auto" w:fill="auto"/>
            <w:vAlign w:val="center"/>
          </w:tcPr>
          <w:p w14:paraId="5C158685"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500(1000)</w:t>
            </w:r>
            <w:r w:rsidRPr="002331B5">
              <w:rPr>
                <w:rFonts w:asciiTheme="minorHAnsi" w:hAnsiTheme="minorHAnsi"/>
                <w:sz w:val="20"/>
                <w:vertAlign w:val="superscript"/>
              </w:rPr>
              <w:t>1</w:t>
            </w:r>
          </w:p>
        </w:tc>
      </w:tr>
      <w:tr w:rsidR="00741255" w:rsidRPr="00DB3AFB" w14:paraId="10419990" w14:textId="77777777" w:rsidTr="00741255">
        <w:trPr>
          <w:jc w:val="center"/>
        </w:trPr>
        <w:tc>
          <w:tcPr>
            <w:tcW w:w="1271" w:type="dxa"/>
            <w:shd w:val="clear" w:color="auto" w:fill="auto"/>
            <w:vAlign w:val="center"/>
          </w:tcPr>
          <w:p w14:paraId="0232D3A2"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132</w:t>
            </w:r>
          </w:p>
        </w:tc>
        <w:tc>
          <w:tcPr>
            <w:tcW w:w="2977" w:type="dxa"/>
            <w:shd w:val="clear" w:color="auto" w:fill="auto"/>
            <w:vAlign w:val="center"/>
          </w:tcPr>
          <w:p w14:paraId="72ED9530"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120</w:t>
            </w:r>
          </w:p>
        </w:tc>
        <w:tc>
          <w:tcPr>
            <w:tcW w:w="2693" w:type="dxa"/>
            <w:shd w:val="clear" w:color="auto" w:fill="auto"/>
            <w:vAlign w:val="center"/>
          </w:tcPr>
          <w:p w14:paraId="1F813A25"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180</w:t>
            </w:r>
          </w:p>
        </w:tc>
        <w:tc>
          <w:tcPr>
            <w:tcW w:w="2075" w:type="dxa"/>
            <w:shd w:val="clear" w:color="auto" w:fill="auto"/>
            <w:vAlign w:val="center"/>
          </w:tcPr>
          <w:p w14:paraId="3BA0509E"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1500</w:t>
            </w:r>
          </w:p>
        </w:tc>
      </w:tr>
      <w:tr w:rsidR="00741255" w:rsidRPr="00DB3AFB" w14:paraId="21FDDE94" w14:textId="77777777" w:rsidTr="00741255">
        <w:trPr>
          <w:jc w:val="center"/>
        </w:trPr>
        <w:tc>
          <w:tcPr>
            <w:tcW w:w="1271" w:type="dxa"/>
            <w:shd w:val="clear" w:color="auto" w:fill="auto"/>
            <w:vAlign w:val="center"/>
          </w:tcPr>
          <w:p w14:paraId="3FACECD3"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66</w:t>
            </w:r>
          </w:p>
        </w:tc>
        <w:tc>
          <w:tcPr>
            <w:tcW w:w="2977" w:type="dxa"/>
            <w:shd w:val="clear" w:color="auto" w:fill="auto"/>
            <w:vAlign w:val="center"/>
          </w:tcPr>
          <w:p w14:paraId="68062760" w14:textId="75FDB35D"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120</w:t>
            </w:r>
            <w:commentRangeStart w:id="588"/>
            <w:commentRangeStart w:id="589"/>
            <w:commentRangeEnd w:id="588"/>
            <w:r w:rsidRPr="002331B5">
              <w:rPr>
                <w:rStyle w:val="CommentReference"/>
                <w:rFonts w:asciiTheme="minorHAnsi" w:eastAsiaTheme="minorEastAsia" w:hAnsiTheme="minorHAnsi"/>
                <w:sz w:val="20"/>
                <w:szCs w:val="20"/>
                <w:lang w:eastAsia="en-US"/>
              </w:rPr>
              <w:commentReference w:id="588"/>
            </w:r>
            <w:commentRangeEnd w:id="589"/>
            <w:r w:rsidRPr="002331B5">
              <w:rPr>
                <w:rStyle w:val="CommentReference"/>
                <w:rFonts w:asciiTheme="minorHAnsi" w:eastAsiaTheme="minorEastAsia" w:hAnsiTheme="minorHAnsi"/>
                <w:sz w:val="20"/>
                <w:szCs w:val="20"/>
                <w:lang w:eastAsia="en-US"/>
              </w:rPr>
              <w:commentReference w:id="589"/>
            </w:r>
          </w:p>
        </w:tc>
        <w:tc>
          <w:tcPr>
            <w:tcW w:w="2693" w:type="dxa"/>
            <w:shd w:val="clear" w:color="auto" w:fill="auto"/>
            <w:vAlign w:val="center"/>
          </w:tcPr>
          <w:p w14:paraId="4F218E14" w14:textId="77777777" w:rsidR="000D57E9" w:rsidRPr="002331B5" w:rsidRDefault="000D57E9" w:rsidP="002331B5">
            <w:pPr>
              <w:spacing w:afterLines="60" w:after="144" w:line="240" w:lineRule="auto"/>
              <w:jc w:val="center"/>
              <w:rPr>
                <w:sz w:val="20"/>
                <w:szCs w:val="20"/>
              </w:rPr>
            </w:pPr>
            <w:r w:rsidRPr="002331B5">
              <w:rPr>
                <w:sz w:val="20"/>
                <w:szCs w:val="20"/>
              </w:rPr>
              <w:t>200</w:t>
            </w:r>
          </w:p>
        </w:tc>
        <w:tc>
          <w:tcPr>
            <w:tcW w:w="2075" w:type="dxa"/>
            <w:shd w:val="clear" w:color="auto" w:fill="auto"/>
            <w:vAlign w:val="center"/>
          </w:tcPr>
          <w:p w14:paraId="555466F0" w14:textId="20D6DAD1" w:rsidR="000D57E9" w:rsidRPr="002331B5" w:rsidRDefault="000D57E9" w:rsidP="002331B5">
            <w:pPr>
              <w:spacing w:afterLines="60" w:after="144" w:line="240" w:lineRule="auto"/>
              <w:jc w:val="center"/>
              <w:rPr>
                <w:sz w:val="20"/>
                <w:szCs w:val="20"/>
              </w:rPr>
            </w:pPr>
            <w:r w:rsidRPr="002331B5">
              <w:rPr>
                <w:sz w:val="20"/>
                <w:szCs w:val="20"/>
              </w:rPr>
              <w:t>&lt;1500</w:t>
            </w:r>
          </w:p>
        </w:tc>
      </w:tr>
      <w:tr w:rsidR="00741255" w:rsidRPr="00DB3AFB" w14:paraId="7089010B" w14:textId="77777777" w:rsidTr="002331B5">
        <w:trPr>
          <w:trHeight w:val="60"/>
          <w:jc w:val="center"/>
        </w:trPr>
        <w:tc>
          <w:tcPr>
            <w:tcW w:w="1271" w:type="dxa"/>
            <w:shd w:val="clear" w:color="auto" w:fill="auto"/>
            <w:vAlign w:val="center"/>
          </w:tcPr>
          <w:p w14:paraId="2350A1FE"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33</w:t>
            </w:r>
          </w:p>
        </w:tc>
        <w:tc>
          <w:tcPr>
            <w:tcW w:w="2977" w:type="dxa"/>
            <w:shd w:val="clear" w:color="auto" w:fill="auto"/>
            <w:vAlign w:val="center"/>
          </w:tcPr>
          <w:p w14:paraId="67635906"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200</w:t>
            </w:r>
          </w:p>
        </w:tc>
        <w:tc>
          <w:tcPr>
            <w:tcW w:w="2693" w:type="dxa"/>
            <w:shd w:val="clear" w:color="auto" w:fill="auto"/>
            <w:vAlign w:val="center"/>
          </w:tcPr>
          <w:p w14:paraId="695B2D85" w14:textId="77777777" w:rsidR="000D57E9" w:rsidRPr="002331B5" w:rsidRDefault="000D57E9" w:rsidP="002331B5">
            <w:pPr>
              <w:spacing w:afterLines="60" w:after="144" w:line="240" w:lineRule="auto"/>
              <w:jc w:val="center"/>
              <w:rPr>
                <w:sz w:val="20"/>
                <w:szCs w:val="20"/>
              </w:rPr>
            </w:pPr>
            <w:r w:rsidRPr="002331B5">
              <w:rPr>
                <w:sz w:val="20"/>
                <w:szCs w:val="20"/>
              </w:rPr>
              <w:t>250</w:t>
            </w:r>
          </w:p>
        </w:tc>
        <w:tc>
          <w:tcPr>
            <w:tcW w:w="2075" w:type="dxa"/>
            <w:shd w:val="clear" w:color="auto" w:fill="auto"/>
            <w:vAlign w:val="center"/>
          </w:tcPr>
          <w:p w14:paraId="69EE2832" w14:textId="77777777" w:rsidR="000D57E9" w:rsidRPr="002331B5" w:rsidRDefault="000D57E9" w:rsidP="002331B5">
            <w:pPr>
              <w:spacing w:afterLines="60" w:after="144" w:line="240" w:lineRule="auto"/>
              <w:jc w:val="center"/>
              <w:rPr>
                <w:sz w:val="20"/>
                <w:szCs w:val="20"/>
              </w:rPr>
            </w:pPr>
            <w:r w:rsidRPr="002331B5">
              <w:rPr>
                <w:sz w:val="20"/>
                <w:szCs w:val="20"/>
              </w:rPr>
              <w:t>&lt;1500 (5000)</w:t>
            </w:r>
            <w:r w:rsidRPr="002331B5">
              <w:rPr>
                <w:sz w:val="20"/>
                <w:szCs w:val="20"/>
                <w:vertAlign w:val="superscript"/>
              </w:rPr>
              <w:t>2</w:t>
            </w:r>
          </w:p>
        </w:tc>
      </w:tr>
      <w:tr w:rsidR="00741255" w:rsidRPr="00DB3AFB" w14:paraId="4DB7A3DF" w14:textId="77777777" w:rsidTr="00741255">
        <w:trPr>
          <w:jc w:val="center"/>
        </w:trPr>
        <w:tc>
          <w:tcPr>
            <w:tcW w:w="1271" w:type="dxa"/>
            <w:shd w:val="clear" w:color="auto" w:fill="auto"/>
            <w:vAlign w:val="center"/>
          </w:tcPr>
          <w:p w14:paraId="52F9FF00"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11</w:t>
            </w:r>
          </w:p>
        </w:tc>
        <w:tc>
          <w:tcPr>
            <w:tcW w:w="2977" w:type="dxa"/>
            <w:shd w:val="clear" w:color="auto" w:fill="auto"/>
            <w:vAlign w:val="center"/>
          </w:tcPr>
          <w:p w14:paraId="5BB89484" w14:textId="77777777" w:rsidR="000D57E9" w:rsidRPr="002331B5" w:rsidRDefault="000D57E9" w:rsidP="002331B5">
            <w:pPr>
              <w:pStyle w:val="Tabletext"/>
              <w:spacing w:afterLines="60" w:after="144"/>
              <w:jc w:val="center"/>
              <w:rPr>
                <w:rFonts w:asciiTheme="minorHAnsi" w:hAnsiTheme="minorHAnsi"/>
                <w:sz w:val="20"/>
              </w:rPr>
            </w:pPr>
            <w:r w:rsidRPr="002331B5">
              <w:rPr>
                <w:rFonts w:asciiTheme="minorHAnsi" w:hAnsiTheme="minorHAnsi"/>
                <w:sz w:val="20"/>
              </w:rPr>
              <w:t>500(200)</w:t>
            </w:r>
            <w:r w:rsidRPr="002331B5">
              <w:rPr>
                <w:rFonts w:asciiTheme="minorHAnsi" w:hAnsiTheme="minorHAnsi"/>
                <w:sz w:val="20"/>
                <w:vertAlign w:val="superscript"/>
              </w:rPr>
              <w:t>3</w:t>
            </w:r>
          </w:p>
        </w:tc>
        <w:tc>
          <w:tcPr>
            <w:tcW w:w="2693" w:type="dxa"/>
            <w:shd w:val="clear" w:color="auto" w:fill="auto"/>
            <w:vAlign w:val="center"/>
          </w:tcPr>
          <w:p w14:paraId="53266CE9" w14:textId="77777777" w:rsidR="000D57E9" w:rsidRPr="002331B5" w:rsidRDefault="000D57E9" w:rsidP="002331B5">
            <w:pPr>
              <w:spacing w:afterLines="60" w:after="144" w:line="240" w:lineRule="auto"/>
              <w:jc w:val="center"/>
              <w:rPr>
                <w:sz w:val="20"/>
                <w:szCs w:val="20"/>
              </w:rPr>
            </w:pPr>
            <w:r w:rsidRPr="002331B5">
              <w:rPr>
                <w:sz w:val="20"/>
                <w:szCs w:val="20"/>
              </w:rPr>
              <w:t>600(200)</w:t>
            </w:r>
            <w:r w:rsidRPr="002331B5">
              <w:rPr>
                <w:sz w:val="20"/>
                <w:szCs w:val="20"/>
                <w:vertAlign w:val="superscript"/>
              </w:rPr>
              <w:t>3</w:t>
            </w:r>
          </w:p>
        </w:tc>
        <w:tc>
          <w:tcPr>
            <w:tcW w:w="2075" w:type="dxa"/>
            <w:shd w:val="clear" w:color="auto" w:fill="auto"/>
            <w:vAlign w:val="center"/>
          </w:tcPr>
          <w:p w14:paraId="042D0223" w14:textId="77777777" w:rsidR="000D57E9" w:rsidRPr="002331B5" w:rsidRDefault="000D57E9" w:rsidP="002331B5">
            <w:pPr>
              <w:spacing w:afterLines="60" w:after="144" w:line="240" w:lineRule="auto"/>
              <w:jc w:val="center"/>
              <w:rPr>
                <w:sz w:val="20"/>
                <w:szCs w:val="20"/>
              </w:rPr>
            </w:pPr>
            <w:r w:rsidRPr="002331B5">
              <w:rPr>
                <w:sz w:val="20"/>
                <w:szCs w:val="20"/>
              </w:rPr>
              <w:t>&lt;1500</w:t>
            </w:r>
          </w:p>
        </w:tc>
      </w:tr>
    </w:tbl>
    <w:p w14:paraId="1232027C" w14:textId="77777777" w:rsidR="000D57E9" w:rsidRPr="009D2E1C" w:rsidRDefault="000D57E9" w:rsidP="009D2E1C">
      <w:pPr>
        <w:pStyle w:val="NOTE"/>
        <w:ind w:left="720" w:hanging="720"/>
        <w:rPr>
          <w:rFonts w:asciiTheme="minorHAnsi" w:hAnsiTheme="minorHAnsi"/>
        </w:rPr>
      </w:pPr>
      <w:r w:rsidRPr="009D2E1C">
        <w:rPr>
          <w:rFonts w:asciiTheme="minorHAnsi" w:hAnsiTheme="minorHAnsi"/>
        </w:rPr>
        <w:t xml:space="preserve">NOTE1: </w:t>
      </w:r>
      <w:r w:rsidRPr="009D2E1C">
        <w:rPr>
          <w:rFonts w:asciiTheme="minorHAnsi" w:hAnsiTheme="minorHAnsi"/>
        </w:rPr>
        <w:tab/>
        <w:t>Fault Clearance times of 1 second for Zone 3 distance protection and REF protection on feeder circuits are acceptable.</w:t>
      </w:r>
    </w:p>
    <w:p w14:paraId="23961A0D" w14:textId="77777777" w:rsidR="000D57E9" w:rsidRPr="009D2E1C" w:rsidRDefault="000D57E9" w:rsidP="009D2E1C">
      <w:pPr>
        <w:pStyle w:val="NOTE"/>
        <w:rPr>
          <w:rFonts w:asciiTheme="minorHAnsi" w:hAnsiTheme="minorHAnsi"/>
        </w:rPr>
      </w:pPr>
      <w:r w:rsidRPr="009D2E1C">
        <w:rPr>
          <w:rFonts w:asciiTheme="minorHAnsi" w:hAnsiTheme="minorHAnsi"/>
        </w:rPr>
        <w:t xml:space="preserve">NOTE2: </w:t>
      </w:r>
      <w:r w:rsidRPr="009D2E1C">
        <w:rPr>
          <w:rFonts w:asciiTheme="minorHAnsi" w:hAnsiTheme="minorHAnsi"/>
        </w:rPr>
        <w:tab/>
        <w:t>Fault Clearance time for SBEF Stage 1.</w:t>
      </w:r>
    </w:p>
    <w:p w14:paraId="507237BE" w14:textId="54706E79" w:rsidR="000D57E9" w:rsidRPr="009D2E1C" w:rsidRDefault="000D57E9" w:rsidP="009D2E1C">
      <w:pPr>
        <w:pStyle w:val="NOTE"/>
        <w:rPr>
          <w:rFonts w:asciiTheme="minorHAnsi" w:hAnsiTheme="minorHAnsi"/>
        </w:rPr>
      </w:pPr>
      <w:r w:rsidRPr="009D2E1C">
        <w:rPr>
          <w:rFonts w:asciiTheme="minorHAnsi" w:hAnsiTheme="minorHAnsi"/>
        </w:rPr>
        <w:t xml:space="preserve">NOTE3: </w:t>
      </w:r>
      <w:r w:rsidR="009D2E1C">
        <w:rPr>
          <w:rFonts w:asciiTheme="minorHAnsi" w:hAnsiTheme="minorHAnsi"/>
        </w:rPr>
        <w:t xml:space="preserve">   </w:t>
      </w:r>
      <w:r w:rsidRPr="009D2E1C">
        <w:rPr>
          <w:rFonts w:asciiTheme="minorHAnsi" w:hAnsiTheme="minorHAnsi"/>
        </w:rPr>
        <w:t>Interconnected circuits only (SPT).</w:t>
      </w:r>
    </w:p>
    <w:p w14:paraId="222057E3" w14:textId="57390B7D" w:rsidR="000D57E9" w:rsidRPr="00DB3AFB" w:rsidRDefault="009214FC" w:rsidP="009214FC">
      <w:pPr>
        <w:pStyle w:val="Heading2"/>
      </w:pPr>
      <w:bookmarkStart w:id="590" w:name="_Toc182821773"/>
      <w:bookmarkStart w:id="591" w:name="_Toc182821774"/>
      <w:bookmarkStart w:id="592" w:name="_Toc189225417"/>
      <w:bookmarkEnd w:id="590"/>
      <w:r>
        <w:t>1</w:t>
      </w:r>
      <w:r w:rsidR="002B67B9">
        <w:t>0</w:t>
      </w:r>
      <w:r>
        <w:t xml:space="preserve">.3 </w:t>
      </w:r>
      <w:r w:rsidR="003A7B52">
        <w:tab/>
      </w:r>
      <w:r w:rsidR="000D57E9" w:rsidRPr="009214FC">
        <w:t>Multi</w:t>
      </w:r>
      <w:r w:rsidR="000D57E9" w:rsidRPr="00DB3AFB">
        <w:t>-</w:t>
      </w:r>
      <w:r w:rsidR="000D57E9">
        <w:t>P</w:t>
      </w:r>
      <w:r w:rsidR="000D57E9" w:rsidRPr="00DB3AFB">
        <w:t xml:space="preserve">ole </w:t>
      </w:r>
      <w:r w:rsidR="000D57E9">
        <w:t>O</w:t>
      </w:r>
      <w:r w:rsidR="000D57E9" w:rsidRPr="00DB3AFB">
        <w:t>pening/</w:t>
      </w:r>
      <w:r w:rsidR="000D57E9">
        <w:t>T</w:t>
      </w:r>
      <w:r w:rsidR="000D57E9" w:rsidRPr="00DB3AFB">
        <w:t xml:space="preserve">ripping and </w:t>
      </w:r>
      <w:r w:rsidR="000D57E9">
        <w:t>A</w:t>
      </w:r>
      <w:r w:rsidR="000D57E9" w:rsidRPr="00DB3AFB">
        <w:t>uto-</w:t>
      </w:r>
      <w:r w:rsidR="000D57E9">
        <w:t>R</w:t>
      </w:r>
      <w:r w:rsidR="000D57E9" w:rsidRPr="00DB3AFB">
        <w:t>eclosing</w:t>
      </w:r>
      <w:bookmarkEnd w:id="591"/>
      <w:bookmarkEnd w:id="592"/>
    </w:p>
    <w:p w14:paraId="4DD871F6" w14:textId="134F9B81" w:rsidR="000D57E9" w:rsidRPr="00DB3AFB" w:rsidRDefault="000D57E9" w:rsidP="00AC4F8E">
      <w:r>
        <w:t>A</w:t>
      </w:r>
      <w:r w:rsidRPr="00DB3AFB">
        <w:t>pparatus shall be suitable for operation under the following circuit-breaker operating conditions, unless otherwise stated by the TO</w:t>
      </w:r>
      <w:r w:rsidR="00D23185">
        <w:t>;</w:t>
      </w:r>
    </w:p>
    <w:p w14:paraId="0398C3B0" w14:textId="4A697B73" w:rsidR="000D57E9" w:rsidRPr="00DB3AFB" w:rsidRDefault="000D57E9" w:rsidP="00AC4F8E">
      <w:proofErr w:type="spellStart"/>
      <w:r w:rsidRPr="00DB3AFB">
        <w:t>i</w:t>
      </w:r>
      <w:proofErr w:type="spellEnd"/>
      <w:r w:rsidRPr="00DB3AFB">
        <w:t>)</w:t>
      </w:r>
      <w:r w:rsidRPr="00DB3AFB">
        <w:tab/>
      </w:r>
      <w:r>
        <w:t>s</w:t>
      </w:r>
      <w:r w:rsidRPr="00DB3AFB">
        <w:t>imultaneous three-phase opening/tripping</w:t>
      </w:r>
      <w:r w:rsidR="00D23185">
        <w:t>;</w:t>
      </w:r>
    </w:p>
    <w:p w14:paraId="1697D7D5" w14:textId="7F7A1FED" w:rsidR="000D57E9" w:rsidRPr="00DB3AFB" w:rsidRDefault="000D57E9" w:rsidP="00AC4F8E">
      <w:r w:rsidRPr="00DB3AFB">
        <w:t>ii)</w:t>
      </w:r>
      <w:r w:rsidRPr="00DB3AFB">
        <w:tab/>
      </w:r>
      <w:r>
        <w:t>s</w:t>
      </w:r>
      <w:r w:rsidRPr="00DB3AFB">
        <w:t>imultaneous three-phase auto-reclosing on overhead line feeder circuits</w:t>
      </w:r>
      <w:r w:rsidR="00D23185">
        <w:t>.</w:t>
      </w:r>
    </w:p>
    <w:p w14:paraId="5A3FD640" w14:textId="7A50C82B" w:rsidR="000D57E9" w:rsidRPr="00DB3AFB" w:rsidRDefault="000D57E9" w:rsidP="00AC4F8E">
      <w:r w:rsidRPr="00DB3AFB">
        <w:lastRenderedPageBreak/>
        <w:t>The switching of</w:t>
      </w:r>
      <w:r>
        <w:t xml:space="preserve"> transformers, </w:t>
      </w:r>
      <w:r w:rsidRPr="00DB3AFB">
        <w:t>shunt capacitor banks and shunt reactors may require the use of circuit-breakers with intentional</w:t>
      </w:r>
      <w:r>
        <w:t>ly</w:t>
      </w:r>
      <w:r w:rsidRPr="00DB3AFB">
        <w:t xml:space="preserve"> </w:t>
      </w:r>
      <w:commentRangeStart w:id="593"/>
      <w:commentRangeStart w:id="594"/>
      <w:r w:rsidRPr="00DB3AFB">
        <w:t>non-</w:t>
      </w:r>
      <w:commentRangeEnd w:id="593"/>
      <w:commentRangeEnd w:id="594"/>
      <w:r w:rsidRPr="00DB3AFB">
        <w:t>simulta</w:t>
      </w:r>
      <w:r>
        <w:t>neous pole operation</w:t>
      </w:r>
      <w:r>
        <w:rPr>
          <w:rStyle w:val="CommentReference"/>
        </w:rPr>
        <w:commentReference w:id="593"/>
      </w:r>
      <w:r>
        <w:rPr>
          <w:rStyle w:val="CommentReference"/>
        </w:rPr>
        <w:commentReference w:id="594"/>
      </w:r>
      <w:r w:rsidRPr="00DB3AFB">
        <w:t>. Single-phase high-speed auto-reclose may be required on a circuit specific basis.</w:t>
      </w:r>
    </w:p>
    <w:p w14:paraId="71B7ED62" w14:textId="5F6ECAD1" w:rsidR="000D57E9" w:rsidRPr="00DB3AFB" w:rsidRDefault="009214FC" w:rsidP="009214FC">
      <w:pPr>
        <w:pStyle w:val="Heading2"/>
      </w:pPr>
      <w:bookmarkStart w:id="595" w:name="_Toc182821775"/>
      <w:bookmarkStart w:id="596" w:name="_Toc168306562"/>
      <w:bookmarkStart w:id="597" w:name="_Toc168306563"/>
      <w:bookmarkStart w:id="598" w:name="_Toc182821776"/>
      <w:bookmarkStart w:id="599" w:name="_Toc189225418"/>
      <w:bookmarkEnd w:id="595"/>
      <w:bookmarkEnd w:id="596"/>
      <w:bookmarkEnd w:id="597"/>
      <w:r>
        <w:t>1</w:t>
      </w:r>
      <w:r w:rsidR="002B67B9">
        <w:t>0</w:t>
      </w:r>
      <w:r>
        <w:t xml:space="preserve">.4 </w:t>
      </w:r>
      <w:r w:rsidR="003A7B52">
        <w:tab/>
      </w:r>
      <w:r w:rsidR="000D57E9" w:rsidRPr="00DB3AFB">
        <w:t>Dynamic System Monitoring</w:t>
      </w:r>
      <w:bookmarkEnd w:id="598"/>
      <w:bookmarkEnd w:id="599"/>
    </w:p>
    <w:p w14:paraId="381AB1BA" w14:textId="77777777" w:rsidR="000D57E9" w:rsidRPr="00DB3AFB" w:rsidRDefault="000D57E9" w:rsidP="00532931">
      <w:r w:rsidRPr="00DB3AFB">
        <w:t xml:space="preserve">Where the User is required to install Fault Recording and/or Dynamic System Monitoring (DSM), the User shall install the required CTs and </w:t>
      </w:r>
      <w:r>
        <w:t xml:space="preserve">associated </w:t>
      </w:r>
      <w:r w:rsidRPr="00DB3AFB">
        <w:t>equipment within their own site.  The TO shall not make any instrument transformers or space available to the User for this purpose.</w:t>
      </w:r>
    </w:p>
    <w:p w14:paraId="249F3764" w14:textId="6C47F1A8" w:rsidR="000D57E9" w:rsidRPr="00DB3AFB" w:rsidRDefault="009214FC" w:rsidP="009214FC">
      <w:pPr>
        <w:pStyle w:val="Heading2"/>
      </w:pPr>
      <w:bookmarkStart w:id="600" w:name="_Toc182821777"/>
      <w:bookmarkStart w:id="601" w:name="_Toc182821779"/>
      <w:bookmarkStart w:id="602" w:name="_Toc182821781"/>
      <w:bookmarkStart w:id="603" w:name="_Toc182821782"/>
      <w:bookmarkStart w:id="604" w:name="_Toc189225419"/>
      <w:bookmarkEnd w:id="600"/>
      <w:bookmarkEnd w:id="601"/>
      <w:bookmarkEnd w:id="602"/>
      <w:r>
        <w:t>1</w:t>
      </w:r>
      <w:r w:rsidR="002B67B9">
        <w:t>0</w:t>
      </w:r>
      <w:r>
        <w:t>.</w:t>
      </w:r>
      <w:r w:rsidR="001D471C">
        <w:t>5</w:t>
      </w:r>
      <w:r>
        <w:t xml:space="preserve"> </w:t>
      </w:r>
      <w:r w:rsidR="003A7B52">
        <w:tab/>
      </w:r>
      <w:r w:rsidR="000D57E9" w:rsidRPr="00DB3AFB">
        <w:t>Electronic Equipment Requirements</w:t>
      </w:r>
      <w:bookmarkEnd w:id="603"/>
      <w:bookmarkEnd w:id="604"/>
    </w:p>
    <w:p w14:paraId="7EF822A6" w14:textId="2930FB26" w:rsidR="000D57E9" w:rsidRPr="00DB3AFB" w:rsidRDefault="009214FC" w:rsidP="009214FC">
      <w:pPr>
        <w:pStyle w:val="Heading2"/>
      </w:pPr>
      <w:bookmarkStart w:id="605" w:name="_Toc182821783"/>
      <w:bookmarkStart w:id="606" w:name="_Toc182821785"/>
      <w:bookmarkStart w:id="607" w:name="_Toc182821786"/>
      <w:bookmarkStart w:id="608" w:name="_Toc189225420"/>
      <w:bookmarkEnd w:id="605"/>
      <w:bookmarkEnd w:id="606"/>
      <w:r>
        <w:t>1</w:t>
      </w:r>
      <w:r w:rsidR="002B67B9">
        <w:t>0</w:t>
      </w:r>
      <w:r>
        <w:t>.</w:t>
      </w:r>
      <w:r w:rsidR="001D471C">
        <w:t>6</w:t>
      </w:r>
      <w:r>
        <w:t xml:space="preserve"> </w:t>
      </w:r>
      <w:r w:rsidR="003A7B52">
        <w:tab/>
      </w:r>
      <w:r w:rsidR="000D57E9" w:rsidRPr="00DB3AFB">
        <w:t>SCADA</w:t>
      </w:r>
      <w:bookmarkEnd w:id="607"/>
      <w:bookmarkEnd w:id="608"/>
    </w:p>
    <w:p w14:paraId="105649A5" w14:textId="6B4D725E" w:rsidR="000D57E9" w:rsidRPr="00DB3AFB" w:rsidRDefault="000D57E9" w:rsidP="006B0466">
      <w:r w:rsidRPr="00DB3AFB">
        <w:t xml:space="preserve">SCADA facilities shall be provided for control, alarms, indications and analogue information from all items of </w:t>
      </w:r>
      <w:r>
        <w:t>A</w:t>
      </w:r>
      <w:r w:rsidRPr="00DB3AFB">
        <w:t xml:space="preserve">pparatus. The SCADA facilities to be provided by the User shall be defined by the TO and/or </w:t>
      </w:r>
      <w:r>
        <w:t>N</w:t>
      </w:r>
      <w:r w:rsidRPr="00DB3AFB">
        <w:t xml:space="preserve">ESO.  </w:t>
      </w:r>
    </w:p>
    <w:p w14:paraId="595404D9" w14:textId="77777777" w:rsidR="000D57E9" w:rsidRPr="00DB3AFB" w:rsidRDefault="000D57E9" w:rsidP="006B0466">
      <w:r w:rsidRPr="00DB3AFB">
        <w:t xml:space="preserve">The User shall be responsible for the provision, termination and testing of all necessary cables and associated facilities required to satisfy the SCADA System Interface requirement, to an agreed interface point. </w:t>
      </w:r>
    </w:p>
    <w:p w14:paraId="074AE4BC" w14:textId="6FC7522D" w:rsidR="000D57E9" w:rsidRDefault="000D57E9" w:rsidP="006B0466">
      <w:r w:rsidRPr="00DB3AFB">
        <w:t xml:space="preserve">See Clause </w:t>
      </w:r>
      <w:r>
        <w:fldChar w:fldCharType="begin"/>
      </w:r>
      <w:r>
        <w:instrText xml:space="preserve"> REF _Ref171507248 \r \h </w:instrText>
      </w:r>
      <w:r>
        <w:fldChar w:fldCharType="separate"/>
      </w:r>
      <w:r w:rsidR="005E0650">
        <w:t>0</w:t>
      </w:r>
      <w:r>
        <w:fldChar w:fldCharType="end"/>
      </w:r>
      <w:r>
        <w:t xml:space="preserve"> </w:t>
      </w:r>
      <w:r w:rsidRPr="00DB3AFB">
        <w:t>for SCADA termination limitations.</w:t>
      </w:r>
    </w:p>
    <w:p w14:paraId="27BAA193" w14:textId="60658DFC" w:rsidR="000D57E9" w:rsidRPr="00DB3AFB" w:rsidRDefault="000D57E9" w:rsidP="002B67B9">
      <w:pPr>
        <w:pStyle w:val="Heading1"/>
        <w:numPr>
          <w:ilvl w:val="0"/>
          <w:numId w:val="7"/>
        </w:numPr>
      </w:pPr>
      <w:bookmarkStart w:id="609" w:name="_Toc182821787"/>
      <w:bookmarkStart w:id="610" w:name="_Toc182821788"/>
      <w:bookmarkStart w:id="611" w:name="_Toc189225421"/>
      <w:bookmarkEnd w:id="609"/>
      <w:r w:rsidRPr="00DB3AFB">
        <w:t>Surge Arrestors</w:t>
      </w:r>
      <w:bookmarkEnd w:id="610"/>
      <w:bookmarkEnd w:id="611"/>
    </w:p>
    <w:p w14:paraId="3DD539D4" w14:textId="74059040" w:rsidR="000D57E9" w:rsidRPr="00DB3AFB" w:rsidRDefault="00634EC9" w:rsidP="00634EC9">
      <w:pPr>
        <w:pStyle w:val="Heading2"/>
      </w:pPr>
      <w:bookmarkStart w:id="612" w:name="_Toc189225422"/>
      <w:r>
        <w:t>1</w:t>
      </w:r>
      <w:r w:rsidR="002B67B9">
        <w:t>1</w:t>
      </w:r>
      <w:r>
        <w:t>.1</w:t>
      </w:r>
      <w:r w:rsidR="008A6231">
        <w:tab/>
      </w:r>
      <w:r w:rsidR="000D57E9" w:rsidRPr="00DB3AFB">
        <w:t>Surge Arrestors Standards &amp; Specifications</w:t>
      </w:r>
      <w:bookmarkEnd w:id="612"/>
    </w:p>
    <w:p w14:paraId="3818410C" w14:textId="77777777" w:rsidR="000D57E9" w:rsidRPr="00DB3AFB" w:rsidRDefault="000D57E9" w:rsidP="00E32764">
      <w:r w:rsidRPr="00DB3AFB">
        <w:t>Surge arresters shall comply with BS</w:t>
      </w:r>
      <w:r>
        <w:t> </w:t>
      </w:r>
      <w:r w:rsidRPr="00DB3AFB">
        <w:t>EN</w:t>
      </w:r>
      <w:r>
        <w:t> </w:t>
      </w:r>
      <w:r w:rsidRPr="00DB3AFB">
        <w:t xml:space="preserve">60099-4. </w:t>
      </w:r>
    </w:p>
    <w:p w14:paraId="15844AB2" w14:textId="77777777" w:rsidR="000D57E9" w:rsidRPr="00DB3AFB" w:rsidRDefault="000D57E9" w:rsidP="00E32764">
      <w:r w:rsidRPr="00DB3AFB">
        <w:t>An insulation coordination study shall be carried out to determine surge arrester characteristics which shall agree to the TO’s surge arresters rating values.</w:t>
      </w:r>
    </w:p>
    <w:p w14:paraId="0F324045" w14:textId="601192A7" w:rsidR="000D57E9" w:rsidRPr="00DB3AFB" w:rsidRDefault="00634EC9" w:rsidP="00634EC9">
      <w:pPr>
        <w:pStyle w:val="Heading2"/>
      </w:pPr>
      <w:bookmarkStart w:id="613" w:name="_Toc189225423"/>
      <w:r>
        <w:t>1</w:t>
      </w:r>
      <w:r w:rsidR="002B67B9">
        <w:t>1</w:t>
      </w:r>
      <w:r>
        <w:t xml:space="preserve">.2 </w:t>
      </w:r>
      <w:r w:rsidR="000D57E9">
        <w:t>Surge Arrestors Design &amp; Construction</w:t>
      </w:r>
      <w:commentRangeStart w:id="614"/>
      <w:commentRangeStart w:id="615"/>
      <w:commentRangeEnd w:id="614"/>
      <w:r w:rsidR="000D57E9">
        <w:rPr>
          <w:rStyle w:val="CommentReference"/>
        </w:rPr>
        <w:commentReference w:id="614"/>
      </w:r>
      <w:commentRangeEnd w:id="615"/>
      <w:r w:rsidR="000D57E9">
        <w:rPr>
          <w:rStyle w:val="CommentReference"/>
          <w:color w:val="000000" w:themeColor="text1"/>
        </w:rPr>
        <w:commentReference w:id="615"/>
      </w:r>
      <w:bookmarkEnd w:id="613"/>
    </w:p>
    <w:p w14:paraId="15D853FC" w14:textId="78BC38B1" w:rsidR="000D57E9" w:rsidRPr="00DB3AFB" w:rsidRDefault="000D57E9" w:rsidP="005B1680">
      <w:r>
        <w:t>Surge arresters with p</w:t>
      </w:r>
      <w:r w:rsidRPr="00255860">
        <w:t xml:space="preserve">olymeric insulators </w:t>
      </w:r>
      <w:r>
        <w:t>shall be used</w:t>
      </w:r>
      <w:r w:rsidRPr="00255860">
        <w:t xml:space="preserve"> </w:t>
      </w:r>
      <w:r w:rsidR="007D7DDC">
        <w:t xml:space="preserve">in the </w:t>
      </w:r>
      <w:r w:rsidRPr="00255860">
        <w:t>TO substation and Interface Zone</w:t>
      </w:r>
      <w:r>
        <w:t>. F</w:t>
      </w:r>
      <w:r w:rsidRPr="00255860">
        <w:t xml:space="preserve">urther information can be found in </w:t>
      </w:r>
      <w:r>
        <w:t xml:space="preserve">Clause </w:t>
      </w:r>
      <w:r>
        <w:fldChar w:fldCharType="begin"/>
      </w:r>
      <w:r>
        <w:instrText xml:space="preserve"> REF _Ref171337385 \r \h </w:instrText>
      </w:r>
      <w:r>
        <w:fldChar w:fldCharType="separate"/>
      </w:r>
      <w:r w:rsidR="005E0650">
        <w:t>7</w:t>
      </w:r>
      <w:r>
        <w:fldChar w:fldCharType="end"/>
      </w:r>
      <w:r>
        <w:t>.</w:t>
      </w:r>
    </w:p>
    <w:p w14:paraId="271AB7E0" w14:textId="2ECE553C" w:rsidR="000D57E9" w:rsidRDefault="002B67B9" w:rsidP="002B67B9">
      <w:pPr>
        <w:pStyle w:val="Heading1"/>
        <w:numPr>
          <w:ilvl w:val="0"/>
          <w:numId w:val="7"/>
        </w:numPr>
      </w:pPr>
      <w:bookmarkStart w:id="616" w:name="_Toc189225424"/>
      <w:r>
        <w:t>Switchgear</w:t>
      </w:r>
      <w:bookmarkStart w:id="617" w:name="_Toc182821789"/>
      <w:bookmarkStart w:id="618" w:name="_Toc183078658"/>
      <w:bookmarkStart w:id="619" w:name="_Toc183095143"/>
      <w:bookmarkStart w:id="620" w:name="_Toc183095299"/>
      <w:bookmarkStart w:id="621" w:name="_Toc183095434"/>
      <w:bookmarkStart w:id="622" w:name="_Toc183095579"/>
      <w:bookmarkStart w:id="623" w:name="_Toc183095713"/>
      <w:bookmarkEnd w:id="616"/>
      <w:bookmarkEnd w:id="617"/>
      <w:bookmarkEnd w:id="618"/>
      <w:bookmarkEnd w:id="619"/>
      <w:bookmarkEnd w:id="620"/>
      <w:bookmarkEnd w:id="621"/>
      <w:bookmarkEnd w:id="622"/>
      <w:bookmarkEnd w:id="623"/>
    </w:p>
    <w:p w14:paraId="5DF117AC" w14:textId="0415A48C" w:rsidR="000D57E9" w:rsidRDefault="00634EC9" w:rsidP="00634EC9">
      <w:pPr>
        <w:pStyle w:val="Heading2"/>
      </w:pPr>
      <w:bookmarkStart w:id="624" w:name="_Toc182821790"/>
      <w:bookmarkStart w:id="625" w:name="_Toc182821792"/>
      <w:bookmarkStart w:id="626" w:name="_Toc189225425"/>
      <w:bookmarkEnd w:id="624"/>
      <w:r>
        <w:t>1</w:t>
      </w:r>
      <w:r w:rsidR="002B67B9">
        <w:t>2</w:t>
      </w:r>
      <w:r>
        <w:t xml:space="preserve">.1 </w:t>
      </w:r>
      <w:r w:rsidR="007B7528">
        <w:tab/>
      </w:r>
      <w:r w:rsidR="000D57E9">
        <w:t>Switchgear Ratings</w:t>
      </w:r>
      <w:bookmarkEnd w:id="625"/>
      <w:bookmarkEnd w:id="626"/>
    </w:p>
    <w:p w14:paraId="7C3EC261" w14:textId="5B8BB3D1" w:rsidR="006716AB" w:rsidRDefault="006716AB" w:rsidP="006A687B">
      <w:r w:rsidRPr="006716AB">
        <w:t>The design of the User’s network in the interface zone shall permit the use common ratings of switchgear</w:t>
      </w:r>
      <w:r>
        <w:t xml:space="preserve"> for standard applications as </w:t>
      </w:r>
      <w:r w:rsidRPr="006716AB">
        <w:t>listed in BS</w:t>
      </w:r>
      <w:r>
        <w:t> </w:t>
      </w:r>
      <w:r w:rsidRPr="006716AB">
        <w:t>EN</w:t>
      </w:r>
      <w:r>
        <w:t> </w:t>
      </w:r>
      <w:r w:rsidRPr="006716AB">
        <w:t>62271</w:t>
      </w:r>
      <w:r>
        <w:noBreakHyphen/>
      </w:r>
      <w:r w:rsidRPr="006716AB">
        <w:t>1,BS</w:t>
      </w:r>
      <w:r>
        <w:t> </w:t>
      </w:r>
      <w:r w:rsidRPr="006716AB">
        <w:t>EN</w:t>
      </w:r>
      <w:r>
        <w:t> </w:t>
      </w:r>
      <w:r w:rsidRPr="006716AB">
        <w:t>62271</w:t>
      </w:r>
      <w:r>
        <w:noBreakHyphen/>
      </w:r>
      <w:r w:rsidRPr="006716AB">
        <w:t>102 and BS</w:t>
      </w:r>
      <w:r>
        <w:t> </w:t>
      </w:r>
      <w:r w:rsidRPr="006716AB">
        <w:t>EN</w:t>
      </w:r>
      <w:r>
        <w:t> </w:t>
      </w:r>
      <w:r w:rsidRPr="006716AB">
        <w:t>62271</w:t>
      </w:r>
      <w:r>
        <w:noBreakHyphen/>
      </w:r>
      <w:r w:rsidRPr="006716AB">
        <w:t>100</w:t>
      </w:r>
      <w:r>
        <w:t>.</w:t>
      </w:r>
    </w:p>
    <w:p w14:paraId="1CF0D349" w14:textId="606E61F3" w:rsidR="000D57E9" w:rsidRDefault="000D57E9" w:rsidP="00547260">
      <w:r>
        <w:t xml:space="preserve">The </w:t>
      </w:r>
      <w:r w:rsidRPr="00D53117">
        <w:t>User</w:t>
      </w:r>
      <w:r w:rsidR="008A6231">
        <w:t xml:space="preserve"> shall not install Apparatus in the </w:t>
      </w:r>
      <w:r>
        <w:t xml:space="preserve">interface zone </w:t>
      </w:r>
      <w:r w:rsidR="008A6231">
        <w:t>that impose</w:t>
      </w:r>
      <w:r w:rsidR="00BE6848">
        <w:t>s</w:t>
      </w:r>
      <w:r w:rsidR="008A6231">
        <w:t xml:space="preserve"> switching duties on</w:t>
      </w:r>
      <w:r>
        <w:t xml:space="preserve"> switchgear</w:t>
      </w:r>
      <w:r w:rsidR="00BE6848">
        <w:t xml:space="preserve"> </w:t>
      </w:r>
      <w:r w:rsidR="006716AB">
        <w:t xml:space="preserve">which may </w:t>
      </w:r>
      <w:r w:rsidR="00AA7395">
        <w:t>exceed th</w:t>
      </w:r>
      <w:r w:rsidR="006716AB">
        <w:t>e ratings</w:t>
      </w:r>
      <w:r w:rsidR="00AA7395">
        <w:t xml:space="preserve"> specified in Clause </w:t>
      </w:r>
      <w:r w:rsidR="00494F20">
        <w:fldChar w:fldCharType="begin"/>
      </w:r>
      <w:r w:rsidR="00494F20">
        <w:instrText xml:space="preserve"> REF _Ref185245910 \r \h </w:instrText>
      </w:r>
      <w:r w:rsidR="00494F20">
        <w:fldChar w:fldCharType="separate"/>
      </w:r>
      <w:r w:rsidR="005E0650">
        <w:t>5</w:t>
      </w:r>
      <w:r w:rsidR="00494F20">
        <w:fldChar w:fldCharType="end"/>
      </w:r>
      <w:r w:rsidR="00494F20">
        <w:t xml:space="preserve"> of this RES</w:t>
      </w:r>
      <w:r w:rsidR="00547260">
        <w:t xml:space="preserve"> or require the TO </w:t>
      </w:r>
      <w:proofErr w:type="spellStart"/>
      <w:r w:rsidR="00547260">
        <w:t>to</w:t>
      </w:r>
      <w:proofErr w:type="spellEnd"/>
      <w:r w:rsidR="00547260">
        <w:t xml:space="preserve"> employ </w:t>
      </w:r>
      <w:r>
        <w:t xml:space="preserve">switchgear </w:t>
      </w:r>
      <w:r w:rsidR="00547260">
        <w:t xml:space="preserve">designs </w:t>
      </w:r>
      <w:r>
        <w:t>intended for special applications (e.g. special DC time constants, special TRV characteristics, switching of inductive or capacitive switching).</w:t>
      </w:r>
    </w:p>
    <w:p w14:paraId="5979BB95" w14:textId="55A6CD53" w:rsidR="00C05B9E" w:rsidRPr="00C05B9E" w:rsidRDefault="000D57E9" w:rsidP="00C05B9E">
      <w:r>
        <w:lastRenderedPageBreak/>
        <w:t>The TO shall not be required to modify the duty of the switchgear (e.g. by delaying opening time, by connecting an additional damping devices, opening circuit-breakers in sequence or use of controlled switching) to ensure that the rating of any switchgear forming part of the TOs network is not exceeded.</w:t>
      </w:r>
    </w:p>
    <w:p w14:paraId="7A64E672" w14:textId="1ABB5450" w:rsidR="000D57E9" w:rsidRPr="00DB3AFB" w:rsidRDefault="00634EC9" w:rsidP="00634EC9">
      <w:pPr>
        <w:pStyle w:val="Heading2"/>
      </w:pPr>
      <w:bookmarkStart w:id="627" w:name="_Toc182821793"/>
      <w:bookmarkStart w:id="628" w:name="_Toc189225426"/>
      <w:r>
        <w:t>1</w:t>
      </w:r>
      <w:r w:rsidR="002B67B9">
        <w:t>2</w:t>
      </w:r>
      <w:r>
        <w:t xml:space="preserve">.2 </w:t>
      </w:r>
      <w:r w:rsidR="007B7528">
        <w:tab/>
      </w:r>
      <w:r w:rsidR="00F44B75">
        <w:t>Gas Insulated Switchgear (</w:t>
      </w:r>
      <w:r w:rsidR="000D57E9" w:rsidRPr="00DB3AFB">
        <w:t>GIS</w:t>
      </w:r>
      <w:bookmarkEnd w:id="627"/>
      <w:r w:rsidR="00F44B75">
        <w:t>)</w:t>
      </w:r>
      <w:bookmarkEnd w:id="628"/>
    </w:p>
    <w:p w14:paraId="0BE99DA0" w14:textId="34CE0F0F" w:rsidR="000D57E9" w:rsidRPr="00DB3AFB" w:rsidRDefault="00634EC9" w:rsidP="00634EC9">
      <w:pPr>
        <w:pStyle w:val="Heading3"/>
      </w:pPr>
      <w:bookmarkStart w:id="629" w:name="_Toc189225427"/>
      <w:bookmarkStart w:id="630" w:name="_Hlk162969408"/>
      <w:r>
        <w:t>1</w:t>
      </w:r>
      <w:r w:rsidR="002B67B9">
        <w:t>2</w:t>
      </w:r>
      <w:r>
        <w:t>.2.1</w:t>
      </w:r>
      <w:r w:rsidR="008A6231">
        <w:tab/>
      </w:r>
      <w:r w:rsidR="000D57E9" w:rsidRPr="00DB3AFB">
        <w:t>GIS Standards &amp; Specifications</w:t>
      </w:r>
      <w:bookmarkEnd w:id="629"/>
    </w:p>
    <w:p w14:paraId="1C50C07E" w14:textId="77777777" w:rsidR="000D57E9" w:rsidRPr="00DB3AFB" w:rsidRDefault="000D57E9" w:rsidP="000F068C">
      <w:r w:rsidRPr="00DB3AFB">
        <w:t>GIS shall meet the requirements of BS EN IEC 62271-203.</w:t>
      </w:r>
    </w:p>
    <w:p w14:paraId="60F5728B" w14:textId="60248551" w:rsidR="000D57E9" w:rsidRPr="00DB3AFB" w:rsidRDefault="00634EC9" w:rsidP="00634EC9">
      <w:pPr>
        <w:pStyle w:val="Heading3"/>
      </w:pPr>
      <w:bookmarkStart w:id="631" w:name="_Toc189225428"/>
      <w:r>
        <w:t>1</w:t>
      </w:r>
      <w:r w:rsidR="002B67B9">
        <w:t>2</w:t>
      </w:r>
      <w:r>
        <w:t>.2.2</w:t>
      </w:r>
      <w:r w:rsidR="008A6231">
        <w:tab/>
      </w:r>
      <w:r w:rsidR="000D57E9" w:rsidRPr="00DB3AFB">
        <w:t>GIS Design &amp; Construction</w:t>
      </w:r>
      <w:bookmarkEnd w:id="631"/>
    </w:p>
    <w:p w14:paraId="4338375B" w14:textId="61D730BB" w:rsidR="000D57E9" w:rsidRPr="00DB3AFB" w:rsidRDefault="000D57E9" w:rsidP="000F068C">
      <w:r w:rsidRPr="00DB3AFB">
        <w:t>See Clause</w:t>
      </w:r>
      <w:r>
        <w:t xml:space="preserve"> </w:t>
      </w:r>
      <w:r>
        <w:fldChar w:fldCharType="begin"/>
      </w:r>
      <w:r>
        <w:instrText xml:space="preserve"> REF _Ref171337674 \r \h </w:instrText>
      </w:r>
      <w:r>
        <w:fldChar w:fldCharType="separate"/>
      </w:r>
      <w:r w:rsidR="005E0650">
        <w:t>0</w:t>
      </w:r>
      <w:r>
        <w:fldChar w:fldCharType="end"/>
      </w:r>
      <w:r>
        <w:t xml:space="preserve"> </w:t>
      </w:r>
      <w:r w:rsidRPr="00DB3AFB">
        <w:t>for GIS cable connection requirements in substations.</w:t>
      </w:r>
    </w:p>
    <w:p w14:paraId="5EB0775F" w14:textId="086E5FCD" w:rsidR="000D57E9" w:rsidRPr="00DB3AFB" w:rsidRDefault="000D57E9" w:rsidP="000F068C">
      <w:r w:rsidRPr="00DB3AFB">
        <w:t xml:space="preserve">The point of connection between the </w:t>
      </w:r>
      <w:r>
        <w:t>TO</w:t>
      </w:r>
      <w:r w:rsidRPr="00DB3AFB">
        <w:t xml:space="preserve">’s plant to </w:t>
      </w:r>
      <w:r>
        <w:t>t</w:t>
      </w:r>
      <w:r w:rsidRPr="00DB3AFB">
        <w:t>he User’s GIS shall be carried out using an interface</w:t>
      </w:r>
      <w:r>
        <w:t xml:space="preserve"> specified in the </w:t>
      </w:r>
      <w:commentRangeStart w:id="632"/>
      <w:commentRangeStart w:id="633"/>
      <w:r>
        <w:t>CUSC.</w:t>
      </w:r>
      <w:commentRangeEnd w:id="632"/>
      <w:r>
        <w:rPr>
          <w:rStyle w:val="CommentReference"/>
        </w:rPr>
        <w:commentReference w:id="632"/>
      </w:r>
      <w:commentRangeEnd w:id="633"/>
      <w:r>
        <w:rPr>
          <w:rStyle w:val="CommentReference"/>
        </w:rPr>
        <w:commentReference w:id="633"/>
      </w:r>
      <w:r w:rsidRPr="00DB3AFB">
        <w:t xml:space="preserve">. Different solutions shall only be used by agreement with the </w:t>
      </w:r>
      <w:r>
        <w:t>TO</w:t>
      </w:r>
      <w:r w:rsidRPr="00DB3AFB">
        <w:t xml:space="preserve"> in exceptional circumstances</w:t>
      </w:r>
      <w:r>
        <w:t>.</w:t>
      </w:r>
    </w:p>
    <w:p w14:paraId="65949939" w14:textId="3E88B3A1" w:rsidR="000D57E9" w:rsidRPr="009B64F9" w:rsidRDefault="000D57E9" w:rsidP="000F068C">
      <w:r w:rsidRPr="00255860">
        <w:t>In the exceptional circumstance which the User’s GIS is connected to the TO’s GIS in a GIB/GIL connection, therefore without an AIS interface, the following requirements shall apply</w:t>
      </w:r>
      <w:r>
        <w:t>:</w:t>
      </w:r>
    </w:p>
    <w:p w14:paraId="10C711AD" w14:textId="7113BD9D" w:rsidR="000D57E9" w:rsidRPr="009B64F9" w:rsidRDefault="000D57E9" w:rsidP="002331B5">
      <w:pPr>
        <w:pStyle w:val="ListParagraph"/>
        <w:numPr>
          <w:ilvl w:val="0"/>
          <w:numId w:val="16"/>
        </w:numPr>
        <w:spacing w:after="120" w:line="276" w:lineRule="auto"/>
        <w:contextualSpacing w:val="0"/>
      </w:pPr>
      <w:r>
        <w:t>a</w:t>
      </w:r>
      <w:r w:rsidRPr="00255860">
        <w:t xml:space="preserve"> gas zone with gas tight barriers shall exist between </w:t>
      </w:r>
      <w:r w:rsidRPr="0019446C">
        <w:t>the</w:t>
      </w:r>
      <w:r w:rsidRPr="00255860">
        <w:t xml:space="preserve"> TO’s and </w:t>
      </w:r>
      <w:r>
        <w:t>t</w:t>
      </w:r>
      <w:r w:rsidRPr="00255860">
        <w:t>he User’s compartments.  Where access is required adjacent to this gas compartment for maintenance or repair, this compartment shall be reduced to atmospheric pressure to avoid personnel working against the fully pressurised compartments</w:t>
      </w:r>
      <w:r w:rsidR="00D23185">
        <w:t>;</w:t>
      </w:r>
      <w:r w:rsidRPr="009B64F9">
        <w:t xml:space="preserve"> </w:t>
      </w:r>
    </w:p>
    <w:p w14:paraId="3FFDD7E3" w14:textId="4105EA90" w:rsidR="000D57E9" w:rsidRPr="00255860" w:rsidRDefault="000D57E9" w:rsidP="002331B5">
      <w:pPr>
        <w:pStyle w:val="ListParagraph"/>
        <w:numPr>
          <w:ilvl w:val="0"/>
          <w:numId w:val="16"/>
        </w:numPr>
        <w:spacing w:after="120" w:line="276" w:lineRule="auto"/>
        <w:contextualSpacing w:val="0"/>
      </w:pPr>
      <w:r>
        <w:t>t</w:t>
      </w:r>
      <w:r w:rsidRPr="00255860">
        <w:t xml:space="preserve">he gas tight support insulating barriers shall be capable of withstanding a pressure differential of atmospheric pressure on one side, and on the other side a pressure equal to the design gas pressure or the maximum gas pressure under conditions of an internal fault, if this is greater </w:t>
      </w:r>
    </w:p>
    <w:p w14:paraId="08500898" w14:textId="537558E1" w:rsidR="000D57E9" w:rsidRPr="00255860" w:rsidRDefault="000D57E9" w:rsidP="002331B5">
      <w:pPr>
        <w:pStyle w:val="ListParagraph"/>
        <w:numPr>
          <w:ilvl w:val="0"/>
          <w:numId w:val="16"/>
        </w:numPr>
        <w:spacing w:after="120" w:line="276" w:lineRule="auto"/>
        <w:contextualSpacing w:val="0"/>
      </w:pPr>
      <w:r>
        <w:t>t</w:t>
      </w:r>
      <w:commentRangeStart w:id="634"/>
      <w:commentRangeStart w:id="635"/>
      <w:commentRangeStart w:id="636"/>
      <w:r w:rsidRPr="00255860">
        <w:t xml:space="preserve">he </w:t>
      </w:r>
      <w:r w:rsidR="009A67E4">
        <w:t>User’s GIS design shall not have impact the User’s minimum Service Continuity level which</w:t>
      </w:r>
      <w:r w:rsidRPr="00255860">
        <w:t xml:space="preserve"> permit</w:t>
      </w:r>
      <w:r w:rsidR="009A67E4">
        <w:t>s</w:t>
      </w:r>
      <w:r w:rsidRPr="00255860">
        <w:t xml:space="preserve"> installation, extension, safe operation and maintenance (preventative and corrective) with a maximum of one circuit (inclusive of the circuit being worked upon) </w:t>
      </w:r>
      <w:commentRangeStart w:id="637"/>
      <w:commentRangeStart w:id="638"/>
      <w:r w:rsidRPr="00255860">
        <w:t xml:space="preserve">and one busbar section out of service </w:t>
      </w:r>
      <w:r w:rsidR="00F911BC" w:rsidRPr="00255860">
        <w:t>simultaneously</w:t>
      </w:r>
      <w:r w:rsidR="00D23185">
        <w:t>;</w:t>
      </w:r>
      <w:r w:rsidRPr="00255860">
        <w:t xml:space="preserve"> </w:t>
      </w:r>
      <w:commentRangeEnd w:id="634"/>
      <w:r>
        <w:rPr>
          <w:rStyle w:val="CommentReference"/>
        </w:rPr>
        <w:commentReference w:id="634"/>
      </w:r>
      <w:commentRangeEnd w:id="635"/>
      <w:commentRangeEnd w:id="637"/>
      <w:commentRangeEnd w:id="638"/>
      <w:r>
        <w:rPr>
          <w:rStyle w:val="CommentReference"/>
        </w:rPr>
        <w:commentReference w:id="635"/>
      </w:r>
      <w:commentRangeEnd w:id="636"/>
      <w:r w:rsidR="00F911BC">
        <w:rPr>
          <w:rStyle w:val="CommentReference"/>
          <w:rFonts w:ascii="Microsoft Sans Serif" w:eastAsiaTheme="minorEastAsia" w:hAnsi="Microsoft Sans Serif"/>
          <w:color w:val="000000" w:themeColor="text1"/>
          <w:kern w:val="0"/>
          <w14:ligatures w14:val="none"/>
        </w:rPr>
        <w:commentReference w:id="636"/>
      </w:r>
      <w:r>
        <w:rPr>
          <w:rStyle w:val="CommentReference"/>
        </w:rPr>
        <w:commentReference w:id="637"/>
      </w:r>
      <w:r>
        <w:rPr>
          <w:rStyle w:val="CommentReference"/>
        </w:rPr>
        <w:commentReference w:id="638"/>
      </w:r>
    </w:p>
    <w:p w14:paraId="01665CA1" w14:textId="368B1A7B" w:rsidR="000D57E9" w:rsidRPr="00255860" w:rsidRDefault="000D57E9" w:rsidP="002331B5">
      <w:pPr>
        <w:pStyle w:val="ListParagraph"/>
        <w:numPr>
          <w:ilvl w:val="0"/>
          <w:numId w:val="16"/>
        </w:numPr>
        <w:spacing w:after="120" w:line="276" w:lineRule="auto"/>
        <w:contextualSpacing w:val="0"/>
      </w:pPr>
      <w:r>
        <w:t>t</w:t>
      </w:r>
      <w:r w:rsidRPr="00255860">
        <w:t xml:space="preserve">he User shall not rely on any operational status in </w:t>
      </w:r>
      <w:r>
        <w:t>t</w:t>
      </w:r>
      <w:r w:rsidRPr="00255860">
        <w:t>he TO’s disconnectors, gas barriers or insulations links to comply with the previous requirement (e.g. reducing the pressure of the TO’s adjacent compartment)</w:t>
      </w:r>
      <w:r w:rsidR="00D23185">
        <w:t>;</w:t>
      </w:r>
    </w:p>
    <w:p w14:paraId="4EFC42D0" w14:textId="290EF3F1" w:rsidR="000D57E9" w:rsidRPr="00255860" w:rsidRDefault="000D57E9" w:rsidP="002331B5">
      <w:pPr>
        <w:pStyle w:val="ListParagraph"/>
        <w:numPr>
          <w:ilvl w:val="0"/>
          <w:numId w:val="16"/>
        </w:numPr>
        <w:spacing w:after="120" w:line="276" w:lineRule="auto"/>
        <w:contextualSpacing w:val="0"/>
      </w:pPr>
      <w:r>
        <w:t>i</w:t>
      </w:r>
      <w:r w:rsidRPr="00255860">
        <w:t>t is acceptable that a double busbar section outage is required for the duration of dielectric tests on the main circuit only, according to BS</w:t>
      </w:r>
      <w:r>
        <w:t> </w:t>
      </w:r>
      <w:r w:rsidRPr="00255860">
        <w:t>EN 62271-203, following works that involve the opening of gas compartments, provided that a three-hour emergency return to service time is demonstrated for all circuits other than the parts that are subject to test. Sufficient isolating distances shall be included to facilitate this test. This shall include two disconnectors in the reserve bus section. In the context of this clause, a double busbar section outage refers to two busbar sections on the same side of a bus section (or between two bus sections), but not two busbars on different sides of a bus section; for example, an outage of main busbar one and reserve busbar one is compliant to this requirement, whereas an outage of main busbar one and main busbar two is not compliant to this requirement</w:t>
      </w:r>
      <w:r w:rsidR="00D23185">
        <w:t>;</w:t>
      </w:r>
    </w:p>
    <w:p w14:paraId="3E9BF37D" w14:textId="4F918397" w:rsidR="000D57E9" w:rsidRPr="00255860" w:rsidRDefault="000D57E9" w:rsidP="002331B5">
      <w:pPr>
        <w:pStyle w:val="ListParagraph"/>
        <w:numPr>
          <w:ilvl w:val="0"/>
          <w:numId w:val="16"/>
        </w:numPr>
        <w:spacing w:after="120" w:line="276" w:lineRule="auto"/>
        <w:contextualSpacing w:val="0"/>
      </w:pPr>
      <w:r>
        <w:lastRenderedPageBreak/>
        <w:t>t</w:t>
      </w:r>
      <w:r w:rsidRPr="00255860">
        <w:t xml:space="preserve">he User shall not rely on any operational status in The TO’s disconnectors, gas barriers or insulations links to comply with the previous requirement (e.g. reducing the pressure of </w:t>
      </w:r>
      <w:r>
        <w:t>t</w:t>
      </w:r>
      <w:r w:rsidRPr="00255860">
        <w:t>he TO’s adjacent compartment)</w:t>
      </w:r>
      <w:r w:rsidR="00D23185">
        <w:t>;</w:t>
      </w:r>
    </w:p>
    <w:p w14:paraId="7FD8E41D" w14:textId="621A48EF" w:rsidR="000D57E9" w:rsidRPr="00255860" w:rsidRDefault="000D57E9" w:rsidP="002331B5">
      <w:pPr>
        <w:pStyle w:val="ListParagraph"/>
        <w:numPr>
          <w:ilvl w:val="0"/>
          <w:numId w:val="16"/>
        </w:numPr>
        <w:spacing w:after="120" w:line="276" w:lineRule="auto"/>
        <w:contextualSpacing w:val="0"/>
      </w:pPr>
      <w:r>
        <w:t>a</w:t>
      </w:r>
      <w:r w:rsidRPr="00255860">
        <w:t xml:space="preserve"> double busbar section outage is also acceptable for testing of interlocking and busbar protection during extension, provided that a three-hour emergency return to service time is demonstrated for all circuits other than the extension</w:t>
      </w:r>
      <w:r w:rsidR="00D23185">
        <w:t>;</w:t>
      </w:r>
    </w:p>
    <w:p w14:paraId="3EB42758" w14:textId="5D3BFA03" w:rsidR="000D57E9" w:rsidRDefault="000D57E9" w:rsidP="002331B5">
      <w:pPr>
        <w:pStyle w:val="ListParagraph"/>
        <w:numPr>
          <w:ilvl w:val="0"/>
          <w:numId w:val="16"/>
        </w:numPr>
        <w:spacing w:after="120" w:line="276" w:lineRule="auto"/>
        <w:contextualSpacing w:val="0"/>
      </w:pPr>
      <w:r>
        <w:t>f</w:t>
      </w:r>
      <w:commentRangeStart w:id="639"/>
      <w:commentRangeStart w:id="640"/>
      <w:commentRangeStart w:id="641"/>
      <w:r w:rsidRPr="00255860">
        <w:t>or the avoidance of doubt, the above clauses are also applicable to control and protection equipment, gas density monitoring system</w:t>
      </w:r>
      <w:r>
        <w:t>s</w:t>
      </w:r>
      <w:r w:rsidRPr="00255860">
        <w:t>, access platforms and any other equipment necessary for the operation of the GIS</w:t>
      </w:r>
      <w:r w:rsidR="00D23185">
        <w:t>;</w:t>
      </w:r>
      <w:commentRangeEnd w:id="639"/>
      <w:r>
        <w:rPr>
          <w:rStyle w:val="CommentReference"/>
        </w:rPr>
        <w:commentReference w:id="639"/>
      </w:r>
      <w:commentRangeEnd w:id="640"/>
      <w:r>
        <w:rPr>
          <w:rStyle w:val="CommentReference"/>
        </w:rPr>
        <w:commentReference w:id="640"/>
      </w:r>
      <w:commentRangeEnd w:id="641"/>
      <w:r w:rsidR="00704D76">
        <w:rPr>
          <w:rStyle w:val="CommentReference"/>
          <w:rFonts w:ascii="Microsoft Sans Serif" w:eastAsiaTheme="minorEastAsia" w:hAnsi="Microsoft Sans Serif"/>
          <w:color w:val="000000" w:themeColor="text1"/>
          <w:kern w:val="0"/>
          <w14:ligatures w14:val="none"/>
        </w:rPr>
        <w:commentReference w:id="641"/>
      </w:r>
    </w:p>
    <w:p w14:paraId="205629B8" w14:textId="4BA322AC" w:rsidR="000D57E9" w:rsidRPr="00E7793C" w:rsidRDefault="000D57E9" w:rsidP="002331B5">
      <w:pPr>
        <w:pStyle w:val="ListParagraph"/>
        <w:numPr>
          <w:ilvl w:val="0"/>
          <w:numId w:val="16"/>
        </w:numPr>
        <w:spacing w:after="120" w:line="276" w:lineRule="auto"/>
        <w:contextualSpacing w:val="0"/>
      </w:pPr>
      <w:r>
        <w:t>t</w:t>
      </w:r>
      <w:r w:rsidRPr="002331B5">
        <w:t xml:space="preserve">he TO’s </w:t>
      </w:r>
      <w:r w:rsidRPr="00E7793C">
        <w:t>Safety Procedures requires operator</w:t>
      </w:r>
      <w:r>
        <w:t>s</w:t>
      </w:r>
      <w:r w:rsidRPr="00E7793C">
        <w:t xml:space="preserve"> to check correct operation of gas density/pressure alarms whenever a gas insulated disconnector is used to provide a Point of Isolation.  To ensure compliance with this Safety Procedure, a suitable test facility on all disconnector gas compartments </w:t>
      </w:r>
      <w:r>
        <w:t xml:space="preserve">shall be provided on </w:t>
      </w:r>
      <w:r w:rsidRPr="002331B5">
        <w:t xml:space="preserve">User’s GIS </w:t>
      </w:r>
      <w:r>
        <w:t xml:space="preserve">where </w:t>
      </w:r>
      <w:r w:rsidRPr="002331B5">
        <w:t xml:space="preserve"> </w:t>
      </w:r>
      <w:r>
        <w:t>this Disconnector may be used as a</w:t>
      </w:r>
      <w:r w:rsidRPr="002331B5">
        <w:t xml:space="preserve"> Point of Isolation for work on User’s Apparatus</w:t>
      </w:r>
      <w:r w:rsidR="00D23185">
        <w:t>;</w:t>
      </w:r>
    </w:p>
    <w:p w14:paraId="0F3C9E96" w14:textId="6B3293E8" w:rsidR="000D57E9" w:rsidRPr="00255860" w:rsidRDefault="000D57E9" w:rsidP="002331B5">
      <w:pPr>
        <w:pStyle w:val="ListParagraph"/>
        <w:numPr>
          <w:ilvl w:val="0"/>
          <w:numId w:val="16"/>
        </w:numPr>
        <w:spacing w:after="120" w:line="276" w:lineRule="auto"/>
        <w:contextualSpacing w:val="0"/>
      </w:pPr>
      <w:r>
        <w:t>o</w:t>
      </w:r>
      <w:r w:rsidRPr="00255860">
        <w:t>utages shall not be required for routine inspections of GIS that are required at less than five-year intervals, for example switching device drives and corrosion protection</w:t>
      </w:r>
      <w:r w:rsidR="00D23185">
        <w:t>;</w:t>
      </w:r>
    </w:p>
    <w:p w14:paraId="239C9DA3" w14:textId="3C0B3CA1" w:rsidR="000D57E9" w:rsidRDefault="000D57E9" w:rsidP="002331B5">
      <w:pPr>
        <w:pStyle w:val="ListParagraph"/>
        <w:numPr>
          <w:ilvl w:val="0"/>
          <w:numId w:val="16"/>
        </w:numPr>
        <w:spacing w:after="120" w:line="276" w:lineRule="auto"/>
        <w:contextualSpacing w:val="0"/>
      </w:pPr>
      <w:r>
        <w:t>o</w:t>
      </w:r>
      <w:r w:rsidRPr="009B64F9">
        <w:t>utages shall not be required for maintenance to or inspections of the building or building services</w:t>
      </w:r>
      <w:r w:rsidR="00D23185">
        <w:t>;</w:t>
      </w:r>
    </w:p>
    <w:p w14:paraId="4A583215" w14:textId="272188F1" w:rsidR="000D57E9" w:rsidRDefault="000D57E9" w:rsidP="002331B5">
      <w:pPr>
        <w:pStyle w:val="ListParagraph"/>
        <w:numPr>
          <w:ilvl w:val="0"/>
          <w:numId w:val="16"/>
        </w:numPr>
        <w:spacing w:after="120" w:line="276" w:lineRule="auto"/>
        <w:contextualSpacing w:val="0"/>
      </w:pPr>
      <w:r>
        <w:t>t</w:t>
      </w:r>
      <w:r w:rsidRPr="009B64F9">
        <w:t xml:space="preserve">he internal arc </w:t>
      </w:r>
      <w:r>
        <w:t xml:space="preserve">pressure relief device </w:t>
      </w:r>
      <w:r w:rsidRPr="009B64F9">
        <w:t xml:space="preserve">solution </w:t>
      </w:r>
      <w:r>
        <w:t xml:space="preserve">of the GIS </w:t>
      </w:r>
      <w:r w:rsidRPr="009B64F9">
        <w:t xml:space="preserve">shall not compromise the exit routes within the substation - </w:t>
      </w:r>
      <w:r w:rsidRPr="00255860">
        <w:t>such that venting arrangements don’t impact access and egress routes</w:t>
      </w:r>
      <w:r w:rsidR="00D23185">
        <w:t>;</w:t>
      </w:r>
    </w:p>
    <w:p w14:paraId="34862E7D" w14:textId="30CA4DD7" w:rsidR="000D57E9" w:rsidRDefault="000D57E9" w:rsidP="002331B5">
      <w:pPr>
        <w:pStyle w:val="ListParagraph"/>
        <w:numPr>
          <w:ilvl w:val="0"/>
          <w:numId w:val="16"/>
        </w:numPr>
        <w:spacing w:after="120" w:line="276" w:lineRule="auto"/>
        <w:contextualSpacing w:val="0"/>
      </w:pPr>
      <w:r>
        <w:t xml:space="preserve">where the connection between the </w:t>
      </w:r>
      <w:r w:rsidRPr="00B7596D">
        <w:t xml:space="preserve">User’s GIS </w:t>
      </w:r>
      <w:r>
        <w:t>and</w:t>
      </w:r>
      <w:r w:rsidRPr="00B7596D">
        <w:t xml:space="preserve"> TO’s GIS</w:t>
      </w:r>
      <w:r>
        <w:t xml:space="preserve"> is provided by a cable directly terminated into the TO’s GIS, the cable connection arrangement and cable connection enclosure shall comply with the requirements of </w:t>
      </w:r>
      <w:r w:rsidRPr="00E22C18">
        <w:t>BS</w:t>
      </w:r>
      <w:r>
        <w:t> </w:t>
      </w:r>
      <w:r w:rsidRPr="00E22C18">
        <w:t>EN</w:t>
      </w:r>
      <w:r>
        <w:t> </w:t>
      </w:r>
      <w:r w:rsidRPr="00E22C18">
        <w:t>IEC</w:t>
      </w:r>
      <w:r>
        <w:t> </w:t>
      </w:r>
      <w:r w:rsidRPr="00E22C18">
        <w:t>62271-209</w:t>
      </w:r>
      <w:r>
        <w:t xml:space="preserve">. </w:t>
      </w:r>
      <w:r w:rsidRPr="00CB17C9">
        <w:t xml:space="preserve">The dimensions of the cable connection </w:t>
      </w:r>
      <w:r>
        <w:t xml:space="preserve">assembly and </w:t>
      </w:r>
      <w:r w:rsidRPr="00CB17C9">
        <w:t xml:space="preserve">limits of supply of GIS </w:t>
      </w:r>
      <w:r>
        <w:t xml:space="preserve">manufacturer and cable termination manufacturer shall be in accordance with the relevant figures in </w:t>
      </w:r>
      <w:r w:rsidRPr="00E22C18">
        <w:t>BS</w:t>
      </w:r>
      <w:r>
        <w:t> </w:t>
      </w:r>
      <w:r w:rsidRPr="00E22C18">
        <w:t>EN</w:t>
      </w:r>
      <w:r>
        <w:t> </w:t>
      </w:r>
      <w:r w:rsidRPr="00E22C18">
        <w:t>IEC</w:t>
      </w:r>
      <w:r>
        <w:t> </w:t>
      </w:r>
      <w:r w:rsidRPr="00E22C18">
        <w:t>62271-209</w:t>
      </w:r>
      <w:r>
        <w:t xml:space="preserve">. The type tests on the cable termination and cable enclosure shall be carried out according to the type tests defined in </w:t>
      </w:r>
      <w:r w:rsidRPr="00DF0997">
        <w:t>BS</w:t>
      </w:r>
      <w:r>
        <w:t> </w:t>
      </w:r>
      <w:r w:rsidRPr="00DF0997">
        <w:t>EN</w:t>
      </w:r>
      <w:r>
        <w:t> </w:t>
      </w:r>
      <w:r w:rsidRPr="00DF0997">
        <w:t>IEC</w:t>
      </w:r>
      <w:r>
        <w:t> </w:t>
      </w:r>
      <w:r w:rsidRPr="00DF0997">
        <w:t>62271-209</w:t>
      </w:r>
      <w:r>
        <w:t xml:space="preserve">. The tests shall be carried out using the identical IIG gas mixture and at the specified </w:t>
      </w:r>
      <w:r w:rsidRPr="006F2558">
        <w:t xml:space="preserve">minimum functional pressure for </w:t>
      </w:r>
      <w:r>
        <w:t>insulation specified by the GIS manufacturer</w:t>
      </w:r>
      <w:r w:rsidR="00D23185">
        <w:t>.</w:t>
      </w:r>
    </w:p>
    <w:p w14:paraId="44BE6AC4" w14:textId="067208F4" w:rsidR="000D57E9" w:rsidRPr="00DB3AFB" w:rsidRDefault="00634EC9" w:rsidP="00634EC9">
      <w:pPr>
        <w:pStyle w:val="Heading2"/>
      </w:pPr>
      <w:bookmarkStart w:id="642" w:name="_Toc182821794"/>
      <w:bookmarkStart w:id="643" w:name="_Toc171431848"/>
      <w:bookmarkStart w:id="644" w:name="_Toc171431935"/>
      <w:bookmarkStart w:id="645" w:name="_Toc171503852"/>
      <w:bookmarkStart w:id="646" w:name="_Toc171503954"/>
      <w:bookmarkStart w:id="647" w:name="_Toc171504056"/>
      <w:bookmarkStart w:id="648" w:name="_Toc171431849"/>
      <w:bookmarkStart w:id="649" w:name="_Toc171431936"/>
      <w:bookmarkStart w:id="650" w:name="_Toc171503853"/>
      <w:bookmarkStart w:id="651" w:name="_Toc171503955"/>
      <w:bookmarkStart w:id="652" w:name="_Toc171504057"/>
      <w:bookmarkStart w:id="653" w:name="_Toc171431850"/>
      <w:bookmarkStart w:id="654" w:name="_Toc171431937"/>
      <w:bookmarkStart w:id="655" w:name="_Toc171503854"/>
      <w:bookmarkStart w:id="656" w:name="_Toc171503956"/>
      <w:bookmarkStart w:id="657" w:name="_Toc171504058"/>
      <w:bookmarkStart w:id="658" w:name="_Toc171431851"/>
      <w:bookmarkStart w:id="659" w:name="_Toc171431938"/>
      <w:bookmarkStart w:id="660" w:name="_Toc171503855"/>
      <w:bookmarkStart w:id="661" w:name="_Toc171503957"/>
      <w:bookmarkStart w:id="662" w:name="_Toc171504059"/>
      <w:bookmarkStart w:id="663" w:name="_Toc171431852"/>
      <w:bookmarkStart w:id="664" w:name="_Toc171431939"/>
      <w:bookmarkStart w:id="665" w:name="_Toc171503856"/>
      <w:bookmarkStart w:id="666" w:name="_Toc171503958"/>
      <w:bookmarkStart w:id="667" w:name="_Toc171504060"/>
      <w:bookmarkStart w:id="668" w:name="_Toc182821795"/>
      <w:bookmarkStart w:id="669" w:name="_Toc189225429"/>
      <w:bookmarkEnd w:id="630"/>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t>1</w:t>
      </w:r>
      <w:r w:rsidR="002B67B9">
        <w:t>2</w:t>
      </w:r>
      <w:r>
        <w:t xml:space="preserve">.3 </w:t>
      </w:r>
      <w:r w:rsidR="007B7528">
        <w:tab/>
      </w:r>
      <w:r w:rsidR="000D57E9" w:rsidRPr="00DB3AFB">
        <w:t>Circuit-</w:t>
      </w:r>
      <w:r w:rsidR="000D57E9">
        <w:t>B</w:t>
      </w:r>
      <w:r w:rsidR="000D57E9" w:rsidRPr="00DB3AFB">
        <w:t>reakers</w:t>
      </w:r>
      <w:bookmarkEnd w:id="668"/>
      <w:bookmarkEnd w:id="669"/>
    </w:p>
    <w:p w14:paraId="5812C887" w14:textId="3056557F" w:rsidR="000D57E9" w:rsidRPr="00DB3AFB" w:rsidRDefault="00634EC9" w:rsidP="00634EC9">
      <w:pPr>
        <w:pStyle w:val="Heading3"/>
      </w:pPr>
      <w:bookmarkStart w:id="670" w:name="_Toc189225430"/>
      <w:bookmarkStart w:id="671" w:name="_Hlk163025133"/>
      <w:r>
        <w:t>1</w:t>
      </w:r>
      <w:r w:rsidR="002B67B9">
        <w:t>2</w:t>
      </w:r>
      <w:r>
        <w:t xml:space="preserve">.3.1 </w:t>
      </w:r>
      <w:r w:rsidR="000D57E9" w:rsidRPr="00DB3AFB">
        <w:t>Circuit-</w:t>
      </w:r>
      <w:r w:rsidR="000D57E9">
        <w:t>B</w:t>
      </w:r>
      <w:r w:rsidR="000D57E9" w:rsidRPr="00DB3AFB">
        <w:t>reaker Standards &amp; Specifications</w:t>
      </w:r>
      <w:bookmarkEnd w:id="670"/>
    </w:p>
    <w:p w14:paraId="63A3CF63" w14:textId="77777777" w:rsidR="000D57E9" w:rsidRPr="00DB3AFB" w:rsidRDefault="000D57E9" w:rsidP="00F34A7D">
      <w:r w:rsidRPr="00DB3AFB">
        <w:t>Circuit-breakers shall meet the requirements of BS EN</w:t>
      </w:r>
      <w:r>
        <w:t> IEC </w:t>
      </w:r>
      <w:r w:rsidRPr="00DB3AFB">
        <w:t>62271-100.</w:t>
      </w:r>
    </w:p>
    <w:p w14:paraId="1E57FBD5" w14:textId="77777777" w:rsidR="000D57E9" w:rsidRPr="00DB3AFB" w:rsidRDefault="000D57E9" w:rsidP="00F34A7D">
      <w:r w:rsidRPr="00DB3AFB">
        <w:t>Circuit-breakers for use on systems with nominal voltage of 33</w:t>
      </w:r>
      <w:r>
        <w:t> </w:t>
      </w:r>
      <w:r w:rsidRPr="00DB3AFB">
        <w:t xml:space="preserve">kV </w:t>
      </w:r>
      <w:r>
        <w:t>and</w:t>
      </w:r>
      <w:r w:rsidRPr="00DB3AFB">
        <w:t xml:space="preserve"> 11</w:t>
      </w:r>
      <w:r>
        <w:t> </w:t>
      </w:r>
      <w:r w:rsidRPr="00DB3AFB">
        <w:t>kV shall meet the requirements of ENA</w:t>
      </w:r>
      <w:r>
        <w:t> </w:t>
      </w:r>
      <w:r w:rsidRPr="00DB3AFB">
        <w:t>TS</w:t>
      </w:r>
      <w:r>
        <w:t> </w:t>
      </w:r>
      <w:r w:rsidRPr="00DB3AFB">
        <w:t>41-40</w:t>
      </w:r>
      <w:r w:rsidRPr="00255860">
        <w:t>.</w:t>
      </w:r>
    </w:p>
    <w:p w14:paraId="3064DF50" w14:textId="21643905" w:rsidR="000D57E9" w:rsidRPr="00DB3AFB" w:rsidRDefault="00634EC9" w:rsidP="00634EC9">
      <w:pPr>
        <w:pStyle w:val="Heading3"/>
      </w:pPr>
      <w:bookmarkStart w:id="672" w:name="_Toc189225431"/>
      <w:r>
        <w:t>1</w:t>
      </w:r>
      <w:r w:rsidR="002B67B9">
        <w:t>2</w:t>
      </w:r>
      <w:r>
        <w:t xml:space="preserve">.3.2 </w:t>
      </w:r>
      <w:r w:rsidR="000D57E9" w:rsidRPr="00DB3AFB">
        <w:t>Circuit-</w:t>
      </w:r>
      <w:r w:rsidR="000D57E9">
        <w:t>B</w:t>
      </w:r>
      <w:r w:rsidR="000D57E9" w:rsidRPr="00DB3AFB">
        <w:t>reaker Design &amp; Construction</w:t>
      </w:r>
      <w:bookmarkEnd w:id="672"/>
    </w:p>
    <w:p w14:paraId="28D7DE19" w14:textId="0AB30E68" w:rsidR="000D57E9" w:rsidRPr="00DB3AFB" w:rsidRDefault="000D57E9" w:rsidP="00F34A7D">
      <w:r w:rsidRPr="00DB3AFB">
        <w:t>See Clause</w:t>
      </w:r>
      <w:r>
        <w:t xml:space="preserve"> </w:t>
      </w:r>
      <w:r>
        <w:fldChar w:fldCharType="begin"/>
      </w:r>
      <w:r>
        <w:instrText xml:space="preserve"> REF _Ref171339745 \r \h </w:instrText>
      </w:r>
      <w:r>
        <w:fldChar w:fldCharType="separate"/>
      </w:r>
      <w:r w:rsidR="005E0650">
        <w:t>0</w:t>
      </w:r>
      <w:r>
        <w:fldChar w:fldCharType="end"/>
      </w:r>
      <w:r w:rsidRPr="00DB3AFB">
        <w:t xml:space="preserve"> for reactor switching requirements.</w:t>
      </w:r>
    </w:p>
    <w:p w14:paraId="7C703D58" w14:textId="29F2D395" w:rsidR="000D57E9" w:rsidRPr="00DB3AFB" w:rsidRDefault="00634EC9" w:rsidP="00634EC9">
      <w:pPr>
        <w:pStyle w:val="Heading3"/>
      </w:pPr>
      <w:bookmarkStart w:id="673" w:name="_Toc189225432"/>
      <w:r>
        <w:lastRenderedPageBreak/>
        <w:t>1</w:t>
      </w:r>
      <w:r w:rsidR="002B67B9">
        <w:t>2</w:t>
      </w:r>
      <w:r>
        <w:t xml:space="preserve">.3.3 </w:t>
      </w:r>
      <w:r w:rsidR="000D57E9" w:rsidRPr="00DB3AFB">
        <w:t>Circuit-breaker Type Test</w:t>
      </w:r>
      <w:bookmarkEnd w:id="673"/>
    </w:p>
    <w:p w14:paraId="78EE581E" w14:textId="77777777" w:rsidR="000D57E9" w:rsidRPr="00DB3AFB" w:rsidRDefault="000D57E9" w:rsidP="00F34A7D">
      <w:r w:rsidRPr="00255860">
        <w:t xml:space="preserve">Only standard </w:t>
      </w:r>
      <w:r>
        <w:t>t</w:t>
      </w:r>
      <w:r w:rsidRPr="00255860">
        <w:t xml:space="preserve">ype </w:t>
      </w:r>
      <w:r>
        <w:t>t</w:t>
      </w:r>
      <w:r w:rsidRPr="00255860">
        <w:t xml:space="preserve">ested circuit-breaker </w:t>
      </w:r>
      <w:r>
        <w:t>switching requirements are required in the interface zone.</w:t>
      </w:r>
    </w:p>
    <w:p w14:paraId="6AB7808A" w14:textId="1D64C821" w:rsidR="000D57E9" w:rsidRDefault="007217D0" w:rsidP="00F34A7D">
      <w:r>
        <w:t>C</w:t>
      </w:r>
      <w:r w:rsidR="000D57E9" w:rsidRPr="009B64F9">
        <w:t>ircuit-breaker</w:t>
      </w:r>
      <w:r>
        <w:t>s requiring non-testing for special s</w:t>
      </w:r>
      <w:r w:rsidR="000D57E9" w:rsidRPr="009B64F9">
        <w:t xml:space="preserve">witching requirements </w:t>
      </w:r>
      <w:r>
        <w:t xml:space="preserve">as </w:t>
      </w:r>
      <w:r w:rsidR="000D57E9" w:rsidRPr="009B64F9">
        <w:t xml:space="preserve">requested on a </w:t>
      </w:r>
      <w:r>
        <w:t>s</w:t>
      </w:r>
      <w:r w:rsidR="000D57E9" w:rsidRPr="009B64F9">
        <w:t xml:space="preserve">ite-by-site basis by the User, </w:t>
      </w:r>
      <w:r>
        <w:t>shall</w:t>
      </w:r>
      <w:r w:rsidR="000D57E9" w:rsidRPr="009B64F9">
        <w:t xml:space="preserve"> be agreed in the connection agreement.</w:t>
      </w:r>
    </w:p>
    <w:p w14:paraId="37E04062" w14:textId="0A20C2E1" w:rsidR="000D57E9" w:rsidRPr="00DB3AFB" w:rsidRDefault="00634EC9" w:rsidP="00634EC9">
      <w:pPr>
        <w:pStyle w:val="Heading2"/>
      </w:pPr>
      <w:bookmarkStart w:id="674" w:name="_Toc182821796"/>
      <w:bookmarkStart w:id="675" w:name="_Toc171431854"/>
      <w:bookmarkStart w:id="676" w:name="_Toc171431941"/>
      <w:bookmarkStart w:id="677" w:name="_Toc171503858"/>
      <w:bookmarkStart w:id="678" w:name="_Toc171503960"/>
      <w:bookmarkStart w:id="679" w:name="_Toc171504062"/>
      <w:bookmarkStart w:id="680" w:name="_Toc171431855"/>
      <w:bookmarkStart w:id="681" w:name="_Toc171431942"/>
      <w:bookmarkStart w:id="682" w:name="_Toc171503859"/>
      <w:bookmarkStart w:id="683" w:name="_Toc171503961"/>
      <w:bookmarkStart w:id="684" w:name="_Toc171504063"/>
      <w:bookmarkStart w:id="685" w:name="_Toc182821797"/>
      <w:bookmarkStart w:id="686" w:name="_Toc189225433"/>
      <w:bookmarkEnd w:id="671"/>
      <w:bookmarkEnd w:id="674"/>
      <w:bookmarkEnd w:id="675"/>
      <w:bookmarkEnd w:id="676"/>
      <w:bookmarkEnd w:id="677"/>
      <w:bookmarkEnd w:id="678"/>
      <w:bookmarkEnd w:id="679"/>
      <w:bookmarkEnd w:id="680"/>
      <w:bookmarkEnd w:id="681"/>
      <w:bookmarkEnd w:id="682"/>
      <w:bookmarkEnd w:id="683"/>
      <w:bookmarkEnd w:id="684"/>
      <w:r>
        <w:t>1</w:t>
      </w:r>
      <w:r w:rsidR="002B67B9">
        <w:t>2</w:t>
      </w:r>
      <w:r>
        <w:t xml:space="preserve">.4 </w:t>
      </w:r>
      <w:r w:rsidR="007B7528">
        <w:tab/>
      </w:r>
      <w:r w:rsidR="000D57E9" w:rsidRPr="00DB3AFB">
        <w:t>Disconnectors &amp; Earthing Switches</w:t>
      </w:r>
      <w:bookmarkEnd w:id="685"/>
      <w:bookmarkEnd w:id="686"/>
    </w:p>
    <w:p w14:paraId="3112C28C" w14:textId="59D30D14" w:rsidR="000D57E9" w:rsidRPr="00DB3AFB" w:rsidRDefault="00634EC9" w:rsidP="00634EC9">
      <w:pPr>
        <w:pStyle w:val="Heading3"/>
      </w:pPr>
      <w:bookmarkStart w:id="687" w:name="_Toc189225434"/>
      <w:r>
        <w:t>1</w:t>
      </w:r>
      <w:r w:rsidR="002B67B9">
        <w:t>2</w:t>
      </w:r>
      <w:r>
        <w:t xml:space="preserve">.4.1 </w:t>
      </w:r>
      <w:r w:rsidR="000D57E9" w:rsidRPr="00DB3AFB">
        <w:t>Disconnectors &amp; Earthing Switches Standards &amp; Specifications</w:t>
      </w:r>
      <w:bookmarkEnd w:id="687"/>
    </w:p>
    <w:p w14:paraId="37BE519F" w14:textId="77777777" w:rsidR="000D57E9" w:rsidRPr="00DB3AFB" w:rsidRDefault="000D57E9" w:rsidP="00A90FC2">
      <w:r w:rsidRPr="00DB3AFB">
        <w:t xml:space="preserve">Disconnectors and earthing switches shall meet the requirements of </w:t>
      </w:r>
      <w:r>
        <w:t>BS EN </w:t>
      </w:r>
      <w:r w:rsidRPr="00DB3AFB">
        <w:t>IEC 62271-102.</w:t>
      </w:r>
    </w:p>
    <w:p w14:paraId="1B4E15A8" w14:textId="77777777" w:rsidR="000D57E9" w:rsidRDefault="000D57E9" w:rsidP="00A90FC2">
      <w:r w:rsidRPr="00DB3AFB">
        <w:t xml:space="preserve">Disconnectors </w:t>
      </w:r>
      <w:r>
        <w:t xml:space="preserve">forming parts of metal-enclosed switchgear </w:t>
      </w:r>
      <w:r w:rsidRPr="00DB3AFB">
        <w:t>for use on systems with nominal voltage of 33</w:t>
      </w:r>
      <w:r>
        <w:t> </w:t>
      </w:r>
      <w:r w:rsidRPr="00DB3AFB">
        <w:t>kV and 11</w:t>
      </w:r>
      <w:r>
        <w:t> </w:t>
      </w:r>
      <w:r w:rsidRPr="00DB3AFB">
        <w:t>kV shall meet the requirements of ENA</w:t>
      </w:r>
      <w:r>
        <w:t> </w:t>
      </w:r>
      <w:r w:rsidRPr="00DB3AFB">
        <w:t>TS</w:t>
      </w:r>
      <w:r>
        <w:t> </w:t>
      </w:r>
      <w:r w:rsidRPr="00DB3AFB">
        <w:t>41-40.</w:t>
      </w:r>
    </w:p>
    <w:p w14:paraId="1DA1A028" w14:textId="77777777" w:rsidR="000D57E9" w:rsidRDefault="000D57E9" w:rsidP="00A90FC2">
      <w:r>
        <w:t>The number and type of each auxiliary switch will be specified on a site-specific basis.</w:t>
      </w:r>
    </w:p>
    <w:p w14:paraId="5C89D501" w14:textId="06213E37" w:rsidR="000D57E9" w:rsidRPr="00B46153" w:rsidRDefault="000D57E9" w:rsidP="00A90FC2">
      <w:r>
        <w:t xml:space="preserve">Auxiliary switches </w:t>
      </w:r>
      <w:r w:rsidRPr="00B46153">
        <w:t xml:space="preserve">on disconnectors are used to switch current transformer secondary circuits </w:t>
      </w:r>
      <w:r w:rsidRPr="00571FDE">
        <w:t xml:space="preserve">as </w:t>
      </w:r>
      <w:r w:rsidRPr="00B46153">
        <w:t xml:space="preserve">part of the </w:t>
      </w:r>
      <w:r w:rsidRPr="001A21B0">
        <w:t xml:space="preserve">interface protection scheme </w:t>
      </w:r>
      <w:r w:rsidRPr="00B46153">
        <w:t>(e.g. Disconnectors intended for bus-transfer or mesh-corner switching in high impedance busbar) shall comply with the following requirements</w:t>
      </w:r>
      <w:r>
        <w:t>:</w:t>
      </w:r>
    </w:p>
    <w:p w14:paraId="2EBD633A" w14:textId="5872DE3A" w:rsidR="000D57E9" w:rsidRPr="002331B5" w:rsidRDefault="000D57E9" w:rsidP="008116A2">
      <w:pPr>
        <w:pStyle w:val="ListBullet1"/>
        <w:numPr>
          <w:ilvl w:val="0"/>
          <w:numId w:val="17"/>
        </w:numPr>
        <w:rPr>
          <w:rFonts w:asciiTheme="minorHAnsi" w:eastAsiaTheme="minorHAnsi" w:hAnsiTheme="minorHAnsi" w:cstheme="minorBidi"/>
          <w:color w:val="auto"/>
          <w:kern w:val="2"/>
          <w:szCs w:val="22"/>
          <w14:ligatures w14:val="standardContextual"/>
        </w:rPr>
      </w:pPr>
      <w:r w:rsidRPr="002331B5">
        <w:rPr>
          <w:rFonts w:asciiTheme="minorHAnsi" w:eastAsiaTheme="minorHAnsi" w:hAnsiTheme="minorHAnsi" w:cstheme="minorBidi"/>
          <w:color w:val="auto"/>
          <w:kern w:val="2"/>
          <w:szCs w:val="22"/>
          <w14:ligatures w14:val="standardContextual"/>
        </w:rPr>
        <w:t xml:space="preserve">the auxiliary switch shall have a have a contact travel related to disconnector main contact travel as shown in </w:t>
      </w:r>
      <w:r w:rsidRPr="002331B5">
        <w:rPr>
          <w:rFonts w:asciiTheme="minorHAnsi" w:eastAsiaTheme="minorHAnsi" w:hAnsiTheme="minorHAnsi" w:cstheme="minorBidi"/>
          <w:color w:val="auto"/>
          <w:kern w:val="2"/>
          <w:szCs w:val="22"/>
          <w14:ligatures w14:val="standardContextual"/>
        </w:rPr>
        <w:fldChar w:fldCharType="begin"/>
      </w:r>
      <w:r w:rsidRPr="002331B5">
        <w:rPr>
          <w:rFonts w:asciiTheme="minorHAnsi" w:eastAsiaTheme="minorHAnsi" w:hAnsiTheme="minorHAnsi" w:cstheme="minorBidi"/>
          <w:color w:val="auto"/>
          <w:kern w:val="2"/>
          <w:szCs w:val="22"/>
          <w14:ligatures w14:val="standardContextual"/>
        </w:rPr>
        <w:instrText xml:space="preserve"> REF _Ref171340585 \h </w:instrText>
      </w:r>
      <w:r w:rsidR="00C05B9E">
        <w:rPr>
          <w:rFonts w:asciiTheme="minorHAnsi" w:eastAsiaTheme="minorHAnsi" w:hAnsiTheme="minorHAnsi" w:cstheme="minorBidi"/>
          <w:color w:val="auto"/>
          <w:kern w:val="2"/>
          <w:szCs w:val="22"/>
          <w14:ligatures w14:val="standardContextual"/>
        </w:rPr>
        <w:instrText xml:space="preserve"> \* MERGEFORMAT </w:instrText>
      </w:r>
      <w:r w:rsidRPr="002331B5">
        <w:rPr>
          <w:rFonts w:asciiTheme="minorHAnsi" w:eastAsiaTheme="minorHAnsi" w:hAnsiTheme="minorHAnsi" w:cstheme="minorBidi"/>
          <w:color w:val="auto"/>
          <w:kern w:val="2"/>
          <w:szCs w:val="22"/>
          <w14:ligatures w14:val="standardContextual"/>
        </w:rPr>
      </w:r>
      <w:r w:rsidRPr="002331B5">
        <w:rPr>
          <w:rFonts w:asciiTheme="minorHAnsi" w:eastAsiaTheme="minorHAnsi" w:hAnsiTheme="minorHAnsi" w:cstheme="minorBidi"/>
          <w:color w:val="auto"/>
          <w:kern w:val="2"/>
          <w:szCs w:val="22"/>
          <w14:ligatures w14:val="standardContextual"/>
        </w:rPr>
        <w:fldChar w:fldCharType="separate"/>
      </w:r>
      <w:ins w:id="688" w:author="Claire Goult (NESO)" w:date="2025-05-21T11:40:00Z" w16du:dateUtc="2025-05-21T10:40:00Z">
        <w:r w:rsidR="005E0650" w:rsidRPr="005E0650">
          <w:rPr>
            <w:rFonts w:asciiTheme="minorHAnsi" w:eastAsiaTheme="minorHAnsi" w:hAnsiTheme="minorHAnsi" w:cstheme="minorBidi"/>
            <w:color w:val="auto"/>
            <w:kern w:val="2"/>
            <w:szCs w:val="22"/>
            <w14:ligatures w14:val="standardContextual"/>
            <w:rPrChange w:id="689" w:author="Claire Goult (NESO)" w:date="2025-05-21T11:40:00Z" w16du:dateUtc="2025-05-21T10:40:00Z">
              <w:rPr>
                <w:rFonts w:asciiTheme="minorHAnsi" w:hAnsiTheme="minorHAnsi"/>
              </w:rPr>
            </w:rPrChange>
          </w:rPr>
          <w:t xml:space="preserve">Figure </w:t>
        </w:r>
        <w:r w:rsidR="005E0650" w:rsidRPr="005E0650">
          <w:rPr>
            <w:rFonts w:asciiTheme="minorHAnsi" w:eastAsiaTheme="minorHAnsi" w:hAnsiTheme="minorHAnsi" w:cstheme="minorBidi"/>
            <w:color w:val="auto"/>
            <w:kern w:val="2"/>
            <w:szCs w:val="22"/>
            <w14:ligatures w14:val="standardContextual"/>
            <w:rPrChange w:id="690" w:author="Claire Goult (NESO)" w:date="2025-05-21T11:40:00Z" w16du:dateUtc="2025-05-21T10:40:00Z">
              <w:rPr>
                <w:rFonts w:asciiTheme="minorHAnsi" w:hAnsiTheme="minorHAnsi"/>
                <w:noProof/>
              </w:rPr>
            </w:rPrChange>
          </w:rPr>
          <w:t>2</w:t>
        </w:r>
      </w:ins>
      <w:del w:id="691" w:author="Claire Goult (NESO)" w:date="2025-05-21T11:40:00Z" w16du:dateUtc="2025-05-21T10:40:00Z">
        <w:r w:rsidR="00352B31" w:rsidRPr="002331B5" w:rsidDel="005E0650">
          <w:rPr>
            <w:rFonts w:asciiTheme="minorHAnsi" w:eastAsiaTheme="minorHAnsi" w:hAnsiTheme="minorHAnsi" w:cstheme="minorBidi"/>
            <w:color w:val="auto"/>
            <w:kern w:val="2"/>
            <w:szCs w:val="22"/>
            <w14:ligatures w14:val="standardContextual"/>
          </w:rPr>
          <w:delText>Figure 2</w:delText>
        </w:r>
      </w:del>
      <w:r w:rsidRPr="002331B5">
        <w:rPr>
          <w:rFonts w:asciiTheme="minorHAnsi" w:eastAsiaTheme="minorHAnsi" w:hAnsiTheme="minorHAnsi" w:cstheme="minorBidi"/>
          <w:color w:val="auto"/>
          <w:kern w:val="2"/>
          <w:szCs w:val="22"/>
          <w14:ligatures w14:val="standardContextual"/>
        </w:rPr>
        <w:fldChar w:fldCharType="end"/>
      </w:r>
      <w:r w:rsidRPr="002331B5">
        <w:rPr>
          <w:rFonts w:asciiTheme="minorHAnsi" w:eastAsiaTheme="minorHAnsi" w:hAnsiTheme="minorHAnsi" w:cstheme="minorBidi"/>
          <w:color w:val="auto"/>
          <w:kern w:val="2"/>
          <w:szCs w:val="22"/>
          <w14:ligatures w14:val="standardContextual"/>
        </w:rPr>
        <w:t xml:space="preserve"> for auxiliary switch variant “Type (vii)” as below</w:t>
      </w:r>
      <w:r w:rsidR="00B97B3D">
        <w:rPr>
          <w:rFonts w:asciiTheme="minorHAnsi" w:eastAsiaTheme="minorHAnsi" w:hAnsiTheme="minorHAnsi" w:cstheme="minorBidi"/>
          <w:color w:val="auto"/>
          <w:kern w:val="2"/>
          <w:szCs w:val="22"/>
          <w14:ligatures w14:val="standardContextual"/>
        </w:rPr>
        <w:t>;</w:t>
      </w:r>
    </w:p>
    <w:p w14:paraId="32947612" w14:textId="6B03C6D2" w:rsidR="000D57E9" w:rsidRPr="002331B5" w:rsidRDefault="000D57E9" w:rsidP="002331B5">
      <w:pPr>
        <w:pStyle w:val="ListBullet1"/>
        <w:numPr>
          <w:ilvl w:val="0"/>
          <w:numId w:val="17"/>
        </w:numPr>
        <w:rPr>
          <w:rFonts w:asciiTheme="minorHAnsi" w:eastAsiaTheme="minorHAnsi" w:hAnsiTheme="minorHAnsi" w:cstheme="minorBidi"/>
          <w:color w:val="auto"/>
          <w:kern w:val="2"/>
          <w:szCs w:val="22"/>
          <w14:ligatures w14:val="standardContextual"/>
        </w:rPr>
      </w:pPr>
      <w:r w:rsidRPr="002331B5">
        <w:rPr>
          <w:rFonts w:asciiTheme="minorHAnsi" w:eastAsiaTheme="minorHAnsi" w:hAnsiTheme="minorHAnsi" w:cstheme="minorBidi"/>
          <w:color w:val="auto"/>
          <w:kern w:val="2"/>
          <w:szCs w:val="22"/>
          <w14:ligatures w14:val="standardContextual"/>
        </w:rPr>
        <w:t>the auxiliary contact must close before the primary contacts start conducting current during a normal closing operation and must open after the primary contacts have stopped conducting current during a normal opening operation</w:t>
      </w:r>
      <w:r w:rsidR="00B97B3D">
        <w:rPr>
          <w:rFonts w:asciiTheme="minorHAnsi" w:eastAsiaTheme="minorHAnsi" w:hAnsiTheme="minorHAnsi" w:cstheme="minorBidi"/>
          <w:color w:val="auto"/>
          <w:kern w:val="2"/>
          <w:szCs w:val="22"/>
          <w14:ligatures w14:val="standardContextual"/>
        </w:rPr>
        <w:t>;</w:t>
      </w:r>
    </w:p>
    <w:p w14:paraId="04826DC1" w14:textId="1D63FFB6" w:rsidR="000D57E9" w:rsidRPr="002331B5" w:rsidRDefault="000D57E9" w:rsidP="002331B5">
      <w:pPr>
        <w:pStyle w:val="ListBullet1"/>
        <w:numPr>
          <w:ilvl w:val="0"/>
          <w:numId w:val="17"/>
        </w:numPr>
        <w:rPr>
          <w:rFonts w:asciiTheme="minorHAnsi" w:eastAsiaTheme="minorHAnsi" w:hAnsiTheme="minorHAnsi" w:cstheme="minorBidi"/>
          <w:color w:val="auto"/>
          <w:kern w:val="2"/>
          <w:szCs w:val="22"/>
          <w14:ligatures w14:val="standardContextual"/>
        </w:rPr>
      </w:pPr>
      <w:r w:rsidRPr="002331B5">
        <w:rPr>
          <w:rFonts w:asciiTheme="minorHAnsi" w:eastAsiaTheme="minorHAnsi" w:hAnsiTheme="minorHAnsi" w:cstheme="minorBidi"/>
          <w:color w:val="auto"/>
          <w:kern w:val="2"/>
          <w:szCs w:val="22"/>
          <w14:ligatures w14:val="standardContextual"/>
        </w:rPr>
        <w:t>auxiliary switches shall have sufficient rating to carry and make/break the associated CT secondary circuit current</w:t>
      </w:r>
      <w:r w:rsidR="00B97B3D">
        <w:rPr>
          <w:rFonts w:asciiTheme="minorHAnsi" w:eastAsiaTheme="minorHAnsi" w:hAnsiTheme="minorHAnsi" w:cstheme="minorBidi"/>
          <w:color w:val="auto"/>
          <w:kern w:val="2"/>
          <w:szCs w:val="22"/>
          <w14:ligatures w14:val="standardContextual"/>
        </w:rPr>
        <w:t>.</w:t>
      </w:r>
    </w:p>
    <w:p w14:paraId="1AB93718" w14:textId="133978CB" w:rsidR="000D57E9" w:rsidRPr="002331B5" w:rsidRDefault="000D57E9" w:rsidP="002331B5">
      <w:pPr>
        <w:pStyle w:val="ListBullet1"/>
        <w:numPr>
          <w:ilvl w:val="0"/>
          <w:numId w:val="17"/>
        </w:numPr>
        <w:rPr>
          <w:rFonts w:asciiTheme="minorHAnsi" w:eastAsiaTheme="minorHAnsi" w:hAnsiTheme="minorHAnsi" w:cstheme="minorBidi"/>
          <w:color w:val="auto"/>
          <w:kern w:val="2"/>
          <w:szCs w:val="22"/>
          <w14:ligatures w14:val="standardContextual"/>
        </w:rPr>
      </w:pPr>
      <w:r w:rsidRPr="002331B5">
        <w:rPr>
          <w:rFonts w:asciiTheme="minorHAnsi" w:eastAsiaTheme="minorHAnsi" w:hAnsiTheme="minorHAnsi" w:cstheme="minorBidi"/>
          <w:color w:val="auto"/>
          <w:kern w:val="2"/>
          <w:szCs w:val="22"/>
          <w14:ligatures w14:val="standardContextual"/>
        </w:rPr>
        <w:t>auxiliary switches shall be positively driven in both directions and compliant with BS EN IEC 62271-102</w:t>
      </w:r>
    </w:p>
    <w:tbl>
      <w:tblPr>
        <w:tblStyle w:val="TableGrid21"/>
        <w:tblW w:w="463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7"/>
        <w:gridCol w:w="524"/>
        <w:gridCol w:w="5245"/>
        <w:gridCol w:w="992"/>
        <w:gridCol w:w="425"/>
      </w:tblGrid>
      <w:tr w:rsidR="000D57E9" w:rsidRPr="00377FF0" w14:paraId="460902AB" w14:textId="77777777" w:rsidTr="0042550F">
        <w:trPr>
          <w:trHeight w:val="340"/>
        </w:trPr>
        <w:tc>
          <w:tcPr>
            <w:tcW w:w="704" w:type="pct"/>
            <w:vAlign w:val="center"/>
          </w:tcPr>
          <w:p w14:paraId="1E32309F" w14:textId="77777777" w:rsidR="000D57E9" w:rsidRPr="0077204A" w:rsidRDefault="000D57E9" w:rsidP="00377FF0">
            <w:pPr>
              <w:jc w:val="center"/>
              <w:textAlignment w:val="baseline"/>
              <w:rPr>
                <w:rFonts w:asciiTheme="minorHAnsi" w:eastAsia="Arial" w:hAnsiTheme="minorHAnsi" w:cs="Arial"/>
                <w:bCs/>
                <w:sz w:val="18"/>
                <w:szCs w:val="18"/>
              </w:rPr>
            </w:pPr>
            <w:proofErr w:type="spellStart"/>
            <w:r w:rsidRPr="0077204A">
              <w:rPr>
                <w:rFonts w:asciiTheme="minorHAnsi" w:eastAsia="Arial" w:hAnsiTheme="minorHAnsi" w:cs="Arial"/>
                <w:bCs/>
                <w:sz w:val="18"/>
                <w:szCs w:val="18"/>
              </w:rPr>
              <w:t>Auxiliary</w:t>
            </w:r>
            <w:proofErr w:type="spellEnd"/>
            <w:r w:rsidRPr="0077204A">
              <w:rPr>
                <w:rFonts w:asciiTheme="minorHAnsi" w:eastAsia="Arial" w:hAnsiTheme="minorHAnsi" w:cs="Arial"/>
                <w:bCs/>
                <w:sz w:val="18"/>
                <w:szCs w:val="18"/>
              </w:rPr>
              <w:t xml:space="preserve"> switch </w:t>
            </w:r>
            <w:proofErr w:type="spellStart"/>
            <w:r w:rsidRPr="0077204A">
              <w:rPr>
                <w:rFonts w:asciiTheme="minorHAnsi" w:eastAsia="Arial" w:hAnsiTheme="minorHAnsi" w:cs="Arial"/>
                <w:bCs/>
                <w:sz w:val="18"/>
                <w:szCs w:val="18"/>
              </w:rPr>
              <w:t>type</w:t>
            </w:r>
            <w:proofErr w:type="spellEnd"/>
          </w:p>
        </w:tc>
        <w:tc>
          <w:tcPr>
            <w:tcW w:w="4296" w:type="pct"/>
            <w:gridSpan w:val="4"/>
          </w:tcPr>
          <w:p w14:paraId="06800A7F" w14:textId="77777777" w:rsidR="000D57E9" w:rsidRPr="0077204A" w:rsidRDefault="000D57E9" w:rsidP="00377FF0">
            <w:pPr>
              <w:spacing w:line="360" w:lineRule="auto"/>
              <w:ind w:left="108"/>
              <w:jc w:val="center"/>
              <w:textAlignment w:val="baseline"/>
              <w:rPr>
                <w:rFonts w:asciiTheme="minorHAnsi" w:eastAsia="Arial" w:hAnsiTheme="minorHAnsi" w:cs="Arial"/>
                <w:bCs/>
                <w:sz w:val="18"/>
                <w:szCs w:val="18"/>
                <w:lang w:val="en-GB"/>
              </w:rPr>
            </w:pPr>
            <w:r w:rsidRPr="0077204A">
              <w:rPr>
                <w:rFonts w:asciiTheme="minorHAnsi" w:eastAsia="Arial" w:hAnsiTheme="minorHAnsi" w:cs="Arial"/>
                <w:b/>
                <w:sz w:val="18"/>
                <w:szCs w:val="18"/>
                <w:lang w:val="en-GB"/>
              </w:rPr>
              <w:t>Auxiliary switch contact position</w:t>
            </w:r>
            <w:r w:rsidRPr="0077204A">
              <w:rPr>
                <w:rFonts w:asciiTheme="minorHAnsi" w:eastAsia="Arial" w:hAnsiTheme="minorHAnsi" w:cs="Arial"/>
                <w:bCs/>
                <w:sz w:val="18"/>
                <w:szCs w:val="18"/>
                <w:lang w:val="en-GB"/>
              </w:rPr>
              <w:t xml:space="preserve"> </w:t>
            </w:r>
          </w:p>
          <w:p w14:paraId="791F6F98" w14:textId="77777777" w:rsidR="000D57E9" w:rsidRPr="0077204A" w:rsidRDefault="000D57E9" w:rsidP="00377FF0">
            <w:pPr>
              <w:spacing w:line="360" w:lineRule="auto"/>
              <w:ind w:left="108"/>
              <w:jc w:val="center"/>
              <w:textAlignment w:val="baseline"/>
              <w:rPr>
                <w:rFonts w:asciiTheme="minorHAnsi" w:eastAsia="Arial" w:hAnsiTheme="minorHAnsi" w:cs="Arial"/>
                <w:bCs/>
                <w:sz w:val="18"/>
                <w:szCs w:val="18"/>
                <w:lang w:val="en-GB"/>
              </w:rPr>
            </w:pPr>
            <w:r w:rsidRPr="0077204A">
              <w:rPr>
                <w:rFonts w:eastAsia="Arial" w:cs="Arial"/>
                <w:bCs/>
                <w:noProof/>
                <w:color w:val="4472C4"/>
                <w:sz w:val="16"/>
                <w:szCs w:val="16"/>
                <w:lang w:eastAsia="ja-JP"/>
                <w14:textFill>
                  <w14:solidFill>
                    <w14:srgbClr w14:val="4472C4">
                      <w14:lumMod w14:val="75000"/>
                    </w14:srgbClr>
                  </w14:solidFill>
                </w14:textFill>
              </w:rPr>
              <mc:AlternateContent>
                <mc:Choice Requires="wps">
                  <w:drawing>
                    <wp:anchor distT="0" distB="0" distL="114300" distR="114300" simplePos="0" relativeHeight="251663360" behindDoc="0" locked="0" layoutInCell="1" allowOverlap="1" wp14:anchorId="78BC4433" wp14:editId="6991525C">
                      <wp:simplePos x="0" y="0"/>
                      <wp:positionH relativeFrom="rightMargin">
                        <wp:posOffset>-21102</wp:posOffset>
                      </wp:positionH>
                      <wp:positionV relativeFrom="paragraph">
                        <wp:posOffset>214679</wp:posOffset>
                      </wp:positionV>
                      <wp:extent cx="0" cy="1412044"/>
                      <wp:effectExtent l="0" t="0" r="38100" b="36195"/>
                      <wp:wrapNone/>
                      <wp:docPr id="1072761152" name="Straight Connector 1072761152"/>
                      <wp:cNvGraphicFramePr/>
                      <a:graphic xmlns:a="http://schemas.openxmlformats.org/drawingml/2006/main">
                        <a:graphicData uri="http://schemas.microsoft.com/office/word/2010/wordprocessingShape">
                          <wps:wsp>
                            <wps:cNvCnPr/>
                            <wps:spPr>
                              <a:xfrm flipH="1">
                                <a:off x="0" y="0"/>
                                <a:ext cx="0" cy="1412044"/>
                              </a:xfrm>
                              <a:prstGeom prst="line">
                                <a:avLst/>
                              </a:prstGeom>
                              <a:noFill/>
                              <a:ln w="25400" cap="flat" cmpd="sng" algn="ctr">
                                <a:solidFill>
                                  <a:srgbClr val="0070C0"/>
                                </a:solidFill>
                                <a:prstDash val="dashDot"/>
                              </a:ln>
                              <a:effectLst/>
                            </wps:spPr>
                            <wps:bodyPr/>
                          </wps:wsp>
                        </a:graphicData>
                      </a:graphic>
                      <wp14:sizeRelH relativeFrom="margin">
                        <wp14:pctWidth>0</wp14:pctWidth>
                      </wp14:sizeRelH>
                      <wp14:sizeRelV relativeFrom="margin">
                        <wp14:pctHeight>0</wp14:pctHeight>
                      </wp14:sizeRelV>
                    </wp:anchor>
                  </w:drawing>
                </mc:Choice>
                <mc:Fallback>
                  <w:pict>
                    <v:line w14:anchorId="532E798C" id="Straight Connector 1072761152" o:spid="_x0000_s1026" style="position:absolute;flip:x;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from="-1.65pt,16.9pt" to="-1.65pt,1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" strokecolor="#0070c0" strokeweight="2pt">
                      <v:stroke dashstyle="dashDot"/>
                      <w10:wrap anchorx="margin"/>
                    </v:line>
                  </w:pict>
                </mc:Fallback>
              </mc:AlternateContent>
            </w:r>
            <w:r w:rsidRPr="0077204A">
              <w:rPr>
                <w:rFonts w:eastAsia="Arial" w:cs="Arial"/>
                <w:b/>
                <w:noProof/>
                <w:sz w:val="18"/>
                <w:szCs w:val="18"/>
              </w:rPr>
              <mc:AlternateContent>
                <mc:Choice Requires="wps">
                  <w:drawing>
                    <wp:anchor distT="0" distB="0" distL="114300" distR="114300" simplePos="0" relativeHeight="251659264" behindDoc="0" locked="0" layoutInCell="1" allowOverlap="1" wp14:anchorId="07117AC0" wp14:editId="449EDDBC">
                      <wp:simplePos x="0" y="0"/>
                      <wp:positionH relativeFrom="column">
                        <wp:posOffset>543951</wp:posOffset>
                      </wp:positionH>
                      <wp:positionV relativeFrom="paragraph">
                        <wp:posOffset>205887</wp:posOffset>
                      </wp:positionV>
                      <wp:extent cx="8792" cy="1425770"/>
                      <wp:effectExtent l="0" t="0" r="29845" b="22225"/>
                      <wp:wrapNone/>
                      <wp:docPr id="1072761153" name="Straight Connector 1072761153"/>
                      <wp:cNvGraphicFramePr/>
                      <a:graphic xmlns:a="http://schemas.openxmlformats.org/drawingml/2006/main">
                        <a:graphicData uri="http://schemas.microsoft.com/office/word/2010/wordprocessingShape">
                          <wps:wsp>
                            <wps:cNvCnPr/>
                            <wps:spPr>
                              <a:xfrm flipH="1">
                                <a:off x="0" y="0"/>
                                <a:ext cx="8792" cy="1425770"/>
                              </a:xfrm>
                              <a:prstGeom prst="line">
                                <a:avLst/>
                              </a:prstGeom>
                              <a:noFill/>
                              <a:ln w="25400" cap="flat" cmpd="sng" algn="ctr">
                                <a:solidFill>
                                  <a:srgbClr val="0070C0"/>
                                </a:solidFill>
                                <a:prstDash val="dashDot"/>
                              </a:ln>
                              <a:effectLst/>
                            </wps:spPr>
                            <wps:bodyPr/>
                          </wps:wsp>
                        </a:graphicData>
                      </a:graphic>
                      <wp14:sizeRelH relativeFrom="margin">
                        <wp14:pctWidth>0</wp14:pctWidth>
                      </wp14:sizeRelH>
                      <wp14:sizeRelV relativeFrom="margin">
                        <wp14:pctHeight>0</wp14:pctHeight>
                      </wp14:sizeRelV>
                    </wp:anchor>
                  </w:drawing>
                </mc:Choice>
                <mc:Fallback>
                  <w:pict>
                    <v:line w14:anchorId="442928C2" id="Straight Connector 107276115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5pt,16.2pt" to="43.5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" strokecolor="#0070c0" strokeweight="2pt">
                      <v:stroke dashstyle="dashDot"/>
                    </v:line>
                  </w:pict>
                </mc:Fallback>
              </mc:AlternateContent>
            </w:r>
            <w:r w:rsidRPr="0077204A">
              <w:rPr>
                <w:rFonts w:eastAsia="Arial" w:cs="Arial"/>
                <w:bCs/>
                <w:noProof/>
                <w:sz w:val="16"/>
                <w:szCs w:val="16"/>
              </w:rPr>
              <mc:AlternateContent>
                <mc:Choice Requires="wps">
                  <w:drawing>
                    <wp:anchor distT="0" distB="0" distL="114300" distR="114300" simplePos="0" relativeHeight="251660288" behindDoc="0" locked="0" layoutInCell="1" allowOverlap="1" wp14:anchorId="1DAD41CD" wp14:editId="1AC21A69">
                      <wp:simplePos x="0" y="0"/>
                      <wp:positionH relativeFrom="column">
                        <wp:posOffset>7083</wp:posOffset>
                      </wp:positionH>
                      <wp:positionV relativeFrom="paragraph">
                        <wp:posOffset>188301</wp:posOffset>
                      </wp:positionV>
                      <wp:extent cx="0" cy="1403643"/>
                      <wp:effectExtent l="0" t="0" r="38100" b="25400"/>
                      <wp:wrapNone/>
                      <wp:docPr id="1179855286" name="Straight Connector 1179855286"/>
                      <wp:cNvGraphicFramePr/>
                      <a:graphic xmlns:a="http://schemas.openxmlformats.org/drawingml/2006/main">
                        <a:graphicData uri="http://schemas.microsoft.com/office/word/2010/wordprocessingShape">
                          <wps:wsp>
                            <wps:cNvCnPr/>
                            <wps:spPr>
                              <a:xfrm>
                                <a:off x="0" y="0"/>
                                <a:ext cx="0" cy="1403643"/>
                              </a:xfrm>
                              <a:prstGeom prst="line">
                                <a:avLst/>
                              </a:prstGeom>
                              <a:noFill/>
                              <a:ln w="25400" cap="flat" cmpd="sng" algn="ctr">
                                <a:solidFill>
                                  <a:srgbClr val="0070C0"/>
                                </a:solidFill>
                                <a:prstDash val="dashDot"/>
                              </a:ln>
                              <a:effectLst/>
                            </wps:spPr>
                            <wps:bodyPr/>
                          </wps:wsp>
                        </a:graphicData>
                      </a:graphic>
                      <wp14:sizeRelH relativeFrom="margin">
                        <wp14:pctWidth>0</wp14:pctWidth>
                      </wp14:sizeRelH>
                      <wp14:sizeRelV relativeFrom="margin">
                        <wp14:pctHeight>0</wp14:pctHeight>
                      </wp14:sizeRelV>
                    </wp:anchor>
                  </w:drawing>
                </mc:Choice>
                <mc:Fallback>
                  <w:pict>
                    <v:line w14:anchorId="474FBDF1" id="Straight Connector 117985528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14.85pt" to=".55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" strokecolor="#0070c0" strokeweight="2pt">
                      <v:stroke dashstyle="dashDot"/>
                    </v:line>
                  </w:pict>
                </mc:Fallback>
              </mc:AlternateContent>
            </w:r>
            <w:r w:rsidRPr="0077204A">
              <w:rPr>
                <w:rFonts w:asciiTheme="minorHAnsi" w:eastAsia="Arial" w:hAnsiTheme="minorHAnsi" w:cs="Arial"/>
                <w:b/>
                <w:sz w:val="18"/>
                <w:szCs w:val="18"/>
                <w:lang w:val="en-GB"/>
              </w:rPr>
              <w:t>(I = Closed; O = Open)</w:t>
            </w:r>
          </w:p>
        </w:tc>
      </w:tr>
      <w:tr w:rsidR="000D57E9" w:rsidRPr="00377FF0" w14:paraId="6C52454D" w14:textId="77777777" w:rsidTr="0042550F">
        <w:trPr>
          <w:trHeight w:hRule="exact" w:val="397"/>
        </w:trPr>
        <w:tc>
          <w:tcPr>
            <w:tcW w:w="704" w:type="pct"/>
            <w:vAlign w:val="center"/>
          </w:tcPr>
          <w:p w14:paraId="62B83C0D" w14:textId="77777777" w:rsidR="000D57E9" w:rsidRPr="0077204A" w:rsidRDefault="000D57E9" w:rsidP="00377FF0">
            <w:pPr>
              <w:spacing w:line="360" w:lineRule="auto"/>
              <w:jc w:val="center"/>
              <w:textAlignment w:val="baseline"/>
              <w:rPr>
                <w:rFonts w:asciiTheme="minorHAnsi" w:eastAsia="Arial" w:hAnsiTheme="minorHAnsi" w:cs="Arial"/>
                <w:bCs/>
                <w:sz w:val="18"/>
                <w:szCs w:val="18"/>
              </w:rPr>
            </w:pPr>
            <w:proofErr w:type="spellStart"/>
            <w:r w:rsidRPr="0077204A">
              <w:rPr>
                <w:rFonts w:asciiTheme="minorHAnsi" w:eastAsia="Arial" w:hAnsiTheme="minorHAnsi" w:cs="Arial"/>
                <w:bCs/>
                <w:sz w:val="18"/>
                <w:szCs w:val="18"/>
              </w:rPr>
              <w:t>Type</w:t>
            </w:r>
            <w:proofErr w:type="spellEnd"/>
            <w:r w:rsidRPr="0077204A">
              <w:rPr>
                <w:rFonts w:asciiTheme="minorHAnsi" w:eastAsia="Arial" w:hAnsiTheme="minorHAnsi" w:cs="Arial"/>
                <w:bCs/>
                <w:sz w:val="18"/>
                <w:szCs w:val="18"/>
              </w:rPr>
              <w:t xml:space="preserve"> (</w:t>
            </w:r>
            <w:proofErr w:type="spellStart"/>
            <w:r w:rsidRPr="0077204A">
              <w:rPr>
                <w:rFonts w:asciiTheme="minorHAnsi" w:eastAsia="Arial" w:hAnsiTheme="minorHAnsi" w:cs="Arial"/>
                <w:bCs/>
                <w:sz w:val="18"/>
                <w:szCs w:val="18"/>
              </w:rPr>
              <w:t>iii</w:t>
            </w:r>
            <w:proofErr w:type="spellEnd"/>
            <w:r w:rsidRPr="0077204A">
              <w:rPr>
                <w:rFonts w:asciiTheme="minorHAnsi" w:eastAsia="Arial" w:hAnsiTheme="minorHAnsi" w:cs="Arial"/>
                <w:bCs/>
                <w:sz w:val="18"/>
                <w:szCs w:val="18"/>
              </w:rPr>
              <w:t>)</w:t>
            </w:r>
          </w:p>
        </w:tc>
        <w:tc>
          <w:tcPr>
            <w:tcW w:w="313" w:type="pct"/>
            <w:shd w:val="clear" w:color="auto" w:fill="CCFF99"/>
            <w:vAlign w:val="center"/>
          </w:tcPr>
          <w:p w14:paraId="50E4A812" w14:textId="77777777" w:rsidR="000D57E9" w:rsidRPr="0077204A" w:rsidRDefault="000D57E9" w:rsidP="00377FF0">
            <w:pPr>
              <w:ind w:left="108"/>
              <w:jc w:val="center"/>
              <w:textAlignment w:val="baseline"/>
              <w:rPr>
                <w:rFonts w:asciiTheme="minorHAnsi" w:eastAsia="Arial" w:hAnsiTheme="minorHAnsi" w:cs="Arial"/>
                <w:b/>
                <w:sz w:val="18"/>
                <w:szCs w:val="18"/>
              </w:rPr>
            </w:pPr>
            <w:r w:rsidRPr="0077204A">
              <w:rPr>
                <w:rFonts w:asciiTheme="minorHAnsi" w:eastAsia="Arial" w:hAnsiTheme="minorHAnsi" w:cs="Arial"/>
                <w:b/>
                <w:sz w:val="18"/>
                <w:szCs w:val="18"/>
              </w:rPr>
              <w:t>O</w:t>
            </w:r>
          </w:p>
        </w:tc>
        <w:tc>
          <w:tcPr>
            <w:tcW w:w="3983" w:type="pct"/>
            <w:gridSpan w:val="3"/>
            <w:shd w:val="clear" w:color="auto" w:fill="FF0000"/>
            <w:vAlign w:val="center"/>
          </w:tcPr>
          <w:p w14:paraId="6F10A336" w14:textId="77777777" w:rsidR="000D57E9" w:rsidRPr="0077204A" w:rsidRDefault="000D57E9" w:rsidP="00377FF0">
            <w:pPr>
              <w:ind w:left="108"/>
              <w:jc w:val="center"/>
              <w:textAlignment w:val="baseline"/>
              <w:rPr>
                <w:rFonts w:asciiTheme="minorHAnsi" w:eastAsia="Arial" w:hAnsiTheme="minorHAnsi" w:cs="Arial"/>
                <w:b/>
                <w:sz w:val="18"/>
                <w:szCs w:val="18"/>
              </w:rPr>
            </w:pPr>
            <w:r w:rsidRPr="0077204A">
              <w:rPr>
                <w:rFonts w:asciiTheme="minorHAnsi" w:eastAsia="Arial" w:hAnsiTheme="minorHAnsi" w:cs="Arial"/>
                <w:b/>
                <w:sz w:val="18"/>
                <w:szCs w:val="18"/>
              </w:rPr>
              <w:t>I</w:t>
            </w:r>
          </w:p>
        </w:tc>
      </w:tr>
      <w:tr w:rsidR="000D57E9" w:rsidRPr="00377FF0" w14:paraId="44F8B82C" w14:textId="77777777" w:rsidTr="0042550F">
        <w:trPr>
          <w:trHeight w:hRule="exact" w:val="397"/>
        </w:trPr>
        <w:tc>
          <w:tcPr>
            <w:tcW w:w="704" w:type="pct"/>
            <w:vAlign w:val="center"/>
          </w:tcPr>
          <w:p w14:paraId="2B399063" w14:textId="77777777" w:rsidR="000D57E9" w:rsidRPr="0077204A" w:rsidRDefault="000D57E9" w:rsidP="00377FF0">
            <w:pPr>
              <w:spacing w:line="360" w:lineRule="auto"/>
              <w:jc w:val="center"/>
              <w:textAlignment w:val="baseline"/>
              <w:rPr>
                <w:rFonts w:asciiTheme="minorHAnsi" w:eastAsia="Arial" w:hAnsiTheme="minorHAnsi" w:cs="Arial"/>
                <w:bCs/>
                <w:sz w:val="18"/>
                <w:szCs w:val="18"/>
              </w:rPr>
            </w:pPr>
            <w:proofErr w:type="spellStart"/>
            <w:r w:rsidRPr="0077204A">
              <w:rPr>
                <w:rFonts w:asciiTheme="minorHAnsi" w:eastAsia="Arial" w:hAnsiTheme="minorHAnsi" w:cs="Arial"/>
                <w:bCs/>
                <w:sz w:val="18"/>
                <w:szCs w:val="18"/>
              </w:rPr>
              <w:t>Type</w:t>
            </w:r>
            <w:proofErr w:type="spellEnd"/>
            <w:r w:rsidRPr="0077204A">
              <w:rPr>
                <w:rFonts w:asciiTheme="minorHAnsi" w:eastAsia="Arial" w:hAnsiTheme="minorHAnsi" w:cs="Arial"/>
                <w:bCs/>
                <w:sz w:val="18"/>
                <w:szCs w:val="18"/>
              </w:rPr>
              <w:t xml:space="preserve"> (</w:t>
            </w:r>
            <w:proofErr w:type="spellStart"/>
            <w:r w:rsidRPr="0077204A">
              <w:rPr>
                <w:rFonts w:asciiTheme="minorHAnsi" w:eastAsia="Arial" w:hAnsiTheme="minorHAnsi" w:cs="Arial"/>
                <w:bCs/>
                <w:sz w:val="18"/>
                <w:szCs w:val="18"/>
              </w:rPr>
              <w:t>iv</w:t>
            </w:r>
            <w:proofErr w:type="spellEnd"/>
            <w:r w:rsidRPr="0077204A">
              <w:rPr>
                <w:rFonts w:asciiTheme="minorHAnsi" w:eastAsia="Arial" w:hAnsiTheme="minorHAnsi" w:cs="Arial"/>
                <w:bCs/>
                <w:sz w:val="18"/>
                <w:szCs w:val="18"/>
              </w:rPr>
              <w:t>)</w:t>
            </w:r>
          </w:p>
        </w:tc>
        <w:tc>
          <w:tcPr>
            <w:tcW w:w="313" w:type="pct"/>
            <w:shd w:val="clear" w:color="auto" w:fill="FF3300"/>
            <w:vAlign w:val="center"/>
          </w:tcPr>
          <w:p w14:paraId="5A64F1B7" w14:textId="77777777" w:rsidR="000D57E9" w:rsidRPr="0077204A" w:rsidRDefault="000D57E9" w:rsidP="00377FF0">
            <w:pPr>
              <w:ind w:left="108"/>
              <w:jc w:val="center"/>
              <w:textAlignment w:val="baseline"/>
              <w:rPr>
                <w:rFonts w:asciiTheme="minorHAnsi" w:eastAsia="Arial" w:hAnsiTheme="minorHAnsi" w:cs="Arial"/>
                <w:b/>
                <w:sz w:val="18"/>
                <w:szCs w:val="18"/>
              </w:rPr>
            </w:pPr>
            <w:r w:rsidRPr="0077204A">
              <w:rPr>
                <w:rFonts w:asciiTheme="minorHAnsi" w:eastAsia="Arial" w:hAnsiTheme="minorHAnsi" w:cs="Arial"/>
                <w:b/>
                <w:sz w:val="18"/>
                <w:szCs w:val="18"/>
              </w:rPr>
              <w:t>I</w:t>
            </w:r>
          </w:p>
        </w:tc>
        <w:tc>
          <w:tcPr>
            <w:tcW w:w="3983" w:type="pct"/>
            <w:gridSpan w:val="3"/>
            <w:shd w:val="clear" w:color="auto" w:fill="CCFF99"/>
            <w:vAlign w:val="center"/>
          </w:tcPr>
          <w:p w14:paraId="6D99EBD2" w14:textId="77777777" w:rsidR="000D57E9" w:rsidRPr="0077204A" w:rsidRDefault="000D57E9" w:rsidP="00377FF0">
            <w:pPr>
              <w:jc w:val="center"/>
              <w:textAlignment w:val="baseline"/>
              <w:rPr>
                <w:rFonts w:asciiTheme="minorHAnsi" w:eastAsia="Arial" w:hAnsiTheme="minorHAnsi" w:cs="Arial"/>
                <w:b/>
                <w:sz w:val="18"/>
                <w:szCs w:val="18"/>
              </w:rPr>
            </w:pPr>
            <w:r w:rsidRPr="0077204A">
              <w:rPr>
                <w:rFonts w:eastAsia="Arial" w:cs="Arial"/>
                <w:bCs/>
                <w:noProof/>
                <w:sz w:val="16"/>
                <w:szCs w:val="16"/>
              </w:rPr>
              <mc:AlternateContent>
                <mc:Choice Requires="wps">
                  <w:drawing>
                    <wp:anchor distT="0" distB="0" distL="114300" distR="114300" simplePos="0" relativeHeight="251662336" behindDoc="0" locked="0" layoutInCell="1" allowOverlap="1" wp14:anchorId="237BE5D1" wp14:editId="632C5B31">
                      <wp:simplePos x="0" y="0"/>
                      <wp:positionH relativeFrom="column">
                        <wp:posOffset>3823970</wp:posOffset>
                      </wp:positionH>
                      <wp:positionV relativeFrom="paragraph">
                        <wp:posOffset>-254635</wp:posOffset>
                      </wp:positionV>
                      <wp:extent cx="0" cy="1407160"/>
                      <wp:effectExtent l="0" t="0" r="38100" b="21590"/>
                      <wp:wrapNone/>
                      <wp:docPr id="1072761154" name="Straight Connector 1072761154"/>
                      <wp:cNvGraphicFramePr/>
                      <a:graphic xmlns:a="http://schemas.openxmlformats.org/drawingml/2006/main">
                        <a:graphicData uri="http://schemas.microsoft.com/office/word/2010/wordprocessingShape">
                          <wps:wsp>
                            <wps:cNvCnPr/>
                            <wps:spPr>
                              <a:xfrm>
                                <a:off x="0" y="0"/>
                                <a:ext cx="0" cy="1407160"/>
                              </a:xfrm>
                              <a:prstGeom prst="line">
                                <a:avLst/>
                              </a:prstGeom>
                              <a:noFill/>
                              <a:ln w="25400" cap="flat" cmpd="sng" algn="ctr">
                                <a:solidFill>
                                  <a:srgbClr val="0070C0"/>
                                </a:solidFill>
                                <a:prstDash val="dashDot"/>
                              </a:ln>
                              <a:effectLst/>
                            </wps:spPr>
                            <wps:bodyPr/>
                          </wps:wsp>
                        </a:graphicData>
                      </a:graphic>
                      <wp14:sizeRelH relativeFrom="margin">
                        <wp14:pctWidth>0</wp14:pctWidth>
                      </wp14:sizeRelH>
                      <wp14:sizeRelV relativeFrom="margin">
                        <wp14:pctHeight>0</wp14:pctHeight>
                      </wp14:sizeRelV>
                    </wp:anchor>
                  </w:drawing>
                </mc:Choice>
                <mc:Fallback>
                  <w:pict>
                    <v:line w14:anchorId="20E21408" id="Straight Connector 107276115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1pt,-20.05pt" to="301.1pt,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" strokecolor="#0070c0" strokeweight="2pt">
                      <v:stroke dashstyle="dashDot"/>
                    </v:line>
                  </w:pict>
                </mc:Fallback>
              </mc:AlternateContent>
            </w:r>
            <w:r w:rsidRPr="0077204A">
              <w:rPr>
                <w:rFonts w:eastAsia="Arial" w:cs="Arial"/>
                <w:bCs/>
                <w:noProof/>
                <w:sz w:val="16"/>
                <w:szCs w:val="16"/>
              </w:rPr>
              <mc:AlternateContent>
                <mc:Choice Requires="wps">
                  <w:drawing>
                    <wp:anchor distT="0" distB="0" distL="114300" distR="114300" simplePos="0" relativeHeight="251661312" behindDoc="0" locked="0" layoutInCell="1" allowOverlap="1" wp14:anchorId="37B33F97" wp14:editId="729B670F">
                      <wp:simplePos x="0" y="0"/>
                      <wp:positionH relativeFrom="column">
                        <wp:posOffset>3429000</wp:posOffset>
                      </wp:positionH>
                      <wp:positionV relativeFrom="paragraph">
                        <wp:posOffset>-254635</wp:posOffset>
                      </wp:positionV>
                      <wp:extent cx="8255" cy="1344295"/>
                      <wp:effectExtent l="0" t="0" r="29845" b="27305"/>
                      <wp:wrapNone/>
                      <wp:docPr id="1072761155" name="Straight Connector 1072761155"/>
                      <wp:cNvGraphicFramePr/>
                      <a:graphic xmlns:a="http://schemas.openxmlformats.org/drawingml/2006/main">
                        <a:graphicData uri="http://schemas.microsoft.com/office/word/2010/wordprocessingShape">
                          <wps:wsp>
                            <wps:cNvCnPr/>
                            <wps:spPr>
                              <a:xfrm>
                                <a:off x="0" y="0"/>
                                <a:ext cx="8255" cy="1344295"/>
                              </a:xfrm>
                              <a:prstGeom prst="line">
                                <a:avLst/>
                              </a:prstGeom>
                              <a:noFill/>
                              <a:ln w="25400" cap="flat" cmpd="sng" algn="ctr">
                                <a:solidFill>
                                  <a:srgbClr val="0070C0"/>
                                </a:solidFill>
                                <a:prstDash val="dashDot"/>
                              </a:ln>
                              <a:effectLst/>
                            </wps:spPr>
                            <wps:bodyPr/>
                          </wps:wsp>
                        </a:graphicData>
                      </a:graphic>
                      <wp14:sizeRelH relativeFrom="margin">
                        <wp14:pctWidth>0</wp14:pctWidth>
                      </wp14:sizeRelH>
                      <wp14:sizeRelV relativeFrom="margin">
                        <wp14:pctHeight>0</wp14:pctHeight>
                      </wp14:sizeRelV>
                    </wp:anchor>
                  </w:drawing>
                </mc:Choice>
                <mc:Fallback>
                  <w:pict>
                    <v:line w14:anchorId="45382626" id="Straight Connector 107276115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pt,-20.05pt" to="270.65pt,8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" strokecolor="#0070c0" strokeweight="2pt">
                      <v:stroke dashstyle="dashDot"/>
                    </v:line>
                  </w:pict>
                </mc:Fallback>
              </mc:AlternateContent>
            </w:r>
            <w:r w:rsidRPr="0077204A">
              <w:rPr>
                <w:rFonts w:asciiTheme="minorHAnsi" w:eastAsia="Arial" w:hAnsiTheme="minorHAnsi" w:cs="Arial"/>
                <w:b/>
                <w:sz w:val="18"/>
                <w:szCs w:val="18"/>
              </w:rPr>
              <w:t>O</w:t>
            </w:r>
          </w:p>
        </w:tc>
      </w:tr>
      <w:tr w:rsidR="000D57E9" w:rsidRPr="00377FF0" w14:paraId="3D9C9687" w14:textId="77777777" w:rsidTr="0042550F">
        <w:trPr>
          <w:trHeight w:hRule="exact" w:val="397"/>
        </w:trPr>
        <w:tc>
          <w:tcPr>
            <w:tcW w:w="704" w:type="pct"/>
            <w:vAlign w:val="center"/>
          </w:tcPr>
          <w:p w14:paraId="14BE4495" w14:textId="77777777" w:rsidR="000D57E9" w:rsidRPr="0077204A" w:rsidRDefault="000D57E9" w:rsidP="00377FF0">
            <w:pPr>
              <w:spacing w:line="360" w:lineRule="auto"/>
              <w:jc w:val="center"/>
              <w:textAlignment w:val="baseline"/>
              <w:rPr>
                <w:rFonts w:asciiTheme="minorHAnsi" w:eastAsia="Arial" w:hAnsiTheme="minorHAnsi" w:cs="Arial"/>
                <w:bCs/>
                <w:sz w:val="18"/>
                <w:szCs w:val="18"/>
              </w:rPr>
            </w:pPr>
            <w:proofErr w:type="spellStart"/>
            <w:r w:rsidRPr="0077204A">
              <w:rPr>
                <w:rFonts w:asciiTheme="minorHAnsi" w:eastAsia="Arial" w:hAnsiTheme="minorHAnsi" w:cs="Arial"/>
                <w:bCs/>
                <w:sz w:val="18"/>
                <w:szCs w:val="18"/>
              </w:rPr>
              <w:t>Type</w:t>
            </w:r>
            <w:proofErr w:type="spellEnd"/>
            <w:r w:rsidRPr="0077204A">
              <w:rPr>
                <w:rFonts w:asciiTheme="minorHAnsi" w:eastAsia="Arial" w:hAnsiTheme="minorHAnsi" w:cs="Arial"/>
                <w:bCs/>
                <w:sz w:val="18"/>
                <w:szCs w:val="18"/>
              </w:rPr>
              <w:t xml:space="preserve"> (v)</w:t>
            </w:r>
          </w:p>
        </w:tc>
        <w:tc>
          <w:tcPr>
            <w:tcW w:w="4042" w:type="pct"/>
            <w:gridSpan w:val="3"/>
            <w:shd w:val="clear" w:color="auto" w:fill="FF3300"/>
            <w:vAlign w:val="center"/>
          </w:tcPr>
          <w:p w14:paraId="6259BE60" w14:textId="77777777" w:rsidR="000D57E9" w:rsidRPr="0077204A" w:rsidRDefault="000D57E9" w:rsidP="00377FF0">
            <w:pPr>
              <w:jc w:val="center"/>
              <w:textAlignment w:val="baseline"/>
              <w:rPr>
                <w:rFonts w:asciiTheme="minorHAnsi" w:eastAsia="Arial" w:hAnsiTheme="minorHAnsi" w:cs="Arial"/>
                <w:b/>
                <w:sz w:val="18"/>
                <w:szCs w:val="18"/>
              </w:rPr>
            </w:pPr>
            <w:r w:rsidRPr="0077204A">
              <w:rPr>
                <w:rFonts w:asciiTheme="minorHAnsi" w:eastAsia="Arial" w:hAnsiTheme="minorHAnsi" w:cs="Arial"/>
                <w:b/>
                <w:sz w:val="18"/>
                <w:szCs w:val="18"/>
              </w:rPr>
              <w:t>I</w:t>
            </w:r>
          </w:p>
        </w:tc>
        <w:tc>
          <w:tcPr>
            <w:tcW w:w="254" w:type="pct"/>
            <w:shd w:val="clear" w:color="auto" w:fill="CCFF99"/>
            <w:vAlign w:val="center"/>
          </w:tcPr>
          <w:p w14:paraId="27E95632" w14:textId="77777777" w:rsidR="000D57E9" w:rsidRPr="00377FF0" w:rsidRDefault="000D57E9" w:rsidP="00377FF0">
            <w:pPr>
              <w:ind w:left="109"/>
              <w:jc w:val="center"/>
              <w:textAlignment w:val="baseline"/>
              <w:rPr>
                <w:rFonts w:ascii="Arial" w:eastAsia="Arial" w:hAnsi="Arial" w:cs="Arial"/>
                <w:b/>
                <w:sz w:val="18"/>
                <w:szCs w:val="18"/>
              </w:rPr>
            </w:pPr>
            <w:r w:rsidRPr="00377FF0">
              <w:rPr>
                <w:rFonts w:ascii="Arial" w:eastAsia="Arial" w:hAnsi="Arial" w:cs="Arial"/>
                <w:b/>
                <w:sz w:val="18"/>
                <w:szCs w:val="18"/>
              </w:rPr>
              <w:t>O</w:t>
            </w:r>
          </w:p>
        </w:tc>
      </w:tr>
      <w:tr w:rsidR="000D57E9" w:rsidRPr="00377FF0" w14:paraId="748B1018" w14:textId="77777777" w:rsidTr="0042550F">
        <w:trPr>
          <w:trHeight w:hRule="exact" w:val="397"/>
        </w:trPr>
        <w:tc>
          <w:tcPr>
            <w:tcW w:w="704" w:type="pct"/>
            <w:vAlign w:val="center"/>
          </w:tcPr>
          <w:p w14:paraId="3B479521" w14:textId="77777777" w:rsidR="000D57E9" w:rsidRPr="0077204A" w:rsidRDefault="000D57E9" w:rsidP="00377FF0">
            <w:pPr>
              <w:spacing w:line="360" w:lineRule="auto"/>
              <w:jc w:val="center"/>
              <w:textAlignment w:val="baseline"/>
              <w:rPr>
                <w:rFonts w:asciiTheme="minorHAnsi" w:eastAsia="Arial" w:hAnsiTheme="minorHAnsi" w:cs="Arial"/>
                <w:bCs/>
                <w:sz w:val="18"/>
                <w:szCs w:val="18"/>
              </w:rPr>
            </w:pPr>
            <w:proofErr w:type="spellStart"/>
            <w:r w:rsidRPr="0077204A">
              <w:rPr>
                <w:rFonts w:asciiTheme="minorHAnsi" w:eastAsia="Arial" w:hAnsiTheme="minorHAnsi" w:cs="Arial"/>
                <w:bCs/>
                <w:sz w:val="18"/>
                <w:szCs w:val="18"/>
              </w:rPr>
              <w:t>Type</w:t>
            </w:r>
            <w:proofErr w:type="spellEnd"/>
            <w:r w:rsidRPr="0077204A">
              <w:rPr>
                <w:rFonts w:asciiTheme="minorHAnsi" w:eastAsia="Arial" w:hAnsiTheme="minorHAnsi" w:cs="Arial"/>
                <w:bCs/>
                <w:sz w:val="18"/>
                <w:szCs w:val="18"/>
              </w:rPr>
              <w:t xml:space="preserve"> (vi)</w:t>
            </w:r>
          </w:p>
        </w:tc>
        <w:tc>
          <w:tcPr>
            <w:tcW w:w="4042" w:type="pct"/>
            <w:gridSpan w:val="3"/>
            <w:shd w:val="clear" w:color="auto" w:fill="CCFF99"/>
            <w:vAlign w:val="center"/>
          </w:tcPr>
          <w:p w14:paraId="4430F5E5" w14:textId="77777777" w:rsidR="000D57E9" w:rsidRPr="0077204A" w:rsidRDefault="000D57E9" w:rsidP="00377FF0">
            <w:pPr>
              <w:ind w:left="108"/>
              <w:jc w:val="center"/>
              <w:textAlignment w:val="baseline"/>
              <w:rPr>
                <w:rFonts w:asciiTheme="minorHAnsi" w:eastAsia="Arial" w:hAnsiTheme="minorHAnsi" w:cs="Arial"/>
                <w:b/>
                <w:sz w:val="18"/>
                <w:szCs w:val="18"/>
              </w:rPr>
            </w:pPr>
            <w:r w:rsidRPr="0077204A">
              <w:rPr>
                <w:rFonts w:asciiTheme="minorHAnsi" w:eastAsia="Arial" w:hAnsiTheme="minorHAnsi" w:cs="Arial"/>
                <w:b/>
                <w:sz w:val="18"/>
                <w:szCs w:val="18"/>
              </w:rPr>
              <w:t>O</w:t>
            </w:r>
          </w:p>
        </w:tc>
        <w:tc>
          <w:tcPr>
            <w:tcW w:w="254" w:type="pct"/>
            <w:shd w:val="clear" w:color="auto" w:fill="FF3300"/>
            <w:vAlign w:val="center"/>
          </w:tcPr>
          <w:p w14:paraId="2556230A" w14:textId="77777777" w:rsidR="000D57E9" w:rsidRPr="00377FF0" w:rsidRDefault="000D57E9" w:rsidP="00377FF0">
            <w:pPr>
              <w:ind w:left="109"/>
              <w:jc w:val="center"/>
              <w:textAlignment w:val="baseline"/>
              <w:rPr>
                <w:rFonts w:ascii="Arial" w:eastAsia="Arial" w:hAnsi="Arial" w:cs="Arial"/>
                <w:b/>
                <w:sz w:val="18"/>
                <w:szCs w:val="18"/>
              </w:rPr>
            </w:pPr>
            <w:r w:rsidRPr="00377FF0">
              <w:rPr>
                <w:rFonts w:ascii="Arial" w:eastAsia="Arial" w:hAnsi="Arial" w:cs="Arial"/>
                <w:b/>
                <w:sz w:val="18"/>
                <w:szCs w:val="18"/>
              </w:rPr>
              <w:t>I</w:t>
            </w:r>
          </w:p>
        </w:tc>
      </w:tr>
      <w:tr w:rsidR="000D57E9" w:rsidRPr="00377FF0" w14:paraId="2A3FA588" w14:textId="77777777" w:rsidTr="0042550F">
        <w:trPr>
          <w:trHeight w:hRule="exact" w:val="397"/>
        </w:trPr>
        <w:tc>
          <w:tcPr>
            <w:tcW w:w="704" w:type="pct"/>
            <w:vAlign w:val="center"/>
          </w:tcPr>
          <w:p w14:paraId="15F56447" w14:textId="77777777" w:rsidR="000D57E9" w:rsidRPr="0077204A" w:rsidRDefault="000D57E9" w:rsidP="00377FF0">
            <w:pPr>
              <w:spacing w:line="360" w:lineRule="auto"/>
              <w:jc w:val="center"/>
              <w:textAlignment w:val="baseline"/>
              <w:rPr>
                <w:rFonts w:asciiTheme="minorHAnsi" w:eastAsia="Arial" w:hAnsiTheme="minorHAnsi" w:cs="Arial"/>
                <w:bCs/>
                <w:sz w:val="18"/>
                <w:szCs w:val="18"/>
              </w:rPr>
            </w:pPr>
            <w:proofErr w:type="spellStart"/>
            <w:r w:rsidRPr="0077204A">
              <w:rPr>
                <w:rFonts w:asciiTheme="minorHAnsi" w:eastAsia="Arial" w:hAnsiTheme="minorHAnsi" w:cs="Arial"/>
                <w:bCs/>
                <w:sz w:val="18"/>
                <w:szCs w:val="18"/>
              </w:rPr>
              <w:t>Type</w:t>
            </w:r>
            <w:proofErr w:type="spellEnd"/>
            <w:r w:rsidRPr="0077204A">
              <w:rPr>
                <w:rFonts w:asciiTheme="minorHAnsi" w:eastAsia="Arial" w:hAnsiTheme="minorHAnsi" w:cs="Arial"/>
                <w:bCs/>
                <w:sz w:val="18"/>
                <w:szCs w:val="18"/>
              </w:rPr>
              <w:t xml:space="preserve"> (</w:t>
            </w:r>
            <w:proofErr w:type="spellStart"/>
            <w:r w:rsidRPr="0077204A">
              <w:rPr>
                <w:rFonts w:asciiTheme="minorHAnsi" w:eastAsia="Arial" w:hAnsiTheme="minorHAnsi" w:cs="Arial"/>
                <w:bCs/>
                <w:sz w:val="18"/>
                <w:szCs w:val="18"/>
              </w:rPr>
              <w:t>vii</w:t>
            </w:r>
            <w:proofErr w:type="spellEnd"/>
            <w:r w:rsidRPr="0077204A">
              <w:rPr>
                <w:rFonts w:asciiTheme="minorHAnsi" w:eastAsia="Arial" w:hAnsiTheme="minorHAnsi" w:cs="Arial"/>
                <w:bCs/>
                <w:sz w:val="18"/>
                <w:szCs w:val="18"/>
              </w:rPr>
              <w:t>)</w:t>
            </w:r>
          </w:p>
        </w:tc>
        <w:tc>
          <w:tcPr>
            <w:tcW w:w="3449" w:type="pct"/>
            <w:gridSpan w:val="2"/>
            <w:shd w:val="clear" w:color="auto" w:fill="CCFF99"/>
            <w:vAlign w:val="center"/>
          </w:tcPr>
          <w:p w14:paraId="0214BF81" w14:textId="77777777" w:rsidR="000D57E9" w:rsidRPr="0077204A" w:rsidRDefault="000D57E9" w:rsidP="00377FF0">
            <w:pPr>
              <w:ind w:left="109"/>
              <w:jc w:val="center"/>
              <w:textAlignment w:val="baseline"/>
              <w:rPr>
                <w:rFonts w:asciiTheme="minorHAnsi" w:eastAsia="Arial" w:hAnsiTheme="minorHAnsi" w:cs="Arial"/>
                <w:b/>
                <w:sz w:val="18"/>
                <w:szCs w:val="18"/>
              </w:rPr>
            </w:pPr>
            <w:r w:rsidRPr="0077204A">
              <w:rPr>
                <w:rFonts w:asciiTheme="minorHAnsi" w:eastAsia="Arial" w:hAnsiTheme="minorHAnsi" w:cs="Arial"/>
                <w:b/>
                <w:sz w:val="18"/>
                <w:szCs w:val="18"/>
              </w:rPr>
              <w:t>O</w:t>
            </w:r>
          </w:p>
        </w:tc>
        <w:tc>
          <w:tcPr>
            <w:tcW w:w="847" w:type="pct"/>
            <w:gridSpan w:val="2"/>
            <w:shd w:val="clear" w:color="auto" w:fill="FF3300"/>
          </w:tcPr>
          <w:p w14:paraId="710364D1" w14:textId="77777777" w:rsidR="000D57E9" w:rsidRPr="00377FF0" w:rsidRDefault="000D57E9" w:rsidP="00377FF0">
            <w:pPr>
              <w:jc w:val="center"/>
              <w:textAlignment w:val="baseline"/>
              <w:rPr>
                <w:rFonts w:ascii="Arial" w:eastAsia="Arial" w:hAnsi="Arial" w:cs="Arial"/>
                <w:b/>
                <w:sz w:val="18"/>
                <w:szCs w:val="18"/>
              </w:rPr>
            </w:pPr>
            <w:r w:rsidRPr="00377FF0">
              <w:rPr>
                <w:rFonts w:ascii="Arial" w:eastAsia="Arial" w:hAnsi="Arial" w:cs="Arial"/>
                <w:b/>
                <w:sz w:val="18"/>
                <w:szCs w:val="18"/>
              </w:rPr>
              <w:t>I</w:t>
            </w:r>
          </w:p>
        </w:tc>
      </w:tr>
    </w:tbl>
    <w:p w14:paraId="66BE29B2" w14:textId="77777777" w:rsidR="000D57E9" w:rsidRPr="00377FF0" w:rsidRDefault="000D57E9" w:rsidP="00377FF0">
      <w:pPr>
        <w:spacing w:after="0" w:line="360" w:lineRule="auto"/>
        <w:ind w:firstLine="720"/>
        <w:textAlignment w:val="baseline"/>
        <w:rPr>
          <w:rFonts w:ascii="Arial" w:eastAsia="Arial" w:hAnsi="Arial" w:cs="Arial"/>
          <w:b/>
          <w:sz w:val="16"/>
          <w:szCs w:val="16"/>
          <w:lang w:eastAsia="es-ES"/>
        </w:rPr>
      </w:pPr>
      <w:r w:rsidRPr="00377FF0">
        <w:rPr>
          <w:rFonts w:ascii="Arial" w:eastAsia="Arial" w:hAnsi="Arial" w:cs="Arial"/>
          <w:b/>
          <w:noProof/>
          <w:sz w:val="16"/>
          <w:szCs w:val="16"/>
          <w:lang w:eastAsia="es-ES"/>
        </w:rPr>
        <mc:AlternateContent>
          <mc:Choice Requires="wps">
            <w:drawing>
              <wp:anchor distT="0" distB="0" distL="114300" distR="114300" simplePos="0" relativeHeight="251669504" behindDoc="0" locked="0" layoutInCell="1" allowOverlap="1" wp14:anchorId="4ECD972B" wp14:editId="402D3C0A">
                <wp:simplePos x="0" y="0"/>
                <wp:positionH relativeFrom="column">
                  <wp:posOffset>5450938</wp:posOffset>
                </wp:positionH>
                <wp:positionV relativeFrom="paragraph">
                  <wp:posOffset>137160</wp:posOffset>
                </wp:positionV>
                <wp:extent cx="257175" cy="228600"/>
                <wp:effectExtent l="0" t="0" r="28575" b="19050"/>
                <wp:wrapNone/>
                <wp:docPr id="1072761160" name="Text Box 1072761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8600"/>
                        </a:xfrm>
                        <a:prstGeom prst="rect">
                          <a:avLst/>
                        </a:prstGeom>
                        <a:solidFill>
                          <a:srgbClr val="FFFFFF"/>
                        </a:solidFill>
                        <a:ln w="19050">
                          <a:solidFill>
                            <a:srgbClr val="0070C0"/>
                          </a:solidFill>
                          <a:miter lim="800000"/>
                          <a:headEnd/>
                          <a:tailEnd/>
                        </a:ln>
                      </wps:spPr>
                      <wps:txbx>
                        <w:txbxContent>
                          <w:p w14:paraId="0C0F03EE"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5</w:t>
                            </w:r>
                          </w:p>
                        </w:txbxContent>
                      </wps:txbx>
                      <wps:bodyPr rot="0" vert="horz" wrap="square" lIns="91440" tIns="45720" rIns="91440" bIns="45720" anchor="t" anchorCtr="0">
                        <a:noAutofit/>
                      </wps:bodyPr>
                    </wps:wsp>
                  </a:graphicData>
                </a:graphic>
              </wp:anchor>
            </w:drawing>
          </mc:Choice>
          <mc:Fallback>
            <w:pict>
              <v:shapetype w14:anchorId="4ECD972B" id="_x0000_t202" coordsize="21600,21600" o:spt="202" path="m,l,21600r21600,l21600,xe">
                <v:stroke joinstyle="miter"/>
                <v:path gradientshapeok="t" o:connecttype="rect"/>
              </v:shapetype>
              <v:shape id="Text Box 1072761160" o:spid="_x0000_s1026" type="#_x0000_t202" style="position:absolute;left:0;text-align:left;margin-left:429.2pt;margin-top:10.8pt;width:20.25pt;height:1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" strokecolor="#0070c0" strokeweight="1.5pt">
                <v:textbox>
                  <w:txbxContent>
                    <w:p w14:paraId="0C0F03EE"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5</w:t>
                      </w:r>
                    </w:p>
                  </w:txbxContent>
                </v:textbox>
              </v:shape>
            </w:pict>
          </mc:Fallback>
        </mc:AlternateContent>
      </w:r>
      <w:r w:rsidRPr="00377FF0">
        <w:rPr>
          <w:rFonts w:ascii="Arial" w:eastAsia="Arial" w:hAnsi="Arial" w:cs="Arial"/>
          <w:b/>
          <w:noProof/>
          <w:sz w:val="16"/>
          <w:szCs w:val="16"/>
          <w:lang w:eastAsia="es-ES"/>
        </w:rPr>
        <mc:AlternateContent>
          <mc:Choice Requires="wps">
            <w:drawing>
              <wp:anchor distT="0" distB="0" distL="114300" distR="114300" simplePos="0" relativeHeight="251664384" behindDoc="0" locked="0" layoutInCell="1" allowOverlap="1" wp14:anchorId="2265294C" wp14:editId="1DEDFE09">
                <wp:simplePos x="0" y="0"/>
                <wp:positionH relativeFrom="column">
                  <wp:posOffset>906780</wp:posOffset>
                </wp:positionH>
                <wp:positionV relativeFrom="paragraph">
                  <wp:posOffset>146050</wp:posOffset>
                </wp:positionV>
                <wp:extent cx="257175" cy="228600"/>
                <wp:effectExtent l="0" t="0" r="28575" b="19050"/>
                <wp:wrapNone/>
                <wp:docPr id="1072761157" name="Text Box 1072761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28600"/>
                        </a:xfrm>
                        <a:prstGeom prst="rect">
                          <a:avLst/>
                        </a:prstGeom>
                        <a:solidFill>
                          <a:srgbClr val="FFFFFF"/>
                        </a:solidFill>
                        <a:ln w="19050">
                          <a:solidFill>
                            <a:srgbClr val="0070C0"/>
                          </a:solidFill>
                          <a:miter lim="800000"/>
                          <a:headEnd/>
                          <a:tailEnd/>
                        </a:ln>
                      </wps:spPr>
                      <wps:txbx>
                        <w:txbxContent>
                          <w:p w14:paraId="75B8D407"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1</w:t>
                            </w:r>
                          </w:p>
                        </w:txbxContent>
                      </wps:txbx>
                      <wps:bodyPr rot="0" vert="horz" wrap="square" lIns="91440" tIns="45720" rIns="91440" bIns="45720" anchor="t" anchorCtr="0">
                        <a:noAutofit/>
                      </wps:bodyPr>
                    </wps:wsp>
                  </a:graphicData>
                </a:graphic>
              </wp:anchor>
            </w:drawing>
          </mc:Choice>
          <mc:Fallback>
            <w:pict>
              <v:shape w14:anchorId="2265294C" id="Text Box 1072761157" o:spid="_x0000_s1027" type="#_x0000_t202" style="position:absolute;left:0;text-align:left;margin-left:71.4pt;margin-top:11.5pt;width:20.25pt;height:18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" strokecolor="#0070c0" strokeweight="1.5pt">
                <v:textbox>
                  <w:txbxContent>
                    <w:p w14:paraId="75B8D407"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1</w:t>
                      </w:r>
                    </w:p>
                  </w:txbxContent>
                </v:textbox>
              </v:shape>
            </w:pict>
          </mc:Fallback>
        </mc:AlternateContent>
      </w:r>
      <w:r w:rsidRPr="00377FF0">
        <w:rPr>
          <w:rFonts w:ascii="Arial" w:eastAsia="Arial" w:hAnsi="Arial" w:cs="Arial"/>
          <w:b/>
          <w:noProof/>
          <w:sz w:val="16"/>
          <w:szCs w:val="16"/>
          <w:lang w:eastAsia="es-ES"/>
        </w:rPr>
        <mc:AlternateContent>
          <mc:Choice Requires="wps">
            <w:drawing>
              <wp:anchor distT="0" distB="0" distL="114300" distR="114300" simplePos="0" relativeHeight="251665408" behindDoc="0" locked="0" layoutInCell="1" allowOverlap="1" wp14:anchorId="4E37664D" wp14:editId="3E5C794E">
                <wp:simplePos x="0" y="0"/>
                <wp:positionH relativeFrom="column">
                  <wp:posOffset>5053330</wp:posOffset>
                </wp:positionH>
                <wp:positionV relativeFrom="paragraph">
                  <wp:posOffset>148590</wp:posOffset>
                </wp:positionV>
                <wp:extent cx="257175" cy="234950"/>
                <wp:effectExtent l="0" t="0" r="28575" b="12700"/>
                <wp:wrapNone/>
                <wp:docPr id="1072761159" name="Text Box 1072761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4950"/>
                        </a:xfrm>
                        <a:prstGeom prst="rect">
                          <a:avLst/>
                        </a:prstGeom>
                        <a:solidFill>
                          <a:srgbClr val="FFFFFF"/>
                        </a:solidFill>
                        <a:ln w="19050">
                          <a:solidFill>
                            <a:srgbClr val="0070C0"/>
                          </a:solidFill>
                          <a:miter lim="800000"/>
                          <a:headEnd/>
                          <a:tailEnd/>
                        </a:ln>
                      </wps:spPr>
                      <wps:txbx>
                        <w:txbxContent>
                          <w:p w14:paraId="10052B4C"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4</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4E37664D" id="Text Box 1072761159" o:spid="_x0000_s1028" type="#_x0000_t202" style="position:absolute;left:0;text-align:left;margin-left:397.9pt;margin-top:11.7pt;width:20.25pt;height:1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" strokecolor="#0070c0" strokeweight="1.5pt">
                <v:textbox>
                  <w:txbxContent>
                    <w:p w14:paraId="10052B4C"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4</w:t>
                      </w:r>
                    </w:p>
                  </w:txbxContent>
                </v:textbox>
              </v:shape>
            </w:pict>
          </mc:Fallback>
        </mc:AlternateContent>
      </w:r>
      <w:r w:rsidRPr="00377FF0">
        <w:rPr>
          <w:rFonts w:ascii="Arial" w:eastAsia="Arial" w:hAnsi="Arial" w:cs="Arial"/>
          <w:b/>
          <w:noProof/>
          <w:sz w:val="16"/>
          <w:szCs w:val="16"/>
          <w:lang w:eastAsia="es-ES"/>
        </w:rPr>
        <mc:AlternateContent>
          <mc:Choice Requires="wps">
            <w:drawing>
              <wp:anchor distT="0" distB="0" distL="114300" distR="114300" simplePos="0" relativeHeight="251666432" behindDoc="0" locked="0" layoutInCell="1" allowOverlap="1" wp14:anchorId="7CA67D4C" wp14:editId="1A21D641">
                <wp:simplePos x="0" y="0"/>
                <wp:positionH relativeFrom="column">
                  <wp:posOffset>4681220</wp:posOffset>
                </wp:positionH>
                <wp:positionV relativeFrom="paragraph">
                  <wp:posOffset>141605</wp:posOffset>
                </wp:positionV>
                <wp:extent cx="257175" cy="231775"/>
                <wp:effectExtent l="0" t="0" r="28575" b="15875"/>
                <wp:wrapNone/>
                <wp:docPr id="1072761158" name="Text Box 1072761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1775"/>
                        </a:xfrm>
                        <a:prstGeom prst="rect">
                          <a:avLst/>
                        </a:prstGeom>
                        <a:solidFill>
                          <a:srgbClr val="FFFFFF"/>
                        </a:solidFill>
                        <a:ln w="19050">
                          <a:solidFill>
                            <a:srgbClr val="0070C0"/>
                          </a:solidFill>
                          <a:miter lim="800000"/>
                          <a:headEnd/>
                          <a:tailEnd/>
                        </a:ln>
                      </wps:spPr>
                      <wps:txbx>
                        <w:txbxContent>
                          <w:p w14:paraId="011F0F20"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3</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7CA67D4C" id="Text Box 1072761158" o:spid="_x0000_s1029" type="#_x0000_t202" style="position:absolute;left:0;text-align:left;margin-left:368.6pt;margin-top:11.15pt;width:20.25pt;height:18.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" strokecolor="#0070c0" strokeweight="1.5pt">
                <v:textbox>
                  <w:txbxContent>
                    <w:p w14:paraId="011F0F20"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3</w:t>
                      </w:r>
                    </w:p>
                  </w:txbxContent>
                </v:textbox>
              </v:shape>
            </w:pict>
          </mc:Fallback>
        </mc:AlternateContent>
      </w:r>
      <w:r w:rsidRPr="00377FF0">
        <w:rPr>
          <w:rFonts w:ascii="Arial" w:eastAsia="Arial" w:hAnsi="Arial" w:cs="Arial"/>
          <w:b/>
          <w:noProof/>
          <w:sz w:val="16"/>
          <w:szCs w:val="16"/>
          <w:lang w:eastAsia="es-ES"/>
        </w:rPr>
        <mc:AlternateContent>
          <mc:Choice Requires="wps">
            <w:drawing>
              <wp:anchor distT="0" distB="0" distL="114300" distR="114300" simplePos="0" relativeHeight="251667456" behindDoc="0" locked="0" layoutInCell="1" allowOverlap="1" wp14:anchorId="1F254904" wp14:editId="746EEA47">
                <wp:simplePos x="0" y="0"/>
                <wp:positionH relativeFrom="column">
                  <wp:posOffset>1419860</wp:posOffset>
                </wp:positionH>
                <wp:positionV relativeFrom="paragraph">
                  <wp:posOffset>148590</wp:posOffset>
                </wp:positionV>
                <wp:extent cx="320675" cy="231775"/>
                <wp:effectExtent l="0" t="0" r="22225" b="15875"/>
                <wp:wrapNone/>
                <wp:docPr id="1072761161" name="Text Box 1072761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231775"/>
                        </a:xfrm>
                        <a:prstGeom prst="rect">
                          <a:avLst/>
                        </a:prstGeom>
                        <a:solidFill>
                          <a:srgbClr val="FFFFFF"/>
                        </a:solidFill>
                        <a:ln w="19050">
                          <a:solidFill>
                            <a:srgbClr val="0070C0"/>
                          </a:solidFill>
                          <a:miter lim="800000"/>
                          <a:headEnd/>
                          <a:tailEnd/>
                        </a:ln>
                      </wps:spPr>
                      <wps:txbx>
                        <w:txbxContent>
                          <w:p w14:paraId="07405DB4"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254904" id="Text Box 1072761161" o:spid="_x0000_s1030" type="#_x0000_t202" style="position:absolute;left:0;text-align:left;margin-left:111.8pt;margin-top:11.7pt;width:25.25pt;height:1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" strokecolor="#0070c0" strokeweight="1.5pt">
                <v:textbox>
                  <w:txbxContent>
                    <w:p w14:paraId="07405DB4" w14:textId="77777777" w:rsidR="000D57E9" w:rsidRPr="00C73087" w:rsidRDefault="000D57E9" w:rsidP="00377FF0">
                      <w:pPr>
                        <w:jc w:val="center"/>
                        <w:rPr>
                          <w:rFonts w:cs="Arial"/>
                          <w:sz w:val="18"/>
                          <w:szCs w:val="18"/>
                          <w14:textOutline w14:w="9525" w14:cap="rnd" w14:cmpd="sng" w14:algn="ctr">
                            <w14:noFill/>
                            <w14:prstDash w14:val="solid"/>
                            <w14:bevel/>
                          </w14:textOutline>
                        </w:rPr>
                      </w:pPr>
                      <w:r w:rsidRPr="00C73087">
                        <w:rPr>
                          <w:rFonts w:cs="Arial"/>
                          <w:sz w:val="18"/>
                          <w:szCs w:val="18"/>
                          <w14:textOutline w14:w="9525" w14:cap="rnd" w14:cmpd="sng" w14:algn="ctr">
                            <w14:noFill/>
                            <w14:prstDash w14:val="solid"/>
                            <w14:bevel/>
                          </w14:textOutline>
                        </w:rPr>
                        <w:t>2</w:t>
                      </w:r>
                    </w:p>
                  </w:txbxContent>
                </v:textbox>
              </v:shape>
            </w:pict>
          </mc:Fallback>
        </mc:AlternateContent>
      </w:r>
      <w:r w:rsidRPr="00377FF0">
        <w:rPr>
          <w:rFonts w:ascii="Arial" w:eastAsia="Arial" w:hAnsi="Arial" w:cs="Arial"/>
          <w:b/>
          <w:noProof/>
          <w:sz w:val="16"/>
          <w:szCs w:val="16"/>
          <w:lang w:eastAsia="es-ES"/>
        </w:rPr>
        <mc:AlternateContent>
          <mc:Choice Requires="wps">
            <w:drawing>
              <wp:anchor distT="0" distB="0" distL="114300" distR="114300" simplePos="0" relativeHeight="251668480" behindDoc="0" locked="0" layoutInCell="1" allowOverlap="1" wp14:anchorId="5E1E9F1A" wp14:editId="57CA8548">
                <wp:simplePos x="0" y="0"/>
                <wp:positionH relativeFrom="column">
                  <wp:posOffset>1886703</wp:posOffset>
                </wp:positionH>
                <wp:positionV relativeFrom="paragraph">
                  <wp:posOffset>140773</wp:posOffset>
                </wp:positionV>
                <wp:extent cx="2678464" cy="259080"/>
                <wp:effectExtent l="0" t="0" r="26670" b="26670"/>
                <wp:wrapNone/>
                <wp:docPr id="1072761156" name="Text Box 1072761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8464" cy="259080"/>
                        </a:xfrm>
                        <a:prstGeom prst="rect">
                          <a:avLst/>
                        </a:prstGeom>
                        <a:solidFill>
                          <a:srgbClr val="FFFFFF"/>
                        </a:solidFill>
                        <a:ln w="19050">
                          <a:solidFill>
                            <a:srgbClr val="0070C0"/>
                          </a:solidFill>
                          <a:miter lim="800000"/>
                          <a:headEnd/>
                          <a:tailEnd/>
                        </a:ln>
                      </wps:spPr>
                      <wps:txbx>
                        <w:txbxContent>
                          <w:p w14:paraId="757B4571" w14:textId="77777777" w:rsidR="000D57E9" w:rsidRPr="00D71E3E" w:rsidRDefault="000D57E9" w:rsidP="00377FF0">
                            <w:pPr>
                              <w:rPr>
                                <w:rFonts w:cs="Arial"/>
                                <w:b/>
                                <w:bCs/>
                                <w:sz w:val="18"/>
                                <w:szCs w:val="18"/>
                                <w14:textOutline w14:w="9525" w14:cap="rnd" w14:cmpd="sng" w14:algn="ctr">
                                  <w14:noFill/>
                                  <w14:prstDash w14:val="solid"/>
                                  <w14:bevel/>
                                </w14:textOutline>
                              </w:rPr>
                            </w:pPr>
                            <w:r>
                              <w:rPr>
                                <w:rFonts w:cs="Arial"/>
                                <w:b/>
                                <w:bCs/>
                                <w:color w:val="00B050"/>
                                <w:sz w:val="18"/>
                                <w:szCs w:val="18"/>
                                <w14:textOutline w14:w="9525" w14:cap="rnd" w14:cmpd="sng" w14:algn="ctr">
                                  <w14:noFill/>
                                  <w14:prstDash w14:val="solid"/>
                                  <w14:bevel/>
                                </w14:textOutline>
                              </w:rPr>
                              <w:t xml:space="preserve"> </w:t>
                            </w:r>
                            <w:r w:rsidRPr="00DB2BFF">
                              <w:rPr>
                                <w:rFonts w:cs="Arial"/>
                                <w:b/>
                                <w:bCs/>
                                <w:color w:val="00B050"/>
                                <w:sz w:val="18"/>
                                <w:szCs w:val="18"/>
                                <w14:textOutline w14:w="9525" w14:cap="rnd" w14:cmpd="sng" w14:algn="ctr">
                                  <w14:noFill/>
                                  <w14:prstDash w14:val="solid"/>
                                  <w14:bevel/>
                                </w14:textOutline>
                              </w:rPr>
                              <w:t>Open</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C73087">
                              <w:rPr>
                                <w:rFonts w:cs="Arial"/>
                                <w:b/>
                                <w:bCs/>
                                <w:sz w:val="18"/>
                                <w:szCs w:val="18"/>
                                <w14:textOutline w14:w="9525" w14:cap="rnd" w14:cmpd="sng" w14:algn="ctr">
                                  <w14:noFill/>
                                  <w14:prstDash w14:val="solid"/>
                                  <w14:bevel/>
                                </w14:textOutline>
                              </w:rPr>
                              <w:t>Main contacts position</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D71E3E">
                              <w:rPr>
                                <w:rFonts w:cs="Arial"/>
                                <w:b/>
                                <w:bCs/>
                                <w:color w:val="FF0000"/>
                                <w:sz w:val="18"/>
                                <w:szCs w:val="18"/>
                                <w14:textOutline w14:w="9525" w14:cap="rnd" w14:cmpd="sng" w14:algn="ctr">
                                  <w14:noFill/>
                                  <w14:prstDash w14:val="solid"/>
                                  <w14:bevel/>
                                </w14:textOutline>
                              </w:rPr>
                              <w:t>Closed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1E9F1A" id="Text Box 1072761156" o:spid="_x0000_s1031" type="#_x0000_t202" style="position:absolute;left:0;text-align:left;margin-left:148.55pt;margin-top:11.1pt;width:210.9pt;height:2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" strokecolor="#0070c0" strokeweight="1.5pt">
                <v:textbox>
                  <w:txbxContent>
                    <w:p w14:paraId="757B4571" w14:textId="77777777" w:rsidR="000D57E9" w:rsidRPr="00D71E3E" w:rsidRDefault="000D57E9" w:rsidP="00377FF0">
                      <w:pPr>
                        <w:rPr>
                          <w:rFonts w:cs="Arial"/>
                          <w:b/>
                          <w:bCs/>
                          <w:sz w:val="18"/>
                          <w:szCs w:val="18"/>
                          <w14:textOutline w14:w="9525" w14:cap="rnd" w14:cmpd="sng" w14:algn="ctr">
                            <w14:noFill/>
                            <w14:prstDash w14:val="solid"/>
                            <w14:bevel/>
                          </w14:textOutline>
                        </w:rPr>
                      </w:pPr>
                      <w:r>
                        <w:rPr>
                          <w:rFonts w:cs="Arial"/>
                          <w:b/>
                          <w:bCs/>
                          <w:color w:val="00B050"/>
                          <w:sz w:val="18"/>
                          <w:szCs w:val="18"/>
                          <w14:textOutline w14:w="9525" w14:cap="rnd" w14:cmpd="sng" w14:algn="ctr">
                            <w14:noFill/>
                            <w14:prstDash w14:val="solid"/>
                            <w14:bevel/>
                          </w14:textOutline>
                        </w:rPr>
                        <w:t xml:space="preserve"> </w:t>
                      </w:r>
                      <w:r w:rsidRPr="00DB2BFF">
                        <w:rPr>
                          <w:rFonts w:cs="Arial"/>
                          <w:b/>
                          <w:bCs/>
                          <w:color w:val="00B050"/>
                          <w:sz w:val="18"/>
                          <w:szCs w:val="18"/>
                          <w14:textOutline w14:w="9525" w14:cap="rnd" w14:cmpd="sng" w14:algn="ctr">
                            <w14:noFill/>
                            <w14:prstDash w14:val="solid"/>
                            <w14:bevel/>
                          </w14:textOutline>
                        </w:rPr>
                        <w:t>Open</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C73087">
                        <w:rPr>
                          <w:rFonts w:cs="Arial"/>
                          <w:b/>
                          <w:bCs/>
                          <w:sz w:val="18"/>
                          <w:szCs w:val="18"/>
                          <w14:textOutline w14:w="9525" w14:cap="rnd" w14:cmpd="sng" w14:algn="ctr">
                            <w14:noFill/>
                            <w14:prstDash w14:val="solid"/>
                            <w14:bevel/>
                          </w14:textOutline>
                        </w:rPr>
                        <w:t>Main contacts position</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C73087">
                        <w:rPr>
                          <w:rFonts w:cs="Arial"/>
                          <w:sz w:val="18"/>
                          <w:szCs w:val="18"/>
                          <w14:textOutline w14:w="9525" w14:cap="rnd" w14:cmpd="sng" w14:algn="ctr">
                            <w14:noFill/>
                            <w14:prstDash w14:val="solid"/>
                            <w14:bevel/>
                          </w14:textOutline>
                        </w:rPr>
                        <w:t xml:space="preserve">→ </w:t>
                      </w:r>
                      <w:r>
                        <w:rPr>
                          <w:rFonts w:cs="Arial"/>
                          <w:sz w:val="18"/>
                          <w:szCs w:val="18"/>
                          <w14:textOutline w14:w="9525" w14:cap="rnd" w14:cmpd="sng" w14:algn="ctr">
                            <w14:noFill/>
                            <w14:prstDash w14:val="solid"/>
                            <w14:bevel/>
                          </w14:textOutline>
                        </w:rPr>
                        <w:t xml:space="preserve">   </w:t>
                      </w:r>
                      <w:r w:rsidRPr="00D71E3E">
                        <w:rPr>
                          <w:rFonts w:cs="Arial"/>
                          <w:b/>
                          <w:bCs/>
                          <w:color w:val="FF0000"/>
                          <w:sz w:val="18"/>
                          <w:szCs w:val="18"/>
                          <w14:textOutline w14:w="9525" w14:cap="rnd" w14:cmpd="sng" w14:algn="ctr">
                            <w14:noFill/>
                            <w14:prstDash w14:val="solid"/>
                            <w14:bevel/>
                          </w14:textOutline>
                        </w:rPr>
                        <w:t>Closed</w:t>
                      </w:r>
                    </w:p>
                  </w:txbxContent>
                </v:textbox>
              </v:shape>
            </w:pict>
          </mc:Fallback>
        </mc:AlternateContent>
      </w:r>
    </w:p>
    <w:p w14:paraId="285282F5" w14:textId="77777777" w:rsidR="000D57E9" w:rsidRPr="00377FF0" w:rsidRDefault="000D57E9" w:rsidP="00377FF0">
      <w:pPr>
        <w:spacing w:after="0" w:line="360" w:lineRule="auto"/>
        <w:ind w:firstLine="720"/>
        <w:textAlignment w:val="baseline"/>
        <w:rPr>
          <w:rFonts w:ascii="Arial" w:eastAsia="Arial" w:hAnsi="Arial" w:cs="Arial"/>
          <w:b/>
          <w:sz w:val="16"/>
          <w:szCs w:val="16"/>
          <w:lang w:eastAsia="es-ES"/>
        </w:rPr>
      </w:pPr>
    </w:p>
    <w:p w14:paraId="0076BD0F" w14:textId="77777777" w:rsidR="000D57E9" w:rsidRPr="00377FF0" w:rsidRDefault="000D57E9" w:rsidP="00377FF0">
      <w:pPr>
        <w:spacing w:after="0" w:line="240" w:lineRule="auto"/>
        <w:jc w:val="center"/>
        <w:textAlignment w:val="baseline"/>
        <w:rPr>
          <w:rFonts w:ascii="Arial" w:eastAsia="Arial" w:hAnsi="Arial" w:cs="Arial"/>
          <w:b/>
          <w:sz w:val="16"/>
          <w:szCs w:val="16"/>
          <w:lang w:eastAsia="es-ES"/>
        </w:rPr>
      </w:pPr>
    </w:p>
    <w:p w14:paraId="663FA9EF" w14:textId="77777777" w:rsidR="000D57E9" w:rsidRPr="00377FF0" w:rsidRDefault="000D57E9" w:rsidP="00741255">
      <w:pPr>
        <w:spacing w:after="0" w:line="240" w:lineRule="auto"/>
        <w:ind w:left="420"/>
        <w:jc w:val="both"/>
        <w:textAlignment w:val="baseline"/>
        <w:rPr>
          <w:rFonts w:ascii="Arial" w:eastAsia="Arial" w:hAnsi="Arial" w:cs="Arial"/>
          <w:bCs/>
          <w:sz w:val="18"/>
          <w:szCs w:val="18"/>
          <w:lang w:eastAsia="es-ES"/>
        </w:rPr>
      </w:pPr>
    </w:p>
    <w:p w14:paraId="33672C96" w14:textId="77777777" w:rsidR="000D57E9" w:rsidRPr="0077204A" w:rsidRDefault="000D57E9" w:rsidP="00741255">
      <w:pPr>
        <w:spacing w:after="0" w:line="240" w:lineRule="auto"/>
        <w:ind w:left="420"/>
        <w:jc w:val="both"/>
        <w:textAlignment w:val="baseline"/>
        <w:rPr>
          <w:rFonts w:eastAsia="Arial" w:cs="Arial"/>
          <w:bCs/>
          <w:sz w:val="18"/>
          <w:szCs w:val="18"/>
          <w:lang w:eastAsia="es-ES"/>
        </w:rPr>
      </w:pPr>
      <w:r w:rsidRPr="0077204A">
        <w:rPr>
          <w:rFonts w:eastAsia="Arial" w:cs="Arial"/>
          <w:bCs/>
          <w:sz w:val="18"/>
          <w:szCs w:val="18"/>
          <w:lang w:eastAsia="es-ES"/>
        </w:rPr>
        <w:t>Disconnector main contact positions:</w:t>
      </w:r>
      <w:r w:rsidRPr="0077204A">
        <w:rPr>
          <w:rFonts w:eastAsia="Arial" w:cs="Arial"/>
          <w:b/>
          <w:noProof/>
          <w:sz w:val="16"/>
          <w:szCs w:val="16"/>
          <w:lang w:eastAsia="ja-JP"/>
        </w:rPr>
        <w:t xml:space="preserve"> </w:t>
      </w:r>
    </w:p>
    <w:p w14:paraId="182657FA" w14:textId="77777777" w:rsidR="000D57E9" w:rsidRPr="0077204A" w:rsidRDefault="000D57E9" w:rsidP="002331B5">
      <w:pPr>
        <w:numPr>
          <w:ilvl w:val="0"/>
          <w:numId w:val="12"/>
        </w:numPr>
        <w:spacing w:after="0" w:line="240" w:lineRule="auto"/>
        <w:ind w:left="777" w:hanging="357"/>
        <w:contextualSpacing/>
        <w:jc w:val="both"/>
        <w:textAlignment w:val="baseline"/>
        <w:rPr>
          <w:rFonts w:eastAsia="Arial" w:cs="Arial"/>
          <w:bCs/>
          <w:sz w:val="18"/>
          <w:szCs w:val="18"/>
          <w:lang w:eastAsia="es-ES"/>
        </w:rPr>
      </w:pPr>
      <w:r w:rsidRPr="0077204A">
        <w:rPr>
          <w:rFonts w:eastAsia="Arial" w:cs="Arial"/>
          <w:bCs/>
          <w:sz w:val="18"/>
          <w:szCs w:val="18"/>
          <w:lang w:eastAsia="es-ES"/>
        </w:rPr>
        <w:t>Disconnector fully open.  Travel complete.</w:t>
      </w:r>
      <w:r w:rsidRPr="0077204A">
        <w:rPr>
          <w:rFonts w:eastAsia="Arial" w:cs="Arial"/>
          <w:b/>
          <w:noProof/>
          <w:sz w:val="16"/>
          <w:szCs w:val="16"/>
          <w:lang w:eastAsia="ja-JP"/>
        </w:rPr>
        <w:t xml:space="preserve"> </w:t>
      </w:r>
    </w:p>
    <w:p w14:paraId="1209D15D" w14:textId="77777777" w:rsidR="000D57E9" w:rsidRPr="0077204A" w:rsidRDefault="000D57E9" w:rsidP="002331B5">
      <w:pPr>
        <w:numPr>
          <w:ilvl w:val="0"/>
          <w:numId w:val="12"/>
        </w:numPr>
        <w:spacing w:after="0" w:line="240" w:lineRule="auto"/>
        <w:contextualSpacing/>
        <w:jc w:val="both"/>
        <w:textAlignment w:val="baseline"/>
        <w:rPr>
          <w:rFonts w:eastAsia="Arial" w:cs="Arial"/>
          <w:bCs/>
          <w:sz w:val="18"/>
          <w:szCs w:val="18"/>
          <w:lang w:eastAsia="es-ES"/>
        </w:rPr>
      </w:pPr>
      <w:r w:rsidRPr="0077204A">
        <w:rPr>
          <w:rFonts w:eastAsia="Arial" w:cs="Arial"/>
          <w:bCs/>
          <w:sz w:val="18"/>
          <w:szCs w:val="18"/>
          <w:lang w:eastAsia="es-ES"/>
        </w:rPr>
        <w:t>Disconnector can withstand rated impulse withstand voltages across main contacts.</w:t>
      </w:r>
    </w:p>
    <w:p w14:paraId="1DB19176" w14:textId="77777777" w:rsidR="000D57E9" w:rsidRPr="0077204A" w:rsidRDefault="000D57E9" w:rsidP="002331B5">
      <w:pPr>
        <w:numPr>
          <w:ilvl w:val="0"/>
          <w:numId w:val="12"/>
        </w:numPr>
        <w:spacing w:after="0" w:line="240" w:lineRule="auto"/>
        <w:contextualSpacing/>
        <w:jc w:val="both"/>
        <w:textAlignment w:val="baseline"/>
        <w:rPr>
          <w:rFonts w:eastAsia="Arial" w:cs="Arial"/>
          <w:bCs/>
          <w:sz w:val="18"/>
          <w:szCs w:val="18"/>
          <w:lang w:eastAsia="es-ES"/>
        </w:rPr>
      </w:pPr>
      <w:r w:rsidRPr="0077204A">
        <w:rPr>
          <w:rFonts w:eastAsia="Arial" w:cs="Arial"/>
          <w:bCs/>
          <w:sz w:val="18"/>
          <w:szCs w:val="18"/>
          <w:lang w:eastAsia="es-ES"/>
        </w:rPr>
        <w:t>Point at which current can commence during a closing operation or ceases to flow during an opening operation.</w:t>
      </w:r>
    </w:p>
    <w:p w14:paraId="402629F1" w14:textId="77777777" w:rsidR="000D57E9" w:rsidRPr="0077204A" w:rsidRDefault="000D57E9" w:rsidP="002331B5">
      <w:pPr>
        <w:numPr>
          <w:ilvl w:val="0"/>
          <w:numId w:val="12"/>
        </w:numPr>
        <w:spacing w:after="0" w:line="240" w:lineRule="auto"/>
        <w:contextualSpacing/>
        <w:jc w:val="both"/>
        <w:textAlignment w:val="baseline"/>
        <w:rPr>
          <w:rFonts w:eastAsia="Arial" w:cs="Arial"/>
          <w:bCs/>
          <w:sz w:val="18"/>
          <w:szCs w:val="18"/>
          <w:lang w:eastAsia="es-ES"/>
        </w:rPr>
      </w:pPr>
      <w:r w:rsidRPr="0077204A">
        <w:rPr>
          <w:rFonts w:eastAsia="Arial" w:cs="Arial"/>
          <w:bCs/>
          <w:sz w:val="18"/>
          <w:szCs w:val="18"/>
          <w:lang w:eastAsia="es-ES"/>
        </w:rPr>
        <w:t>Disconnector can carry rated current and rated withstand current.</w:t>
      </w:r>
    </w:p>
    <w:p w14:paraId="1323E6BC" w14:textId="77777777" w:rsidR="000D57E9" w:rsidRPr="0077204A" w:rsidRDefault="000D57E9" w:rsidP="002331B5">
      <w:pPr>
        <w:numPr>
          <w:ilvl w:val="0"/>
          <w:numId w:val="12"/>
        </w:numPr>
        <w:spacing w:after="0" w:line="240" w:lineRule="auto"/>
        <w:contextualSpacing/>
        <w:jc w:val="both"/>
        <w:textAlignment w:val="baseline"/>
        <w:rPr>
          <w:rFonts w:eastAsia="Arial" w:cs="Arial"/>
          <w:bCs/>
          <w:sz w:val="18"/>
          <w:szCs w:val="18"/>
          <w:lang w:eastAsia="es-ES"/>
        </w:rPr>
      </w:pPr>
      <w:r w:rsidRPr="0077204A">
        <w:rPr>
          <w:rFonts w:eastAsia="Arial" w:cs="Arial"/>
          <w:bCs/>
          <w:sz w:val="18"/>
          <w:szCs w:val="18"/>
          <w:lang w:eastAsia="es-ES"/>
        </w:rPr>
        <w:t>Disconnector fully closed.  Travel complete.</w:t>
      </w:r>
    </w:p>
    <w:p w14:paraId="63576827" w14:textId="08EAA8B9" w:rsidR="000D57E9" w:rsidRPr="007B7528" w:rsidRDefault="000D57E9" w:rsidP="002331B5">
      <w:pPr>
        <w:pStyle w:val="Caption"/>
        <w:spacing w:before="240"/>
        <w:rPr>
          <w:rFonts w:asciiTheme="minorHAnsi" w:hAnsiTheme="minorHAnsi"/>
        </w:rPr>
      </w:pPr>
      <w:bookmarkStart w:id="692" w:name="_Ref171340585"/>
      <w:bookmarkStart w:id="693" w:name="_Toc182821812"/>
      <w:bookmarkStart w:id="694" w:name="_Toc189225040"/>
      <w:r w:rsidRPr="007B7528">
        <w:rPr>
          <w:rFonts w:asciiTheme="minorHAnsi" w:hAnsiTheme="minorHAnsi"/>
        </w:rPr>
        <w:lastRenderedPageBreak/>
        <w:t xml:space="preserve">Figure </w:t>
      </w:r>
      <w:r w:rsidRPr="007B7528">
        <w:rPr>
          <w:rFonts w:asciiTheme="minorHAnsi" w:hAnsiTheme="minorHAnsi"/>
        </w:rPr>
        <w:fldChar w:fldCharType="begin"/>
      </w:r>
      <w:r w:rsidRPr="007B7528">
        <w:rPr>
          <w:rFonts w:asciiTheme="minorHAnsi" w:hAnsiTheme="minorHAnsi"/>
        </w:rPr>
        <w:instrText xml:space="preserve"> SEQ Figure \* ARABIC </w:instrText>
      </w:r>
      <w:r w:rsidRPr="007B7528">
        <w:rPr>
          <w:rFonts w:asciiTheme="minorHAnsi" w:hAnsiTheme="minorHAnsi"/>
        </w:rPr>
        <w:fldChar w:fldCharType="separate"/>
      </w:r>
      <w:r w:rsidR="005E0650">
        <w:rPr>
          <w:rFonts w:asciiTheme="minorHAnsi" w:hAnsiTheme="minorHAnsi"/>
          <w:noProof/>
        </w:rPr>
        <w:t>2</w:t>
      </w:r>
      <w:r w:rsidRPr="007B7528">
        <w:rPr>
          <w:rFonts w:asciiTheme="minorHAnsi" w:hAnsiTheme="minorHAnsi"/>
          <w:noProof/>
        </w:rPr>
        <w:fldChar w:fldCharType="end"/>
      </w:r>
      <w:bookmarkEnd w:id="692"/>
      <w:r w:rsidRPr="007B7528">
        <w:rPr>
          <w:rFonts w:asciiTheme="minorHAnsi" w:hAnsiTheme="minorHAnsi"/>
        </w:rPr>
        <w:t xml:space="preserve"> — Disconnector Auxiliary Switch Positions in Relation to Main Contact Position</w:t>
      </w:r>
      <w:bookmarkEnd w:id="693"/>
      <w:bookmarkEnd w:id="694"/>
    </w:p>
    <w:p w14:paraId="2BA60E77" w14:textId="1881B937" w:rsidR="00C05B9E" w:rsidRPr="00C05B9E" w:rsidRDefault="000D57E9" w:rsidP="00C05B9E">
      <w:r>
        <w:t>Disconnectors shall be fitted with a locking facility to secure the disconnector in the open position using a safety padlock with 41 mm square body and with a 4 mm to 7 mm diameter shackle having a clear inside width of 21 mm and an inside length of 16 mm to 45 mm. The holes provided for the shackle shall not be less than 8 mm diameter.</w:t>
      </w:r>
    </w:p>
    <w:p w14:paraId="2644F8E3" w14:textId="59522B5D" w:rsidR="002B67B9" w:rsidRDefault="002B67B9" w:rsidP="002B67B9">
      <w:pPr>
        <w:pStyle w:val="Heading1"/>
        <w:numPr>
          <w:ilvl w:val="0"/>
          <w:numId w:val="7"/>
        </w:numPr>
      </w:pPr>
      <w:bookmarkStart w:id="695" w:name="_Toc189225435"/>
      <w:bookmarkStart w:id="696" w:name="_Toc182821798"/>
      <w:r>
        <w:t>Transformers &amp; Reactors</w:t>
      </w:r>
      <w:bookmarkEnd w:id="695"/>
    </w:p>
    <w:p w14:paraId="22807EAC" w14:textId="755072D0" w:rsidR="000D57E9" w:rsidRPr="00DB3AFB" w:rsidRDefault="00634EC9" w:rsidP="00634EC9">
      <w:pPr>
        <w:pStyle w:val="Heading2"/>
      </w:pPr>
      <w:bookmarkStart w:id="697" w:name="_Toc189225436"/>
      <w:bookmarkEnd w:id="696"/>
      <w:r>
        <w:t>1</w:t>
      </w:r>
      <w:r w:rsidR="002B67B9">
        <w:t>3</w:t>
      </w:r>
      <w:r>
        <w:t xml:space="preserve">.1 </w:t>
      </w:r>
      <w:r w:rsidR="00A93AAF">
        <w:tab/>
      </w:r>
      <w:r w:rsidR="000D57E9" w:rsidRPr="00DB3AFB">
        <w:t>Transformer &amp; Reactor Standards &amp; Specifications</w:t>
      </w:r>
      <w:bookmarkEnd w:id="697"/>
    </w:p>
    <w:p w14:paraId="36886354" w14:textId="77777777" w:rsidR="000D57E9" w:rsidRPr="00DB3AFB" w:rsidRDefault="000D57E9" w:rsidP="000F068C">
      <w:bookmarkStart w:id="698" w:name="_Hlk167980682"/>
      <w:r w:rsidRPr="00DB3AFB">
        <w:t xml:space="preserve">Definitions given in </w:t>
      </w:r>
      <w:r w:rsidRPr="00D93B88">
        <w:t xml:space="preserve">IEC 60050 </w:t>
      </w:r>
      <w:r w:rsidRPr="00DB3AFB">
        <w:t>and BS EN 60076 relevant parts shall apply.</w:t>
      </w:r>
    </w:p>
    <w:p w14:paraId="29575500" w14:textId="77777777" w:rsidR="000D57E9" w:rsidRPr="00DB3AFB" w:rsidRDefault="000D57E9" w:rsidP="000F068C">
      <w:r w:rsidRPr="00DB3AFB">
        <w:t xml:space="preserve">Mineral insulating oil shall be tested in accordance with all of the relevant parts of BS EN IEC 60296. </w:t>
      </w:r>
    </w:p>
    <w:p w14:paraId="16649F6B" w14:textId="77777777" w:rsidR="000D57E9" w:rsidRPr="00DB3AFB" w:rsidRDefault="000D57E9" w:rsidP="000F068C">
      <w:r w:rsidRPr="00DB3AFB">
        <w:t>Unused synthetic organic esters shall be tested in accordance with all relevant parts of IEC</w:t>
      </w:r>
      <w:r>
        <w:t> </w:t>
      </w:r>
      <w:r w:rsidRPr="00DB3AFB">
        <w:t>61099.</w:t>
      </w:r>
    </w:p>
    <w:p w14:paraId="2D448B1D" w14:textId="77777777" w:rsidR="000D57E9" w:rsidRDefault="000D57E9" w:rsidP="000F068C">
      <w:r w:rsidRPr="00DB3AFB">
        <w:t>Tap-changers shall be tested in accordance with all relevant parts of BS IEC/IEEE 60214.</w:t>
      </w:r>
    </w:p>
    <w:bookmarkEnd w:id="698"/>
    <w:p w14:paraId="399996B3" w14:textId="77777777" w:rsidR="000D57E9" w:rsidRPr="00DB3AFB" w:rsidRDefault="000D57E9" w:rsidP="000F068C">
      <w:r w:rsidRPr="00255860">
        <w:rPr>
          <w:highlight w:val="yellow"/>
        </w:rPr>
        <w:t># drainage interceptors – environmental requirements NG TS 2.01- Only applies in the TO compound</w:t>
      </w:r>
    </w:p>
    <w:p w14:paraId="54372F96" w14:textId="07ADE998" w:rsidR="000D57E9" w:rsidRPr="00DB3AFB" w:rsidRDefault="00634EC9" w:rsidP="00634EC9">
      <w:pPr>
        <w:pStyle w:val="Heading2"/>
      </w:pPr>
      <w:bookmarkStart w:id="699" w:name="_Ref171339745"/>
      <w:bookmarkStart w:id="700" w:name="_Toc189225437"/>
      <w:r>
        <w:t>1</w:t>
      </w:r>
      <w:r w:rsidR="002B67B9">
        <w:t>3</w:t>
      </w:r>
      <w:r>
        <w:t xml:space="preserve">.2 </w:t>
      </w:r>
      <w:r w:rsidR="00A93AAF">
        <w:tab/>
      </w:r>
      <w:r w:rsidR="000D57E9" w:rsidRPr="00DB3AFB">
        <w:t>Transformer &amp; Reactors Design &amp; Construction</w:t>
      </w:r>
      <w:bookmarkEnd w:id="699"/>
      <w:bookmarkEnd w:id="700"/>
    </w:p>
    <w:p w14:paraId="6429702C" w14:textId="06EE4850" w:rsidR="000D57E9" w:rsidRDefault="000D57E9" w:rsidP="009F7C46">
      <w:r w:rsidRPr="00DB3AFB">
        <w:t>All bushing</w:t>
      </w:r>
      <w:r>
        <w:t>s</w:t>
      </w:r>
      <w:r w:rsidRPr="00DB3AFB">
        <w:t xml:space="preserve"> shall be in accordance with Clause </w:t>
      </w:r>
      <w:r>
        <w:fldChar w:fldCharType="begin"/>
      </w:r>
      <w:r>
        <w:instrText xml:space="preserve"> REF _Ref171339802 \r \h </w:instrText>
      </w:r>
      <w:r>
        <w:fldChar w:fldCharType="separate"/>
      </w:r>
      <w:r w:rsidR="005E0650">
        <w:t>7</w:t>
      </w:r>
      <w:r>
        <w:fldChar w:fldCharType="end"/>
      </w:r>
      <w:r>
        <w:t xml:space="preserve"> </w:t>
      </w:r>
      <w:r w:rsidRPr="00DB3AFB">
        <w:t xml:space="preserve">of this </w:t>
      </w:r>
      <w:r>
        <w:t>document</w:t>
      </w:r>
      <w:r w:rsidRPr="00DB3AFB">
        <w:t>.</w:t>
      </w:r>
    </w:p>
    <w:p w14:paraId="24C12A4B" w14:textId="25C31D98" w:rsidR="000D57E9" w:rsidRPr="00DB3AFB" w:rsidRDefault="00634EC9" w:rsidP="00634EC9">
      <w:pPr>
        <w:pStyle w:val="Heading2"/>
      </w:pPr>
      <w:bookmarkStart w:id="701" w:name="_Toc189225438"/>
      <w:r>
        <w:t>1</w:t>
      </w:r>
      <w:r w:rsidR="002B67B9">
        <w:t>3</w:t>
      </w:r>
      <w:r>
        <w:t xml:space="preserve">.3 </w:t>
      </w:r>
      <w:r w:rsidR="00A93AAF">
        <w:tab/>
      </w:r>
      <w:r w:rsidR="000D57E9" w:rsidRPr="00DB3AFB">
        <w:t>Transformer &amp; Reactor Type Test</w:t>
      </w:r>
      <w:bookmarkEnd w:id="701"/>
    </w:p>
    <w:p w14:paraId="21803EB6" w14:textId="256933AE" w:rsidR="000D57E9" w:rsidRDefault="000D57E9" w:rsidP="00A57130">
      <w:r>
        <w:fldChar w:fldCharType="begin"/>
      </w:r>
      <w:r>
        <w:instrText xml:space="preserve"> REF _Ref168327707 \h </w:instrText>
      </w:r>
      <w:r>
        <w:fldChar w:fldCharType="separate"/>
      </w:r>
      <w:ins w:id="702" w:author="Claire Goult (NESO)" w:date="2025-05-21T11:40:00Z" w16du:dateUtc="2025-05-21T10:40:00Z">
        <w:r w:rsidR="005E0650" w:rsidRPr="00A93AAF">
          <w:t xml:space="preserve">Table </w:t>
        </w:r>
        <w:r w:rsidR="005E0650">
          <w:rPr>
            <w:noProof/>
          </w:rPr>
          <w:t>10</w:t>
        </w:r>
      </w:ins>
      <w:del w:id="703" w:author="Claire Goult (NESO)" w:date="2025-05-21T11:40:00Z" w16du:dateUtc="2025-05-21T10:40:00Z">
        <w:r w:rsidR="00352B31" w:rsidRPr="00A93AAF" w:rsidDel="005E0650">
          <w:delText xml:space="preserve">Table </w:delText>
        </w:r>
        <w:r w:rsidR="00352B31" w:rsidDel="005E0650">
          <w:rPr>
            <w:noProof/>
          </w:rPr>
          <w:delText>10</w:delText>
        </w:r>
      </w:del>
      <w:r>
        <w:fldChar w:fldCharType="end"/>
      </w:r>
      <w:r>
        <w:t xml:space="preserve"> </w:t>
      </w:r>
      <w:r w:rsidRPr="00DB3AFB">
        <w:t>shows the minimum test voltages that shall be used.</w:t>
      </w:r>
    </w:p>
    <w:p w14:paraId="4FF2A030" w14:textId="4701B741" w:rsidR="000D57E9" w:rsidRDefault="00073E5C" w:rsidP="00073E5C">
      <w:pPr>
        <w:pStyle w:val="Heading2"/>
      </w:pPr>
      <w:bookmarkStart w:id="704" w:name="_Toc189225439"/>
      <w:r>
        <w:t>1</w:t>
      </w:r>
      <w:r w:rsidR="002B67B9">
        <w:t>3</w:t>
      </w:r>
      <w:r>
        <w:t>.4</w:t>
      </w:r>
      <w:r w:rsidR="00A93AAF">
        <w:tab/>
      </w:r>
      <w:r w:rsidR="000D57E9">
        <w:t>Protection Against Leakage of Insulating Liquid</w:t>
      </w:r>
      <w:bookmarkEnd w:id="704"/>
    </w:p>
    <w:p w14:paraId="3E8CC1C6" w14:textId="705C1599" w:rsidR="000D57E9" w:rsidRPr="00DB3AFB" w:rsidRDefault="000D57E9" w:rsidP="00A57130">
      <w:r>
        <w:t xml:space="preserve">In TO substations, appropriate measures shall be taken to contain any leakage from liquid-immersed Apparatus so as to prevent environmental damage in accordance with </w:t>
      </w:r>
      <w:r w:rsidRPr="00565A45">
        <w:t>BS</w:t>
      </w:r>
      <w:r>
        <w:t> </w:t>
      </w:r>
      <w:r w:rsidRPr="00565A45">
        <w:t>EN</w:t>
      </w:r>
      <w:r>
        <w:t> </w:t>
      </w:r>
      <w:r w:rsidRPr="00565A45">
        <w:t>IEC</w:t>
      </w:r>
      <w:r>
        <w:t> </w:t>
      </w:r>
      <w:r w:rsidRPr="00565A45">
        <w:t>61936-1</w:t>
      </w:r>
      <w:r>
        <w:t>.</w:t>
      </w:r>
      <w:r w:rsidRPr="004C0BAE">
        <w:t xml:space="preserve"> </w:t>
      </w:r>
      <w:r>
        <w:t>The quantity of insulating liquid in the Apparatus, volume of water from rain and fire protection systems, the proximity to water courses and soil conditions shall be considered in the selection of any containment system.</w:t>
      </w:r>
    </w:p>
    <w:p w14:paraId="38F2974E" w14:textId="67AB52AE" w:rsidR="000D57E9" w:rsidRPr="00A93AAF" w:rsidRDefault="000D57E9" w:rsidP="00A57130">
      <w:pPr>
        <w:pStyle w:val="Table"/>
        <w:rPr>
          <w:rFonts w:asciiTheme="minorHAnsi" w:hAnsiTheme="minorHAnsi"/>
        </w:rPr>
      </w:pPr>
      <w:bookmarkStart w:id="705" w:name="_Ref168327707"/>
      <w:bookmarkStart w:id="706" w:name="_Toc182821810"/>
      <w:bookmarkStart w:id="707" w:name="_Toc189225451"/>
      <w:r w:rsidRPr="00A93AAF">
        <w:rPr>
          <w:rFonts w:asciiTheme="minorHAnsi" w:hAnsiTheme="minorHAnsi"/>
        </w:rPr>
        <w:t xml:space="preserve">Table </w:t>
      </w:r>
      <w:r w:rsidRPr="00A93AAF">
        <w:rPr>
          <w:rFonts w:asciiTheme="minorHAnsi" w:hAnsiTheme="minorHAnsi"/>
        </w:rPr>
        <w:fldChar w:fldCharType="begin"/>
      </w:r>
      <w:r w:rsidRPr="00A93AAF">
        <w:rPr>
          <w:rFonts w:asciiTheme="minorHAnsi" w:hAnsiTheme="minorHAnsi"/>
        </w:rPr>
        <w:instrText xml:space="preserve"> SEQ Table \* ARABIC </w:instrText>
      </w:r>
      <w:r w:rsidRPr="00A93AAF">
        <w:rPr>
          <w:rFonts w:asciiTheme="minorHAnsi" w:hAnsiTheme="minorHAnsi"/>
        </w:rPr>
        <w:fldChar w:fldCharType="separate"/>
      </w:r>
      <w:r w:rsidR="005E0650">
        <w:rPr>
          <w:rFonts w:asciiTheme="minorHAnsi" w:hAnsiTheme="minorHAnsi"/>
          <w:noProof/>
        </w:rPr>
        <w:t>10</w:t>
      </w:r>
      <w:r w:rsidRPr="00A93AAF">
        <w:rPr>
          <w:rFonts w:asciiTheme="minorHAnsi" w:hAnsiTheme="minorHAnsi"/>
          <w:noProof/>
        </w:rPr>
        <w:fldChar w:fldCharType="end"/>
      </w:r>
      <w:bookmarkEnd w:id="705"/>
      <w:r w:rsidRPr="00A93AAF">
        <w:rPr>
          <w:rFonts w:asciiTheme="minorHAnsi" w:hAnsiTheme="minorHAnsi"/>
        </w:rPr>
        <w:t xml:space="preserve"> — Transformer Test Voltages</w:t>
      </w:r>
      <w:bookmarkEnd w:id="706"/>
      <w:bookmarkEnd w:id="707"/>
    </w:p>
    <w:tbl>
      <w:tblPr>
        <w:tblW w:w="0" w:type="auto"/>
        <w:jc w:val="center"/>
        <w:tblCellMar>
          <w:left w:w="0" w:type="dxa"/>
          <w:right w:w="0" w:type="dxa"/>
        </w:tblCellMar>
        <w:tblLook w:val="04A0" w:firstRow="1" w:lastRow="0" w:firstColumn="1" w:lastColumn="0" w:noHBand="0" w:noVBand="1"/>
      </w:tblPr>
      <w:tblGrid>
        <w:gridCol w:w="981"/>
        <w:gridCol w:w="1561"/>
        <w:gridCol w:w="1417"/>
        <w:gridCol w:w="1134"/>
        <w:gridCol w:w="1560"/>
        <w:gridCol w:w="675"/>
        <w:gridCol w:w="845"/>
        <w:gridCol w:w="833"/>
      </w:tblGrid>
      <w:tr w:rsidR="00A0641D" w14:paraId="55C3ACFB" w14:textId="77777777" w:rsidTr="002331B5">
        <w:trPr>
          <w:jc w:val="center"/>
        </w:trPr>
        <w:tc>
          <w:tcPr>
            <w:tcW w:w="981" w:type="dxa"/>
            <w:vMerge w:val="restart"/>
            <w:tcBorders>
              <w:top w:val="single" w:sz="8" w:space="0" w:color="auto"/>
              <w:left w:val="single" w:sz="8" w:space="0" w:color="auto"/>
              <w:right w:val="single" w:sz="8" w:space="0" w:color="auto"/>
            </w:tcBorders>
            <w:shd w:val="clear" w:color="auto" w:fill="0A2F41" w:themeFill="accent1" w:themeFillShade="80"/>
            <w:tcMar>
              <w:top w:w="0" w:type="dxa"/>
              <w:left w:w="108" w:type="dxa"/>
              <w:bottom w:w="0" w:type="dxa"/>
              <w:right w:w="108" w:type="dxa"/>
            </w:tcMar>
            <w:vAlign w:val="center"/>
            <w:hideMark/>
          </w:tcPr>
          <w:p w14:paraId="40449492" w14:textId="77777777" w:rsidR="00A0641D" w:rsidRDefault="00A0641D" w:rsidP="00352B31">
            <w:pPr>
              <w:pStyle w:val="TableHeading"/>
              <w:spacing w:after="0" w:line="240" w:lineRule="auto"/>
              <w:jc w:val="center"/>
              <w:rPr>
                <w:rFonts w:asciiTheme="minorHAnsi" w:hAnsiTheme="minorHAnsi"/>
                <w:b/>
                <w:bCs/>
                <w:sz w:val="18"/>
                <w:szCs w:val="18"/>
              </w:rPr>
            </w:pPr>
            <w:r w:rsidRPr="002331B5">
              <w:rPr>
                <w:rFonts w:asciiTheme="minorHAnsi" w:hAnsiTheme="minorHAnsi"/>
                <w:b/>
                <w:bCs/>
                <w:sz w:val="18"/>
                <w:szCs w:val="18"/>
              </w:rPr>
              <w:t>System Voltage</w:t>
            </w:r>
          </w:p>
          <w:p w14:paraId="4A15E7CB" w14:textId="77777777" w:rsidR="00741255" w:rsidRDefault="00741255" w:rsidP="000200EC">
            <w:pPr>
              <w:pStyle w:val="TableHeading"/>
              <w:spacing w:after="0" w:line="240" w:lineRule="auto"/>
              <w:jc w:val="center"/>
              <w:rPr>
                <w:rFonts w:asciiTheme="minorHAnsi" w:hAnsiTheme="minorHAnsi"/>
                <w:b/>
                <w:bCs/>
                <w:sz w:val="18"/>
                <w:szCs w:val="18"/>
              </w:rPr>
            </w:pPr>
          </w:p>
          <w:p w14:paraId="4DA36506" w14:textId="5C2004D9" w:rsidR="00A0641D" w:rsidRPr="002331B5" w:rsidRDefault="00A0641D" w:rsidP="002331B5">
            <w:pPr>
              <w:pStyle w:val="TableHeading"/>
              <w:spacing w:after="0" w:line="240" w:lineRule="auto"/>
              <w:jc w:val="center"/>
              <w:rPr>
                <w:rFonts w:asciiTheme="minorHAnsi" w:hAnsiTheme="minorHAnsi"/>
                <w:b/>
                <w:bCs/>
                <w:color w:val="auto"/>
                <w:sz w:val="18"/>
                <w:szCs w:val="18"/>
              </w:rPr>
            </w:pPr>
            <w:r>
              <w:rPr>
                <w:rFonts w:asciiTheme="minorHAnsi" w:hAnsiTheme="minorHAnsi"/>
                <w:b/>
                <w:bCs/>
                <w:sz w:val="18"/>
                <w:szCs w:val="18"/>
              </w:rPr>
              <w:t>(kV)</w:t>
            </w:r>
          </w:p>
        </w:tc>
        <w:tc>
          <w:tcPr>
            <w:tcW w:w="1561" w:type="dxa"/>
            <w:vMerge w:val="restart"/>
            <w:tcBorders>
              <w:top w:val="single" w:sz="8" w:space="0" w:color="auto"/>
              <w:left w:val="nil"/>
              <w:right w:val="single" w:sz="8" w:space="0" w:color="auto"/>
            </w:tcBorders>
            <w:shd w:val="clear" w:color="auto" w:fill="0A2F41" w:themeFill="accent1" w:themeFillShade="80"/>
            <w:tcMar>
              <w:top w:w="0" w:type="dxa"/>
              <w:left w:w="108" w:type="dxa"/>
              <w:bottom w:w="0" w:type="dxa"/>
              <w:right w:w="108" w:type="dxa"/>
            </w:tcMar>
            <w:vAlign w:val="center"/>
            <w:hideMark/>
          </w:tcPr>
          <w:p w14:paraId="1779F720" w14:textId="5366D033" w:rsidR="00A0641D" w:rsidRDefault="00A0641D" w:rsidP="00352B31">
            <w:pPr>
              <w:pStyle w:val="TableHeading"/>
              <w:spacing w:after="0" w:line="240" w:lineRule="auto"/>
              <w:jc w:val="center"/>
              <w:rPr>
                <w:rFonts w:asciiTheme="minorHAnsi" w:hAnsiTheme="minorHAnsi"/>
                <w:b/>
                <w:bCs/>
                <w:sz w:val="18"/>
                <w:szCs w:val="18"/>
              </w:rPr>
            </w:pPr>
            <w:r w:rsidRPr="002331B5">
              <w:rPr>
                <w:rFonts w:asciiTheme="minorHAnsi" w:hAnsiTheme="minorHAnsi"/>
                <w:b/>
                <w:bCs/>
                <w:sz w:val="18"/>
                <w:szCs w:val="18"/>
              </w:rPr>
              <w:t>Lightning Impulse Voltage Withstand</w:t>
            </w:r>
          </w:p>
          <w:p w14:paraId="10678148" w14:textId="0E594B88" w:rsidR="00A0641D" w:rsidRPr="002331B5" w:rsidRDefault="00A0641D" w:rsidP="002331B5">
            <w:pPr>
              <w:pStyle w:val="TableHeading"/>
              <w:spacing w:after="0" w:line="240" w:lineRule="auto"/>
              <w:jc w:val="center"/>
              <w:rPr>
                <w:rFonts w:asciiTheme="minorHAnsi" w:hAnsiTheme="minorHAnsi"/>
                <w:b/>
                <w:bCs/>
                <w:sz w:val="18"/>
                <w:szCs w:val="18"/>
              </w:rPr>
            </w:pPr>
            <w:r>
              <w:rPr>
                <w:rFonts w:asciiTheme="minorHAnsi" w:hAnsiTheme="minorHAnsi"/>
                <w:b/>
                <w:bCs/>
                <w:sz w:val="18"/>
                <w:szCs w:val="18"/>
              </w:rPr>
              <w:t>(kV peak)</w:t>
            </w:r>
          </w:p>
        </w:tc>
        <w:tc>
          <w:tcPr>
            <w:tcW w:w="1417" w:type="dxa"/>
            <w:vMerge w:val="restart"/>
            <w:tcBorders>
              <w:top w:val="single" w:sz="8" w:space="0" w:color="auto"/>
              <w:left w:val="nil"/>
              <w:right w:val="single" w:sz="8" w:space="0" w:color="auto"/>
            </w:tcBorders>
            <w:shd w:val="clear" w:color="auto" w:fill="0A2F41" w:themeFill="accent1" w:themeFillShade="80"/>
            <w:tcMar>
              <w:top w:w="0" w:type="dxa"/>
              <w:left w:w="108" w:type="dxa"/>
              <w:bottom w:w="0" w:type="dxa"/>
              <w:right w:w="108" w:type="dxa"/>
            </w:tcMar>
            <w:vAlign w:val="center"/>
            <w:hideMark/>
          </w:tcPr>
          <w:p w14:paraId="5B5E1D3D" w14:textId="12B36245" w:rsidR="00A0641D" w:rsidRDefault="00A0641D" w:rsidP="00352B31">
            <w:pPr>
              <w:pStyle w:val="TableHeading"/>
              <w:spacing w:after="0" w:line="240" w:lineRule="auto"/>
              <w:jc w:val="center"/>
              <w:rPr>
                <w:rFonts w:asciiTheme="minorHAnsi" w:hAnsiTheme="minorHAnsi"/>
                <w:b/>
                <w:bCs/>
                <w:sz w:val="18"/>
                <w:szCs w:val="18"/>
              </w:rPr>
            </w:pPr>
            <w:r w:rsidRPr="002331B5">
              <w:rPr>
                <w:rFonts w:asciiTheme="minorHAnsi" w:hAnsiTheme="minorHAnsi"/>
                <w:b/>
                <w:bCs/>
                <w:sz w:val="18"/>
                <w:szCs w:val="18"/>
              </w:rPr>
              <w:t>Induced Overvoltage Withstand</w:t>
            </w:r>
          </w:p>
          <w:p w14:paraId="6DD7626C" w14:textId="1DFCAE54" w:rsidR="00A0641D" w:rsidRPr="002331B5" w:rsidRDefault="00A0641D" w:rsidP="002331B5">
            <w:pPr>
              <w:pStyle w:val="TableHeading"/>
              <w:spacing w:after="0" w:line="240" w:lineRule="auto"/>
              <w:jc w:val="center"/>
              <w:rPr>
                <w:rFonts w:asciiTheme="minorHAnsi" w:hAnsiTheme="minorHAnsi"/>
                <w:b/>
                <w:bCs/>
                <w:sz w:val="18"/>
                <w:szCs w:val="18"/>
              </w:rPr>
            </w:pPr>
            <w:r>
              <w:rPr>
                <w:rFonts w:asciiTheme="minorHAnsi" w:hAnsiTheme="minorHAnsi"/>
                <w:b/>
                <w:bCs/>
                <w:sz w:val="18"/>
                <w:szCs w:val="18"/>
              </w:rPr>
              <w:t>(kV rms)</w:t>
            </w:r>
          </w:p>
        </w:tc>
        <w:tc>
          <w:tcPr>
            <w:tcW w:w="1134" w:type="dxa"/>
            <w:vMerge w:val="restart"/>
            <w:tcBorders>
              <w:top w:val="single" w:sz="8" w:space="0" w:color="auto"/>
              <w:left w:val="nil"/>
              <w:right w:val="single" w:sz="8" w:space="0" w:color="auto"/>
            </w:tcBorders>
            <w:shd w:val="clear" w:color="auto" w:fill="0A2F41" w:themeFill="accent1" w:themeFillShade="80"/>
            <w:tcMar>
              <w:top w:w="0" w:type="dxa"/>
              <w:left w:w="108" w:type="dxa"/>
              <w:bottom w:w="0" w:type="dxa"/>
              <w:right w:w="108" w:type="dxa"/>
            </w:tcMar>
            <w:vAlign w:val="center"/>
            <w:hideMark/>
          </w:tcPr>
          <w:p w14:paraId="3D653A98" w14:textId="01B895F3" w:rsidR="00A0641D" w:rsidRDefault="00A0641D" w:rsidP="00352B31">
            <w:pPr>
              <w:pStyle w:val="TableHeading"/>
              <w:spacing w:after="0" w:line="240" w:lineRule="auto"/>
              <w:jc w:val="center"/>
              <w:rPr>
                <w:rFonts w:asciiTheme="minorHAnsi" w:hAnsiTheme="minorHAnsi"/>
                <w:b/>
                <w:bCs/>
                <w:sz w:val="18"/>
                <w:szCs w:val="18"/>
              </w:rPr>
            </w:pPr>
            <w:r w:rsidRPr="002331B5">
              <w:rPr>
                <w:rFonts w:asciiTheme="minorHAnsi" w:hAnsiTheme="minorHAnsi"/>
                <w:b/>
                <w:bCs/>
                <w:sz w:val="18"/>
                <w:szCs w:val="18"/>
              </w:rPr>
              <w:t>Applied Voltage Withstand</w:t>
            </w:r>
          </w:p>
          <w:p w14:paraId="7AE7BD12" w14:textId="1148C346" w:rsidR="00A0641D" w:rsidRPr="002331B5" w:rsidRDefault="00A0641D" w:rsidP="002331B5">
            <w:pPr>
              <w:pStyle w:val="TableHeading"/>
              <w:spacing w:after="0" w:line="240" w:lineRule="auto"/>
              <w:jc w:val="center"/>
              <w:rPr>
                <w:rFonts w:asciiTheme="minorHAnsi" w:hAnsiTheme="minorHAnsi"/>
                <w:b/>
                <w:bCs/>
                <w:sz w:val="18"/>
                <w:szCs w:val="18"/>
              </w:rPr>
            </w:pPr>
            <w:r>
              <w:rPr>
                <w:rFonts w:asciiTheme="minorHAnsi" w:hAnsiTheme="minorHAnsi"/>
                <w:b/>
                <w:bCs/>
                <w:sz w:val="18"/>
                <w:szCs w:val="18"/>
              </w:rPr>
              <w:t>(kV rms)</w:t>
            </w:r>
          </w:p>
        </w:tc>
        <w:tc>
          <w:tcPr>
            <w:tcW w:w="1560" w:type="dxa"/>
            <w:vMerge w:val="restart"/>
            <w:tcBorders>
              <w:top w:val="single" w:sz="8" w:space="0" w:color="auto"/>
              <w:left w:val="nil"/>
              <w:right w:val="single" w:sz="8" w:space="0" w:color="auto"/>
            </w:tcBorders>
            <w:shd w:val="clear" w:color="auto" w:fill="0A2F41" w:themeFill="accent1" w:themeFillShade="80"/>
            <w:tcMar>
              <w:top w:w="0" w:type="dxa"/>
              <w:left w:w="108" w:type="dxa"/>
              <w:bottom w:w="0" w:type="dxa"/>
              <w:right w:w="108" w:type="dxa"/>
            </w:tcMar>
            <w:vAlign w:val="center"/>
            <w:hideMark/>
          </w:tcPr>
          <w:p w14:paraId="626C0CE4" w14:textId="2F780DFA" w:rsidR="00A0641D" w:rsidRDefault="00A0641D" w:rsidP="00352B31">
            <w:pPr>
              <w:pStyle w:val="TableHeading"/>
              <w:spacing w:after="0" w:line="240" w:lineRule="auto"/>
              <w:jc w:val="center"/>
              <w:rPr>
                <w:rFonts w:asciiTheme="minorHAnsi" w:hAnsiTheme="minorHAnsi"/>
                <w:b/>
                <w:bCs/>
                <w:sz w:val="18"/>
                <w:szCs w:val="18"/>
              </w:rPr>
            </w:pPr>
            <w:r w:rsidRPr="002331B5">
              <w:rPr>
                <w:rFonts w:asciiTheme="minorHAnsi" w:hAnsiTheme="minorHAnsi"/>
                <w:b/>
                <w:bCs/>
                <w:sz w:val="18"/>
                <w:szCs w:val="18"/>
              </w:rPr>
              <w:t>Switching Impulse Voltage Withstand</w:t>
            </w:r>
          </w:p>
          <w:p w14:paraId="274D54DA" w14:textId="0B488B2D" w:rsidR="00A0641D" w:rsidRPr="002331B5" w:rsidRDefault="00A0641D" w:rsidP="002331B5">
            <w:pPr>
              <w:pStyle w:val="TableHeading"/>
              <w:spacing w:after="0" w:line="240" w:lineRule="auto"/>
              <w:jc w:val="center"/>
              <w:rPr>
                <w:rFonts w:asciiTheme="minorHAnsi" w:hAnsiTheme="minorHAnsi"/>
                <w:b/>
                <w:bCs/>
                <w:sz w:val="18"/>
                <w:szCs w:val="18"/>
              </w:rPr>
            </w:pPr>
            <w:r>
              <w:rPr>
                <w:rFonts w:asciiTheme="minorHAnsi" w:hAnsiTheme="minorHAnsi"/>
                <w:b/>
                <w:bCs/>
                <w:sz w:val="18"/>
                <w:szCs w:val="18"/>
              </w:rPr>
              <w:t>(kV peak)</w:t>
            </w:r>
          </w:p>
        </w:tc>
        <w:tc>
          <w:tcPr>
            <w:tcW w:w="2353" w:type="dxa"/>
            <w:gridSpan w:val="3"/>
            <w:tcBorders>
              <w:top w:val="single" w:sz="8" w:space="0" w:color="auto"/>
              <w:left w:val="nil"/>
              <w:bottom w:val="single" w:sz="8" w:space="0" w:color="auto"/>
              <w:right w:val="single" w:sz="8" w:space="0" w:color="auto"/>
            </w:tcBorders>
            <w:shd w:val="clear" w:color="auto" w:fill="0A2F41" w:themeFill="accent1" w:themeFillShade="80"/>
            <w:tcMar>
              <w:top w:w="0" w:type="dxa"/>
              <w:left w:w="108" w:type="dxa"/>
              <w:bottom w:w="0" w:type="dxa"/>
              <w:right w:w="108" w:type="dxa"/>
            </w:tcMar>
            <w:vAlign w:val="center"/>
            <w:hideMark/>
          </w:tcPr>
          <w:p w14:paraId="092794D8" w14:textId="77777777" w:rsidR="00A0641D" w:rsidRDefault="00A0641D" w:rsidP="002331B5">
            <w:pPr>
              <w:pStyle w:val="TableHeading"/>
              <w:spacing w:after="0" w:line="240" w:lineRule="auto"/>
              <w:jc w:val="center"/>
              <w:rPr>
                <w:rFonts w:asciiTheme="minorHAnsi" w:hAnsiTheme="minorHAnsi"/>
                <w:b/>
                <w:bCs/>
                <w:sz w:val="18"/>
                <w:szCs w:val="18"/>
              </w:rPr>
            </w:pPr>
            <w:r w:rsidRPr="002331B5">
              <w:rPr>
                <w:rFonts w:asciiTheme="minorHAnsi" w:hAnsiTheme="minorHAnsi"/>
                <w:b/>
                <w:bCs/>
                <w:sz w:val="18"/>
                <w:szCs w:val="18"/>
              </w:rPr>
              <w:t>Core to Frame and Core to Earth</w:t>
            </w:r>
          </w:p>
          <w:p w14:paraId="5CBCE5AB" w14:textId="5CB01574" w:rsidR="00A0641D" w:rsidRPr="002331B5" w:rsidRDefault="00A0641D" w:rsidP="002331B5">
            <w:pPr>
              <w:pStyle w:val="TableHeading"/>
              <w:spacing w:after="0" w:line="240" w:lineRule="auto"/>
              <w:jc w:val="center"/>
              <w:rPr>
                <w:rFonts w:asciiTheme="minorHAnsi" w:hAnsiTheme="minorHAnsi"/>
                <w:b/>
                <w:bCs/>
                <w:sz w:val="18"/>
                <w:szCs w:val="18"/>
              </w:rPr>
            </w:pPr>
            <w:r>
              <w:rPr>
                <w:rFonts w:asciiTheme="minorHAnsi" w:hAnsiTheme="minorHAnsi"/>
                <w:b/>
                <w:bCs/>
                <w:sz w:val="18"/>
                <w:szCs w:val="18"/>
              </w:rPr>
              <w:t xml:space="preserve">(kV </w:t>
            </w:r>
            <w:proofErr w:type="spellStart"/>
            <w:r>
              <w:rPr>
                <w:rFonts w:asciiTheme="minorHAnsi" w:hAnsiTheme="minorHAnsi"/>
                <w:b/>
                <w:bCs/>
                <w:sz w:val="18"/>
                <w:szCs w:val="18"/>
              </w:rPr>
              <w:t>r.m.s</w:t>
            </w:r>
            <w:proofErr w:type="spellEnd"/>
            <w:r>
              <w:rPr>
                <w:rFonts w:asciiTheme="minorHAnsi" w:hAnsiTheme="minorHAnsi"/>
                <w:b/>
                <w:bCs/>
                <w:sz w:val="18"/>
                <w:szCs w:val="18"/>
              </w:rPr>
              <w:t>)</w:t>
            </w:r>
          </w:p>
        </w:tc>
      </w:tr>
      <w:tr w:rsidR="00A0641D" w14:paraId="16728549" w14:textId="77777777" w:rsidTr="002331B5">
        <w:trPr>
          <w:jc w:val="center"/>
        </w:trPr>
        <w:tc>
          <w:tcPr>
            <w:tcW w:w="981" w:type="dxa"/>
            <w:vMerge/>
            <w:tcBorders>
              <w:left w:val="single" w:sz="8" w:space="0" w:color="auto"/>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tcPr>
          <w:p w14:paraId="4ED00D8C" w14:textId="704F075F" w:rsidR="00A0641D" w:rsidRPr="002331B5" w:rsidRDefault="00A0641D" w:rsidP="002331B5">
            <w:pPr>
              <w:spacing w:afterLines="60" w:after="144" w:line="240" w:lineRule="auto"/>
              <w:jc w:val="center"/>
              <w:rPr>
                <w:color w:val="000000"/>
                <w:sz w:val="18"/>
                <w:szCs w:val="18"/>
              </w:rPr>
            </w:pPr>
          </w:p>
        </w:tc>
        <w:tc>
          <w:tcPr>
            <w:tcW w:w="1561" w:type="dxa"/>
            <w:vMerge/>
            <w:tcBorders>
              <w:left w:val="nil"/>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tcPr>
          <w:p w14:paraId="1EA49113" w14:textId="78B7B1A0" w:rsidR="00A0641D" w:rsidRPr="002331B5" w:rsidRDefault="00A0641D" w:rsidP="002331B5">
            <w:pPr>
              <w:spacing w:afterLines="60" w:after="144" w:line="240" w:lineRule="auto"/>
              <w:jc w:val="center"/>
              <w:rPr>
                <w:sz w:val="18"/>
                <w:szCs w:val="18"/>
              </w:rPr>
            </w:pPr>
          </w:p>
        </w:tc>
        <w:tc>
          <w:tcPr>
            <w:tcW w:w="1417" w:type="dxa"/>
            <w:vMerge/>
            <w:tcBorders>
              <w:left w:val="nil"/>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tcPr>
          <w:p w14:paraId="2A5E37E2" w14:textId="13B9C538" w:rsidR="00A0641D" w:rsidRPr="002331B5" w:rsidRDefault="00A0641D" w:rsidP="002331B5">
            <w:pPr>
              <w:spacing w:afterLines="60" w:after="144" w:line="240" w:lineRule="auto"/>
              <w:jc w:val="center"/>
              <w:rPr>
                <w:sz w:val="18"/>
                <w:szCs w:val="18"/>
              </w:rPr>
            </w:pPr>
          </w:p>
        </w:tc>
        <w:tc>
          <w:tcPr>
            <w:tcW w:w="1134" w:type="dxa"/>
            <w:vMerge/>
            <w:tcBorders>
              <w:left w:val="nil"/>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tcPr>
          <w:p w14:paraId="7B92927E" w14:textId="67AF5C8E" w:rsidR="00A0641D" w:rsidRPr="002331B5" w:rsidRDefault="00A0641D" w:rsidP="002331B5">
            <w:pPr>
              <w:spacing w:afterLines="60" w:after="144" w:line="240" w:lineRule="auto"/>
              <w:jc w:val="center"/>
              <w:rPr>
                <w:sz w:val="18"/>
                <w:szCs w:val="18"/>
              </w:rPr>
            </w:pPr>
          </w:p>
        </w:tc>
        <w:tc>
          <w:tcPr>
            <w:tcW w:w="1560" w:type="dxa"/>
            <w:vMerge/>
            <w:tcBorders>
              <w:left w:val="nil"/>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tcPr>
          <w:p w14:paraId="410AF139" w14:textId="69F274B4" w:rsidR="00A0641D" w:rsidRPr="002331B5" w:rsidRDefault="00A0641D" w:rsidP="002331B5">
            <w:pPr>
              <w:spacing w:afterLines="60" w:after="144" w:line="240" w:lineRule="auto"/>
              <w:jc w:val="center"/>
              <w:rPr>
                <w:sz w:val="18"/>
                <w:szCs w:val="18"/>
              </w:rPr>
            </w:pPr>
          </w:p>
        </w:tc>
        <w:tc>
          <w:tcPr>
            <w:tcW w:w="675" w:type="dxa"/>
            <w:tcBorders>
              <w:top w:val="nil"/>
              <w:left w:val="nil"/>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hideMark/>
          </w:tcPr>
          <w:p w14:paraId="2FF17F92" w14:textId="77777777" w:rsidR="00A0641D" w:rsidRPr="002331B5" w:rsidRDefault="00A0641D" w:rsidP="002331B5">
            <w:pPr>
              <w:spacing w:afterLines="60" w:after="144" w:line="240" w:lineRule="auto"/>
              <w:jc w:val="center"/>
              <w:rPr>
                <w:sz w:val="18"/>
                <w:szCs w:val="18"/>
              </w:rPr>
            </w:pPr>
            <w:r w:rsidRPr="002331B5">
              <w:rPr>
                <w:color w:val="000000"/>
                <w:sz w:val="18"/>
                <w:szCs w:val="18"/>
              </w:rPr>
              <w:t>Oil</w:t>
            </w:r>
          </w:p>
        </w:tc>
        <w:tc>
          <w:tcPr>
            <w:tcW w:w="845" w:type="dxa"/>
            <w:tcBorders>
              <w:top w:val="nil"/>
              <w:left w:val="nil"/>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hideMark/>
          </w:tcPr>
          <w:p w14:paraId="26940161" w14:textId="77777777" w:rsidR="00A0641D" w:rsidRPr="002331B5" w:rsidRDefault="00A0641D" w:rsidP="002331B5">
            <w:pPr>
              <w:spacing w:afterLines="60" w:after="144" w:line="240" w:lineRule="auto"/>
              <w:jc w:val="center"/>
              <w:rPr>
                <w:sz w:val="18"/>
                <w:szCs w:val="18"/>
              </w:rPr>
            </w:pPr>
            <w:r w:rsidRPr="002331B5">
              <w:rPr>
                <w:color w:val="000000"/>
                <w:sz w:val="18"/>
                <w:szCs w:val="18"/>
              </w:rPr>
              <w:t>Oil</w:t>
            </w:r>
          </w:p>
        </w:tc>
        <w:tc>
          <w:tcPr>
            <w:tcW w:w="833" w:type="dxa"/>
            <w:tcBorders>
              <w:top w:val="nil"/>
              <w:left w:val="nil"/>
              <w:bottom w:val="single" w:sz="8" w:space="0" w:color="auto"/>
              <w:right w:val="single" w:sz="8" w:space="0" w:color="auto"/>
            </w:tcBorders>
            <w:shd w:val="clear" w:color="auto" w:fill="45B0E1" w:themeFill="accent1" w:themeFillTint="99"/>
            <w:tcMar>
              <w:top w:w="0" w:type="dxa"/>
              <w:left w:w="108" w:type="dxa"/>
              <w:bottom w:w="0" w:type="dxa"/>
              <w:right w:w="108" w:type="dxa"/>
            </w:tcMar>
            <w:vAlign w:val="center"/>
            <w:hideMark/>
          </w:tcPr>
          <w:p w14:paraId="1C44CCD3" w14:textId="77777777" w:rsidR="00A0641D" w:rsidRPr="002331B5" w:rsidRDefault="00A0641D" w:rsidP="002331B5">
            <w:pPr>
              <w:spacing w:afterLines="60" w:after="144" w:line="240" w:lineRule="auto"/>
              <w:jc w:val="center"/>
              <w:rPr>
                <w:sz w:val="18"/>
                <w:szCs w:val="18"/>
              </w:rPr>
            </w:pPr>
            <w:r w:rsidRPr="002331B5">
              <w:rPr>
                <w:color w:val="000000"/>
                <w:sz w:val="18"/>
                <w:szCs w:val="18"/>
              </w:rPr>
              <w:t>Air</w:t>
            </w:r>
          </w:p>
        </w:tc>
      </w:tr>
      <w:tr w:rsidR="000D57E9" w14:paraId="0E26D1F9" w14:textId="77777777" w:rsidTr="002331B5">
        <w:trPr>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6FF1B3" w14:textId="77777777" w:rsidR="000D57E9" w:rsidRPr="002331B5" w:rsidRDefault="000D57E9" w:rsidP="002331B5">
            <w:pPr>
              <w:spacing w:afterLines="60" w:after="144" w:line="240" w:lineRule="auto"/>
              <w:jc w:val="center"/>
              <w:rPr>
                <w:sz w:val="18"/>
                <w:szCs w:val="18"/>
              </w:rPr>
            </w:pPr>
            <w:r w:rsidRPr="002331B5">
              <w:rPr>
                <w:sz w:val="18"/>
                <w:szCs w:val="18"/>
              </w:rPr>
              <w:t>400</w:t>
            </w:r>
          </w:p>
        </w:tc>
        <w:tc>
          <w:tcPr>
            <w:tcW w:w="15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9831FF" w14:textId="77777777" w:rsidR="000D57E9" w:rsidRPr="002331B5" w:rsidRDefault="000D57E9" w:rsidP="002331B5">
            <w:pPr>
              <w:spacing w:afterLines="60" w:after="144" w:line="240" w:lineRule="auto"/>
              <w:jc w:val="center"/>
              <w:rPr>
                <w:sz w:val="18"/>
                <w:szCs w:val="18"/>
              </w:rPr>
            </w:pPr>
            <w:r w:rsidRPr="002331B5">
              <w:rPr>
                <w:sz w:val="18"/>
                <w:szCs w:val="18"/>
              </w:rPr>
              <w:t>1425</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C2F8E5" w14:textId="77777777" w:rsidR="000D57E9" w:rsidRPr="002331B5" w:rsidRDefault="000D57E9" w:rsidP="002331B5">
            <w:pPr>
              <w:spacing w:afterLines="60" w:after="144" w:line="240" w:lineRule="auto"/>
              <w:jc w:val="center"/>
              <w:rPr>
                <w:sz w:val="18"/>
                <w:szCs w:val="18"/>
              </w:rPr>
            </w:pPr>
            <w:r w:rsidRPr="002331B5">
              <w:rPr>
                <w:sz w:val="18"/>
                <w:szCs w:val="18"/>
              </w:rPr>
              <w:t>630</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D373A8" w14:textId="77777777" w:rsidR="000D57E9" w:rsidRPr="002331B5" w:rsidRDefault="000D57E9" w:rsidP="002331B5">
            <w:pPr>
              <w:spacing w:afterLines="60" w:after="144" w:line="240" w:lineRule="auto"/>
              <w:jc w:val="center"/>
              <w:rPr>
                <w:sz w:val="18"/>
                <w:szCs w:val="18"/>
              </w:rPr>
            </w:pPr>
            <w:r w:rsidRPr="002331B5">
              <w:rPr>
                <w:sz w:val="18"/>
                <w:szCs w:val="18"/>
              </w:rPr>
              <w:t>45</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08E7A5" w14:textId="77777777" w:rsidR="000D57E9" w:rsidRPr="002331B5" w:rsidRDefault="000D57E9" w:rsidP="002331B5">
            <w:pPr>
              <w:spacing w:afterLines="60" w:after="144" w:line="240" w:lineRule="auto"/>
              <w:jc w:val="center"/>
              <w:rPr>
                <w:sz w:val="18"/>
                <w:szCs w:val="18"/>
              </w:rPr>
            </w:pPr>
            <w:r w:rsidRPr="002331B5">
              <w:rPr>
                <w:sz w:val="18"/>
                <w:szCs w:val="18"/>
              </w:rPr>
              <w:t>1050</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AB8945"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BDFE38"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CEA899" w14:textId="77777777" w:rsidR="000D57E9" w:rsidRPr="002331B5" w:rsidRDefault="000D57E9" w:rsidP="002331B5">
            <w:pPr>
              <w:spacing w:afterLines="60" w:after="144" w:line="240" w:lineRule="auto"/>
              <w:jc w:val="center"/>
              <w:rPr>
                <w:sz w:val="18"/>
                <w:szCs w:val="18"/>
              </w:rPr>
            </w:pPr>
            <w:r w:rsidRPr="002331B5">
              <w:rPr>
                <w:sz w:val="18"/>
                <w:szCs w:val="18"/>
              </w:rPr>
              <w:t>3</w:t>
            </w:r>
          </w:p>
        </w:tc>
      </w:tr>
      <w:tr w:rsidR="000D57E9" w14:paraId="44094BC5" w14:textId="77777777" w:rsidTr="002331B5">
        <w:trPr>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51EF83" w14:textId="77777777" w:rsidR="000D57E9" w:rsidRPr="002331B5" w:rsidRDefault="000D57E9" w:rsidP="002331B5">
            <w:pPr>
              <w:spacing w:afterLines="60" w:after="144" w:line="240" w:lineRule="auto"/>
              <w:jc w:val="center"/>
              <w:rPr>
                <w:sz w:val="18"/>
                <w:szCs w:val="18"/>
              </w:rPr>
            </w:pPr>
            <w:r w:rsidRPr="002331B5">
              <w:rPr>
                <w:sz w:val="18"/>
                <w:szCs w:val="18"/>
              </w:rPr>
              <w:t>275</w:t>
            </w:r>
          </w:p>
        </w:tc>
        <w:tc>
          <w:tcPr>
            <w:tcW w:w="15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5E34F5" w14:textId="77777777" w:rsidR="000D57E9" w:rsidRPr="002331B5" w:rsidRDefault="000D57E9" w:rsidP="002331B5">
            <w:pPr>
              <w:spacing w:afterLines="60" w:after="144" w:line="240" w:lineRule="auto"/>
              <w:jc w:val="center"/>
              <w:rPr>
                <w:sz w:val="18"/>
                <w:szCs w:val="18"/>
              </w:rPr>
            </w:pPr>
            <w:r w:rsidRPr="002331B5">
              <w:rPr>
                <w:sz w:val="18"/>
                <w:szCs w:val="18"/>
              </w:rPr>
              <w:t>1050</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224F9B" w14:textId="77777777" w:rsidR="000D57E9" w:rsidRPr="002331B5" w:rsidRDefault="000D57E9" w:rsidP="002331B5">
            <w:pPr>
              <w:spacing w:afterLines="60" w:after="144" w:line="240" w:lineRule="auto"/>
              <w:jc w:val="center"/>
              <w:rPr>
                <w:sz w:val="18"/>
                <w:szCs w:val="18"/>
              </w:rPr>
            </w:pPr>
            <w:r w:rsidRPr="002331B5">
              <w:rPr>
                <w:sz w:val="18"/>
                <w:szCs w:val="18"/>
              </w:rPr>
              <w:t>460</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54CB6A" w14:textId="77777777" w:rsidR="000D57E9" w:rsidRPr="002331B5" w:rsidRDefault="000D57E9" w:rsidP="002331B5">
            <w:pPr>
              <w:spacing w:afterLines="60" w:after="144" w:line="240" w:lineRule="auto"/>
              <w:jc w:val="center"/>
              <w:rPr>
                <w:sz w:val="18"/>
                <w:szCs w:val="18"/>
              </w:rPr>
            </w:pPr>
            <w:r w:rsidRPr="002331B5">
              <w:rPr>
                <w:sz w:val="18"/>
                <w:szCs w:val="18"/>
              </w:rPr>
              <w:t>45</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CA71C" w14:textId="77777777" w:rsidR="000D57E9" w:rsidRPr="002331B5" w:rsidRDefault="000D57E9" w:rsidP="002331B5">
            <w:pPr>
              <w:spacing w:afterLines="60" w:after="144" w:line="240" w:lineRule="auto"/>
              <w:jc w:val="center"/>
              <w:rPr>
                <w:sz w:val="18"/>
                <w:szCs w:val="18"/>
              </w:rPr>
            </w:pPr>
            <w:r w:rsidRPr="002331B5">
              <w:rPr>
                <w:sz w:val="18"/>
                <w:szCs w:val="18"/>
              </w:rPr>
              <w:t>850</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738B8F"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BD8AC5"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819A4C" w14:textId="77777777" w:rsidR="000D57E9" w:rsidRPr="002331B5" w:rsidRDefault="000D57E9" w:rsidP="002331B5">
            <w:pPr>
              <w:spacing w:afterLines="60" w:after="144" w:line="240" w:lineRule="auto"/>
              <w:jc w:val="center"/>
              <w:rPr>
                <w:sz w:val="18"/>
                <w:szCs w:val="18"/>
              </w:rPr>
            </w:pPr>
            <w:r w:rsidRPr="002331B5">
              <w:rPr>
                <w:sz w:val="18"/>
                <w:szCs w:val="18"/>
              </w:rPr>
              <w:t>3</w:t>
            </w:r>
          </w:p>
        </w:tc>
      </w:tr>
      <w:tr w:rsidR="000D57E9" w14:paraId="57F2CDBF" w14:textId="77777777" w:rsidTr="002331B5">
        <w:trPr>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ACAF91" w14:textId="77777777" w:rsidR="000D57E9" w:rsidRPr="002331B5" w:rsidRDefault="000D57E9" w:rsidP="002331B5">
            <w:pPr>
              <w:spacing w:afterLines="60" w:after="144" w:line="240" w:lineRule="auto"/>
              <w:jc w:val="center"/>
              <w:rPr>
                <w:sz w:val="18"/>
                <w:szCs w:val="18"/>
              </w:rPr>
            </w:pPr>
            <w:r w:rsidRPr="002331B5">
              <w:rPr>
                <w:sz w:val="18"/>
                <w:szCs w:val="18"/>
              </w:rPr>
              <w:t>220</w:t>
            </w:r>
          </w:p>
        </w:tc>
        <w:tc>
          <w:tcPr>
            <w:tcW w:w="15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D80FD7" w14:textId="77777777" w:rsidR="000D57E9" w:rsidRPr="002331B5" w:rsidRDefault="000D57E9" w:rsidP="002331B5">
            <w:pPr>
              <w:spacing w:afterLines="60" w:after="144" w:line="240" w:lineRule="auto"/>
              <w:jc w:val="center"/>
              <w:rPr>
                <w:sz w:val="18"/>
                <w:szCs w:val="18"/>
              </w:rPr>
            </w:pPr>
            <w:r w:rsidRPr="002331B5">
              <w:rPr>
                <w:sz w:val="18"/>
                <w:szCs w:val="18"/>
              </w:rPr>
              <w:t>950</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E46D7E" w14:textId="77777777" w:rsidR="000D57E9" w:rsidRPr="002331B5" w:rsidRDefault="000D57E9" w:rsidP="002331B5">
            <w:pPr>
              <w:spacing w:afterLines="60" w:after="144" w:line="240" w:lineRule="auto"/>
              <w:jc w:val="center"/>
              <w:rPr>
                <w:sz w:val="18"/>
                <w:szCs w:val="18"/>
              </w:rPr>
            </w:pPr>
            <w:r w:rsidRPr="002331B5">
              <w:rPr>
                <w:sz w:val="18"/>
                <w:szCs w:val="18"/>
              </w:rPr>
              <w:t>395</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495212" w14:textId="77777777" w:rsidR="000D57E9" w:rsidRPr="002331B5" w:rsidRDefault="000D57E9" w:rsidP="002331B5">
            <w:pPr>
              <w:spacing w:afterLines="60" w:after="144" w:line="240" w:lineRule="auto"/>
              <w:jc w:val="center"/>
              <w:rPr>
                <w:sz w:val="18"/>
                <w:szCs w:val="18"/>
              </w:rPr>
            </w:pPr>
            <w:r w:rsidRPr="002331B5">
              <w:rPr>
                <w:sz w:val="18"/>
                <w:szCs w:val="18"/>
              </w:rPr>
              <w:t>45</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DE381B" w14:textId="77777777" w:rsidR="000D57E9" w:rsidRPr="002331B5" w:rsidRDefault="000D57E9" w:rsidP="002331B5">
            <w:pPr>
              <w:spacing w:afterLines="60" w:after="144" w:line="240" w:lineRule="auto"/>
              <w:jc w:val="center"/>
              <w:rPr>
                <w:sz w:val="18"/>
                <w:szCs w:val="18"/>
              </w:rPr>
            </w:pPr>
            <w:r w:rsidRPr="002331B5">
              <w:rPr>
                <w:sz w:val="18"/>
                <w:szCs w:val="18"/>
              </w:rPr>
              <w:t>750</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1B4D28"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6BE05A"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8AE151" w14:textId="77777777" w:rsidR="000D57E9" w:rsidRPr="002331B5" w:rsidRDefault="000D57E9" w:rsidP="002331B5">
            <w:pPr>
              <w:spacing w:afterLines="60" w:after="144" w:line="240" w:lineRule="auto"/>
              <w:jc w:val="center"/>
              <w:rPr>
                <w:sz w:val="18"/>
                <w:szCs w:val="18"/>
              </w:rPr>
            </w:pPr>
            <w:r w:rsidRPr="002331B5">
              <w:rPr>
                <w:sz w:val="18"/>
                <w:szCs w:val="18"/>
              </w:rPr>
              <w:t>3</w:t>
            </w:r>
          </w:p>
        </w:tc>
      </w:tr>
      <w:tr w:rsidR="000D57E9" w14:paraId="6FAC9D3F" w14:textId="77777777" w:rsidTr="002331B5">
        <w:trPr>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CBF2C1" w14:textId="77777777" w:rsidR="000D57E9" w:rsidRPr="002331B5" w:rsidRDefault="000D57E9" w:rsidP="002331B5">
            <w:pPr>
              <w:spacing w:afterLines="60" w:after="144" w:line="240" w:lineRule="auto"/>
              <w:jc w:val="center"/>
              <w:rPr>
                <w:sz w:val="18"/>
                <w:szCs w:val="18"/>
              </w:rPr>
            </w:pPr>
            <w:r w:rsidRPr="002331B5">
              <w:rPr>
                <w:sz w:val="18"/>
                <w:szCs w:val="18"/>
              </w:rPr>
              <w:t>132</w:t>
            </w:r>
          </w:p>
        </w:tc>
        <w:tc>
          <w:tcPr>
            <w:tcW w:w="15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2C8BD6" w14:textId="77777777" w:rsidR="000D57E9" w:rsidRPr="002331B5" w:rsidRDefault="000D57E9" w:rsidP="002331B5">
            <w:pPr>
              <w:spacing w:afterLines="60" w:after="144" w:line="240" w:lineRule="auto"/>
              <w:jc w:val="center"/>
              <w:rPr>
                <w:sz w:val="18"/>
                <w:szCs w:val="18"/>
              </w:rPr>
            </w:pPr>
            <w:r w:rsidRPr="002331B5">
              <w:rPr>
                <w:sz w:val="18"/>
                <w:szCs w:val="18"/>
              </w:rPr>
              <w:t>550</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D73A6" w14:textId="77777777" w:rsidR="000D57E9" w:rsidRPr="002331B5" w:rsidRDefault="000D57E9" w:rsidP="002331B5">
            <w:pPr>
              <w:spacing w:afterLines="60" w:after="144" w:line="240" w:lineRule="auto"/>
              <w:jc w:val="center"/>
              <w:rPr>
                <w:sz w:val="18"/>
                <w:szCs w:val="18"/>
              </w:rPr>
            </w:pPr>
            <w:r w:rsidRPr="002331B5">
              <w:rPr>
                <w:sz w:val="18"/>
                <w:szCs w:val="18"/>
              </w:rPr>
              <w:t>230</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4A7828" w14:textId="77777777" w:rsidR="000D57E9" w:rsidRPr="002331B5" w:rsidRDefault="000D57E9" w:rsidP="002331B5">
            <w:pPr>
              <w:spacing w:afterLines="60" w:after="144" w:line="240" w:lineRule="auto"/>
              <w:jc w:val="center"/>
              <w:rPr>
                <w:sz w:val="18"/>
                <w:szCs w:val="18"/>
              </w:rPr>
            </w:pPr>
            <w:r w:rsidRPr="002331B5">
              <w:rPr>
                <w:sz w:val="18"/>
                <w:szCs w:val="18"/>
              </w:rPr>
              <w:t>45</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F049A1" w14:textId="77777777" w:rsidR="000D57E9" w:rsidRPr="002331B5" w:rsidRDefault="000D57E9" w:rsidP="002331B5">
            <w:pPr>
              <w:spacing w:afterLines="60" w:after="144" w:line="240" w:lineRule="auto"/>
              <w:jc w:val="center"/>
              <w:rPr>
                <w:sz w:val="18"/>
                <w:szCs w:val="18"/>
              </w:rPr>
            </w:pPr>
            <w:r w:rsidRPr="002331B5">
              <w:rPr>
                <w:sz w:val="18"/>
                <w:szCs w:val="18"/>
              </w:rPr>
              <w:t>460</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45A10B"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401111" w14:textId="77777777" w:rsidR="000D57E9" w:rsidRPr="002331B5" w:rsidRDefault="000D57E9" w:rsidP="002331B5">
            <w:pPr>
              <w:spacing w:afterLines="60" w:after="144" w:line="240" w:lineRule="auto"/>
              <w:jc w:val="center"/>
              <w:rPr>
                <w:sz w:val="18"/>
                <w:szCs w:val="18"/>
              </w:rPr>
            </w:pPr>
            <w:r w:rsidRPr="002331B5">
              <w:rPr>
                <w:sz w:val="18"/>
                <w:szCs w:val="18"/>
              </w:rPr>
              <w:t>5</w:t>
            </w:r>
          </w:p>
        </w:tc>
        <w:tc>
          <w:tcPr>
            <w:tcW w:w="8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DB8C92" w14:textId="77777777" w:rsidR="000D57E9" w:rsidRPr="002331B5" w:rsidRDefault="000D57E9" w:rsidP="002331B5">
            <w:pPr>
              <w:spacing w:afterLines="60" w:after="144" w:line="240" w:lineRule="auto"/>
              <w:jc w:val="center"/>
              <w:rPr>
                <w:sz w:val="18"/>
                <w:szCs w:val="18"/>
              </w:rPr>
            </w:pPr>
            <w:r w:rsidRPr="002331B5">
              <w:rPr>
                <w:sz w:val="18"/>
                <w:szCs w:val="18"/>
              </w:rPr>
              <w:t>3</w:t>
            </w:r>
          </w:p>
        </w:tc>
      </w:tr>
      <w:tr w:rsidR="000D57E9" w14:paraId="1F6F29F3" w14:textId="77777777" w:rsidTr="002331B5">
        <w:trPr>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195C6B" w14:textId="77777777" w:rsidR="000D57E9" w:rsidRPr="002331B5" w:rsidRDefault="000D57E9" w:rsidP="002331B5">
            <w:pPr>
              <w:spacing w:afterLines="60" w:after="144" w:line="240" w:lineRule="auto"/>
              <w:jc w:val="center"/>
              <w:rPr>
                <w:sz w:val="18"/>
                <w:szCs w:val="18"/>
              </w:rPr>
            </w:pPr>
            <w:r w:rsidRPr="002331B5">
              <w:rPr>
                <w:sz w:val="18"/>
                <w:szCs w:val="18"/>
              </w:rPr>
              <w:t>66</w:t>
            </w:r>
          </w:p>
        </w:tc>
        <w:tc>
          <w:tcPr>
            <w:tcW w:w="15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FB4952" w14:textId="77777777" w:rsidR="000D57E9" w:rsidRPr="002331B5" w:rsidRDefault="000D57E9" w:rsidP="002331B5">
            <w:pPr>
              <w:spacing w:afterLines="60" w:after="144" w:line="240" w:lineRule="auto"/>
              <w:jc w:val="center"/>
              <w:rPr>
                <w:sz w:val="18"/>
                <w:szCs w:val="18"/>
              </w:rPr>
            </w:pPr>
            <w:r w:rsidRPr="002331B5">
              <w:rPr>
                <w:sz w:val="18"/>
                <w:szCs w:val="18"/>
              </w:rPr>
              <w:t>325</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387719" w14:textId="77777777" w:rsidR="000D57E9" w:rsidRPr="002331B5" w:rsidRDefault="000D57E9" w:rsidP="002331B5">
            <w:pPr>
              <w:spacing w:afterLines="60" w:after="144" w:line="240" w:lineRule="auto"/>
              <w:jc w:val="center"/>
              <w:rPr>
                <w:sz w:val="18"/>
                <w:szCs w:val="18"/>
              </w:rPr>
            </w:pPr>
            <w:r w:rsidRPr="002331B5">
              <w:rPr>
                <w:sz w:val="18"/>
                <w:szCs w:val="18"/>
              </w:rPr>
              <w:t>132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3DEFA5" w14:textId="77777777" w:rsidR="000D57E9" w:rsidRPr="002331B5" w:rsidRDefault="000D57E9" w:rsidP="002331B5">
            <w:pPr>
              <w:spacing w:afterLines="60" w:after="144" w:line="240" w:lineRule="auto"/>
              <w:jc w:val="center"/>
              <w:rPr>
                <w:sz w:val="18"/>
                <w:szCs w:val="18"/>
              </w:rPr>
            </w:pPr>
            <w:r w:rsidRPr="002331B5">
              <w:rPr>
                <w:sz w:val="18"/>
                <w:szCs w:val="18"/>
              </w:rPr>
              <w:t>140</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1F668E" w14:textId="77777777" w:rsidR="000D57E9" w:rsidRPr="002331B5" w:rsidRDefault="000D57E9" w:rsidP="002331B5">
            <w:pPr>
              <w:spacing w:afterLines="60" w:after="144" w:line="240" w:lineRule="auto"/>
              <w:jc w:val="center"/>
              <w:rPr>
                <w:sz w:val="18"/>
                <w:szCs w:val="18"/>
              </w:rPr>
            </w:pPr>
            <w:r w:rsidRPr="002331B5">
              <w:rPr>
                <w:sz w:val="18"/>
                <w:szCs w:val="18"/>
              </w:rPr>
              <w:t>n/a</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AE38B7" w14:textId="77777777" w:rsidR="000D57E9" w:rsidRPr="002331B5" w:rsidRDefault="000D57E9" w:rsidP="002331B5">
            <w:pPr>
              <w:spacing w:afterLines="60" w:after="144" w:line="240" w:lineRule="auto"/>
              <w:jc w:val="center"/>
              <w:rPr>
                <w:sz w:val="18"/>
                <w:szCs w:val="18"/>
              </w:rPr>
            </w:pPr>
            <w:r w:rsidRPr="002331B5">
              <w:rPr>
                <w:sz w:val="18"/>
                <w:szCs w:val="18"/>
              </w:rPr>
              <w:t>2</w:t>
            </w:r>
          </w:p>
        </w:tc>
        <w:tc>
          <w:tcPr>
            <w:tcW w:w="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C2AA3B" w14:textId="77777777" w:rsidR="000D57E9" w:rsidRPr="002331B5" w:rsidRDefault="000D57E9" w:rsidP="002331B5">
            <w:pPr>
              <w:spacing w:afterLines="60" w:after="144" w:line="240" w:lineRule="auto"/>
              <w:jc w:val="center"/>
              <w:rPr>
                <w:sz w:val="18"/>
                <w:szCs w:val="18"/>
              </w:rPr>
            </w:pPr>
            <w:r w:rsidRPr="002331B5">
              <w:rPr>
                <w:sz w:val="18"/>
                <w:szCs w:val="18"/>
              </w:rPr>
              <w:t>2.5</w:t>
            </w:r>
          </w:p>
        </w:tc>
        <w:tc>
          <w:tcPr>
            <w:tcW w:w="8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098CE7" w14:textId="77777777" w:rsidR="000D57E9" w:rsidRPr="002331B5" w:rsidRDefault="000D57E9" w:rsidP="002331B5">
            <w:pPr>
              <w:spacing w:afterLines="60" w:after="144" w:line="240" w:lineRule="auto"/>
              <w:jc w:val="center"/>
              <w:rPr>
                <w:sz w:val="18"/>
                <w:szCs w:val="18"/>
              </w:rPr>
            </w:pPr>
            <w:r w:rsidRPr="002331B5">
              <w:rPr>
                <w:sz w:val="18"/>
                <w:szCs w:val="18"/>
              </w:rPr>
              <w:t>0.5</w:t>
            </w:r>
          </w:p>
        </w:tc>
      </w:tr>
      <w:tr w:rsidR="000D57E9" w14:paraId="14F3B920" w14:textId="77777777" w:rsidTr="002331B5">
        <w:trPr>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A91351" w14:textId="77777777" w:rsidR="000D57E9" w:rsidRPr="002331B5" w:rsidRDefault="000D57E9" w:rsidP="002331B5">
            <w:pPr>
              <w:spacing w:afterLines="60" w:after="144" w:line="240" w:lineRule="auto"/>
              <w:jc w:val="center"/>
              <w:rPr>
                <w:sz w:val="18"/>
                <w:szCs w:val="18"/>
              </w:rPr>
            </w:pPr>
            <w:r w:rsidRPr="002331B5">
              <w:rPr>
                <w:sz w:val="18"/>
                <w:szCs w:val="18"/>
              </w:rPr>
              <w:t>33</w:t>
            </w:r>
          </w:p>
        </w:tc>
        <w:tc>
          <w:tcPr>
            <w:tcW w:w="15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56BB35" w14:textId="77777777" w:rsidR="000D57E9" w:rsidRPr="002331B5" w:rsidRDefault="000D57E9" w:rsidP="002331B5">
            <w:pPr>
              <w:spacing w:afterLines="60" w:after="144" w:line="240" w:lineRule="auto"/>
              <w:jc w:val="center"/>
              <w:rPr>
                <w:sz w:val="18"/>
                <w:szCs w:val="18"/>
              </w:rPr>
            </w:pPr>
            <w:r w:rsidRPr="002331B5">
              <w:rPr>
                <w:sz w:val="18"/>
                <w:szCs w:val="18"/>
              </w:rPr>
              <w:t>170</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589D3E" w14:textId="77777777" w:rsidR="000D57E9" w:rsidRPr="002331B5" w:rsidRDefault="000D57E9" w:rsidP="002331B5">
            <w:pPr>
              <w:spacing w:afterLines="60" w:after="144" w:line="240" w:lineRule="auto"/>
              <w:jc w:val="center"/>
              <w:rPr>
                <w:sz w:val="18"/>
                <w:szCs w:val="18"/>
              </w:rPr>
            </w:pPr>
            <w:r w:rsidRPr="002331B5">
              <w:rPr>
                <w:sz w:val="18"/>
                <w:szCs w:val="18"/>
              </w:rPr>
              <w:t>66</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954E2F" w14:textId="77777777" w:rsidR="000D57E9" w:rsidRPr="002331B5" w:rsidRDefault="000D57E9" w:rsidP="002331B5">
            <w:pPr>
              <w:spacing w:afterLines="60" w:after="144" w:line="240" w:lineRule="auto"/>
              <w:jc w:val="center"/>
              <w:rPr>
                <w:sz w:val="18"/>
                <w:szCs w:val="18"/>
              </w:rPr>
            </w:pPr>
            <w:r w:rsidRPr="002331B5">
              <w:rPr>
                <w:sz w:val="18"/>
                <w:szCs w:val="18"/>
              </w:rPr>
              <w:t>70</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E521D1" w14:textId="77777777" w:rsidR="000D57E9" w:rsidRPr="002331B5" w:rsidRDefault="000D57E9" w:rsidP="002331B5">
            <w:pPr>
              <w:spacing w:afterLines="60" w:after="144" w:line="240" w:lineRule="auto"/>
              <w:jc w:val="center"/>
              <w:rPr>
                <w:sz w:val="18"/>
                <w:szCs w:val="18"/>
              </w:rPr>
            </w:pPr>
            <w:r w:rsidRPr="002331B5">
              <w:rPr>
                <w:sz w:val="18"/>
                <w:szCs w:val="18"/>
              </w:rPr>
              <w:t>n/a</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4F0002" w14:textId="77777777" w:rsidR="000D57E9" w:rsidRPr="002331B5" w:rsidRDefault="000D57E9" w:rsidP="002331B5">
            <w:pPr>
              <w:spacing w:afterLines="60" w:after="144" w:line="240" w:lineRule="auto"/>
              <w:jc w:val="center"/>
              <w:rPr>
                <w:sz w:val="18"/>
                <w:szCs w:val="18"/>
              </w:rPr>
            </w:pPr>
            <w:r w:rsidRPr="002331B5">
              <w:rPr>
                <w:sz w:val="18"/>
                <w:szCs w:val="18"/>
              </w:rPr>
              <w:t>2</w:t>
            </w:r>
          </w:p>
        </w:tc>
        <w:tc>
          <w:tcPr>
            <w:tcW w:w="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BFFF3B" w14:textId="77777777" w:rsidR="000D57E9" w:rsidRPr="002331B5" w:rsidRDefault="000D57E9" w:rsidP="002331B5">
            <w:pPr>
              <w:spacing w:afterLines="60" w:after="144" w:line="240" w:lineRule="auto"/>
              <w:jc w:val="center"/>
              <w:rPr>
                <w:sz w:val="18"/>
                <w:szCs w:val="18"/>
              </w:rPr>
            </w:pPr>
            <w:r w:rsidRPr="002331B5">
              <w:rPr>
                <w:sz w:val="18"/>
                <w:szCs w:val="18"/>
              </w:rPr>
              <w:t>2.5</w:t>
            </w:r>
          </w:p>
        </w:tc>
        <w:tc>
          <w:tcPr>
            <w:tcW w:w="8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AF3E3F" w14:textId="77777777" w:rsidR="000D57E9" w:rsidRPr="002331B5" w:rsidRDefault="000D57E9" w:rsidP="002331B5">
            <w:pPr>
              <w:spacing w:afterLines="60" w:after="144" w:line="240" w:lineRule="auto"/>
              <w:jc w:val="center"/>
              <w:rPr>
                <w:sz w:val="18"/>
                <w:szCs w:val="18"/>
              </w:rPr>
            </w:pPr>
            <w:r w:rsidRPr="002331B5">
              <w:rPr>
                <w:sz w:val="18"/>
                <w:szCs w:val="18"/>
              </w:rPr>
              <w:t>0.5</w:t>
            </w:r>
          </w:p>
        </w:tc>
      </w:tr>
      <w:tr w:rsidR="000D57E9" w14:paraId="4A2D0FE3" w14:textId="77777777" w:rsidTr="002331B5">
        <w:trPr>
          <w:jc w:val="center"/>
        </w:trPr>
        <w:tc>
          <w:tcPr>
            <w:tcW w:w="98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11C9FA" w14:textId="77777777" w:rsidR="000D57E9" w:rsidRPr="002331B5" w:rsidRDefault="000D57E9" w:rsidP="002331B5">
            <w:pPr>
              <w:spacing w:afterLines="60" w:after="144" w:line="240" w:lineRule="auto"/>
              <w:jc w:val="center"/>
              <w:rPr>
                <w:sz w:val="18"/>
                <w:szCs w:val="18"/>
              </w:rPr>
            </w:pPr>
            <w:r w:rsidRPr="002331B5">
              <w:rPr>
                <w:sz w:val="18"/>
                <w:szCs w:val="18"/>
              </w:rPr>
              <w:t>11</w:t>
            </w:r>
          </w:p>
        </w:tc>
        <w:tc>
          <w:tcPr>
            <w:tcW w:w="15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7E755A" w14:textId="77777777" w:rsidR="000D57E9" w:rsidRPr="002331B5" w:rsidRDefault="000D57E9" w:rsidP="002331B5">
            <w:pPr>
              <w:spacing w:afterLines="60" w:after="144" w:line="240" w:lineRule="auto"/>
              <w:jc w:val="center"/>
              <w:rPr>
                <w:sz w:val="18"/>
                <w:szCs w:val="18"/>
              </w:rPr>
            </w:pPr>
            <w:r w:rsidRPr="002331B5">
              <w:rPr>
                <w:sz w:val="18"/>
                <w:szCs w:val="18"/>
              </w:rPr>
              <w:t>75</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68EF5C" w14:textId="77777777" w:rsidR="000D57E9" w:rsidRPr="002331B5" w:rsidRDefault="000D57E9" w:rsidP="002331B5">
            <w:pPr>
              <w:spacing w:afterLines="60" w:after="144" w:line="240" w:lineRule="auto"/>
              <w:jc w:val="center"/>
              <w:rPr>
                <w:sz w:val="18"/>
                <w:szCs w:val="18"/>
              </w:rPr>
            </w:pPr>
            <w:r w:rsidRPr="002331B5">
              <w:rPr>
                <w:sz w:val="18"/>
                <w:szCs w:val="18"/>
              </w:rPr>
              <w:t>22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B38B65" w14:textId="77777777" w:rsidR="000D57E9" w:rsidRPr="002331B5" w:rsidRDefault="000D57E9" w:rsidP="002331B5">
            <w:pPr>
              <w:spacing w:afterLines="60" w:after="144" w:line="240" w:lineRule="auto"/>
              <w:jc w:val="center"/>
              <w:rPr>
                <w:sz w:val="18"/>
                <w:szCs w:val="18"/>
              </w:rPr>
            </w:pPr>
            <w:r w:rsidRPr="002331B5">
              <w:rPr>
                <w:sz w:val="18"/>
                <w:szCs w:val="18"/>
              </w:rPr>
              <w:t>28</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F7559E" w14:textId="77777777" w:rsidR="000D57E9" w:rsidRPr="002331B5" w:rsidRDefault="000D57E9" w:rsidP="002331B5">
            <w:pPr>
              <w:spacing w:afterLines="60" w:after="144" w:line="240" w:lineRule="auto"/>
              <w:jc w:val="center"/>
              <w:rPr>
                <w:sz w:val="18"/>
                <w:szCs w:val="18"/>
              </w:rPr>
            </w:pPr>
            <w:r w:rsidRPr="002331B5">
              <w:rPr>
                <w:sz w:val="18"/>
                <w:szCs w:val="18"/>
              </w:rPr>
              <w:t>n/a</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9C6384" w14:textId="77777777" w:rsidR="000D57E9" w:rsidRPr="002331B5" w:rsidRDefault="000D57E9" w:rsidP="002331B5">
            <w:pPr>
              <w:spacing w:afterLines="60" w:after="144" w:line="240" w:lineRule="auto"/>
              <w:jc w:val="center"/>
              <w:rPr>
                <w:sz w:val="18"/>
                <w:szCs w:val="18"/>
              </w:rPr>
            </w:pPr>
            <w:r w:rsidRPr="002331B5">
              <w:rPr>
                <w:sz w:val="18"/>
                <w:szCs w:val="18"/>
              </w:rPr>
              <w:t>2</w:t>
            </w:r>
          </w:p>
        </w:tc>
        <w:tc>
          <w:tcPr>
            <w:tcW w:w="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2A5FC" w14:textId="77777777" w:rsidR="000D57E9" w:rsidRPr="002331B5" w:rsidRDefault="000D57E9" w:rsidP="002331B5">
            <w:pPr>
              <w:spacing w:afterLines="60" w:after="144" w:line="240" w:lineRule="auto"/>
              <w:jc w:val="center"/>
              <w:rPr>
                <w:sz w:val="18"/>
                <w:szCs w:val="18"/>
              </w:rPr>
            </w:pPr>
            <w:r w:rsidRPr="002331B5">
              <w:rPr>
                <w:sz w:val="18"/>
                <w:szCs w:val="18"/>
              </w:rPr>
              <w:t>2.5</w:t>
            </w:r>
          </w:p>
        </w:tc>
        <w:tc>
          <w:tcPr>
            <w:tcW w:w="8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C65EBA" w14:textId="77777777" w:rsidR="000D57E9" w:rsidRPr="002331B5" w:rsidRDefault="000D57E9" w:rsidP="002331B5">
            <w:pPr>
              <w:spacing w:afterLines="60" w:after="144" w:line="240" w:lineRule="auto"/>
              <w:jc w:val="center"/>
              <w:rPr>
                <w:sz w:val="18"/>
                <w:szCs w:val="18"/>
              </w:rPr>
            </w:pPr>
            <w:r w:rsidRPr="002331B5">
              <w:rPr>
                <w:sz w:val="18"/>
                <w:szCs w:val="18"/>
              </w:rPr>
              <w:t>0.5</w:t>
            </w:r>
          </w:p>
        </w:tc>
      </w:tr>
    </w:tbl>
    <w:p w14:paraId="61801BCB" w14:textId="028220BC" w:rsidR="00A93AAF" w:rsidRDefault="00A93AAF">
      <w:bookmarkStart w:id="708" w:name="_Toc183078677"/>
      <w:bookmarkEnd w:id="708"/>
      <w:r>
        <w:br w:type="page"/>
      </w:r>
    </w:p>
    <w:p w14:paraId="198E27A0" w14:textId="7755402A" w:rsidR="000D57E9" w:rsidRPr="00DB3AFB" w:rsidRDefault="000D57E9" w:rsidP="002B67B9">
      <w:pPr>
        <w:pStyle w:val="Heading1"/>
        <w:numPr>
          <w:ilvl w:val="0"/>
          <w:numId w:val="7"/>
        </w:numPr>
      </w:pPr>
      <w:bookmarkStart w:id="709" w:name="_Toc182821799"/>
      <w:bookmarkStart w:id="710" w:name="_Toc189225440"/>
      <w:r w:rsidRPr="00DB3AFB">
        <w:lastRenderedPageBreak/>
        <w:t>Abbreviations &amp; Conventions</w:t>
      </w:r>
      <w:bookmarkEnd w:id="709"/>
      <w:bookmarkEnd w:id="710"/>
    </w:p>
    <w:p w14:paraId="7D92E290" w14:textId="77777777" w:rsidR="000D57E9" w:rsidRPr="00DB3AFB" w:rsidRDefault="000D57E9" w:rsidP="001B20B2">
      <w:pPr>
        <w:pStyle w:val="Figure"/>
        <w:jc w:val="left"/>
        <w:rPr>
          <w:bCs/>
          <w:color w:val="FFFFFF" w:themeColor="background1"/>
        </w:rPr>
      </w:pPr>
    </w:p>
    <w:p w14:paraId="070AAC6C" w14:textId="3CBDA3C8" w:rsidR="000D57E9" w:rsidRPr="0077204A" w:rsidRDefault="000D57E9" w:rsidP="001B20B2">
      <w:pPr>
        <w:pStyle w:val="Caption"/>
        <w:keepNext/>
        <w:rPr>
          <w:rFonts w:asciiTheme="minorHAnsi" w:hAnsiTheme="minorHAnsi"/>
        </w:rPr>
      </w:pPr>
      <w:bookmarkStart w:id="711" w:name="_Toc182821811"/>
      <w:bookmarkStart w:id="712" w:name="_Toc189225452"/>
      <w:r w:rsidRPr="0077204A">
        <w:rPr>
          <w:rFonts w:asciiTheme="minorHAnsi" w:hAnsiTheme="minorHAnsi"/>
        </w:rPr>
        <w:t xml:space="preserve">Table </w:t>
      </w:r>
      <w:r w:rsidRPr="0077204A">
        <w:rPr>
          <w:rFonts w:asciiTheme="minorHAnsi" w:hAnsiTheme="minorHAnsi"/>
        </w:rPr>
        <w:fldChar w:fldCharType="begin"/>
      </w:r>
      <w:r w:rsidRPr="0077204A">
        <w:rPr>
          <w:rFonts w:asciiTheme="minorHAnsi" w:hAnsiTheme="minorHAnsi"/>
        </w:rPr>
        <w:instrText xml:space="preserve"> SEQ Table \* ARABIC </w:instrText>
      </w:r>
      <w:r w:rsidRPr="0077204A">
        <w:rPr>
          <w:rFonts w:asciiTheme="minorHAnsi" w:hAnsiTheme="minorHAnsi"/>
        </w:rPr>
        <w:fldChar w:fldCharType="separate"/>
      </w:r>
      <w:r w:rsidR="005E0650">
        <w:rPr>
          <w:rFonts w:asciiTheme="minorHAnsi" w:hAnsiTheme="minorHAnsi"/>
          <w:noProof/>
        </w:rPr>
        <w:t>11</w:t>
      </w:r>
      <w:r w:rsidRPr="0077204A">
        <w:rPr>
          <w:rFonts w:asciiTheme="minorHAnsi" w:hAnsiTheme="minorHAnsi"/>
          <w:noProof/>
        </w:rPr>
        <w:fldChar w:fldCharType="end"/>
      </w:r>
      <w:r w:rsidRPr="0077204A">
        <w:rPr>
          <w:rFonts w:asciiTheme="minorHAnsi" w:hAnsiTheme="minorHAnsi"/>
        </w:rPr>
        <w:t xml:space="preserve"> — Abbreviations and </w:t>
      </w:r>
      <w:commentRangeStart w:id="713"/>
      <w:r w:rsidRPr="0077204A">
        <w:rPr>
          <w:rFonts w:asciiTheme="minorHAnsi" w:hAnsiTheme="minorHAnsi"/>
        </w:rPr>
        <w:t>Terms</w:t>
      </w:r>
      <w:bookmarkEnd w:id="711"/>
      <w:bookmarkEnd w:id="712"/>
      <w:commentRangeEnd w:id="713"/>
      <w:r w:rsidR="00F96EF4">
        <w:rPr>
          <w:rStyle w:val="CommentReference"/>
          <w:b w:val="0"/>
          <w:bCs w:val="0"/>
          <w:color w:val="000000" w:themeColor="text1"/>
        </w:rPr>
        <w:commentReference w:id="713"/>
      </w:r>
    </w:p>
    <w:tbl>
      <w:tblPr>
        <w:tblStyle w:val="ListTable4-Accent11"/>
        <w:tblpPr w:leftFromText="180" w:rightFromText="180" w:vertAnchor="text" w:horzAnchor="margin" w:tblpY="316"/>
        <w:tblW w:w="9109" w:type="dxa"/>
        <w:tblBorders>
          <w:insideV w:val="single" w:sz="4" w:space="0" w:color="auto"/>
        </w:tblBorders>
        <w:tblLook w:val="04A0" w:firstRow="1" w:lastRow="0" w:firstColumn="1" w:lastColumn="0" w:noHBand="0" w:noVBand="1"/>
      </w:tblPr>
      <w:tblGrid>
        <w:gridCol w:w="2126"/>
        <w:gridCol w:w="6983"/>
      </w:tblGrid>
      <w:tr w:rsidR="00073E5C" w:rsidRPr="00DB3AFB" w14:paraId="2C87EDE4" w14:textId="77777777" w:rsidTr="008A5417">
        <w:trPr>
          <w:cnfStyle w:val="100000000000" w:firstRow="1" w:lastRow="0" w:firstColumn="0" w:lastColumn="0" w:oddVBand="0" w:evenVBand="0" w:oddHBand="0" w:evenHBand="0" w:firstRowFirstColumn="0" w:firstRowLastColumn="0" w:lastRowFirstColumn="0" w:lastRowLastColumn="0"/>
          <w:trHeight w:val="446"/>
          <w:tblHeader/>
        </w:trPr>
        <w:tc>
          <w:tcPr>
            <w:cnfStyle w:val="001000000000" w:firstRow="0" w:lastRow="0" w:firstColumn="1" w:lastColumn="0" w:oddVBand="0" w:evenVBand="0" w:oddHBand="0" w:evenHBand="0" w:firstRowFirstColumn="0" w:firstRowLastColumn="0" w:lastRowFirstColumn="0" w:lastRowLastColumn="0"/>
            <w:tcW w:w="2126" w:type="dxa"/>
          </w:tcPr>
          <w:p w14:paraId="604B70DD" w14:textId="77777777" w:rsidR="00073E5C" w:rsidRPr="002331B5" w:rsidRDefault="00073E5C" w:rsidP="000200EC">
            <w:pPr>
              <w:spacing w:line="300" w:lineRule="auto"/>
              <w:ind w:right="571"/>
              <w:rPr>
                <w:rFonts w:asciiTheme="minorHAnsi" w:eastAsia="Times New Roman" w:hAnsiTheme="minorHAnsi" w:cs="Microsoft Sans Serif"/>
                <w:bCs w:val="0"/>
                <w:color w:val="FFFFFF" w:themeColor="background1"/>
                <w:sz w:val="20"/>
                <w:lang w:eastAsia="en-AU"/>
              </w:rPr>
            </w:pPr>
            <w:r w:rsidRPr="002331B5">
              <w:rPr>
                <w:rFonts w:eastAsia="Times New Roman" w:cs="Microsoft Sans Serif"/>
                <w:color w:val="FFFFFF" w:themeColor="background1"/>
                <w:sz w:val="20"/>
                <w:lang w:eastAsia="en-AU"/>
              </w:rPr>
              <w:t>Abbreviation</w:t>
            </w:r>
          </w:p>
        </w:tc>
        <w:tc>
          <w:tcPr>
            <w:tcW w:w="6983" w:type="dxa"/>
          </w:tcPr>
          <w:p w14:paraId="4935B5B0" w14:textId="77777777" w:rsidR="00073E5C" w:rsidRPr="002331B5" w:rsidRDefault="00073E5C" w:rsidP="008A5417">
            <w:pPr>
              <w:spacing w:line="300" w:lineRule="auto"/>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Microsoft Sans Serif"/>
                <w:bCs w:val="0"/>
                <w:color w:val="FFFFFF" w:themeColor="background1"/>
                <w:sz w:val="20"/>
                <w:lang w:eastAsia="en-AU"/>
              </w:rPr>
            </w:pPr>
            <w:r w:rsidRPr="002331B5">
              <w:rPr>
                <w:rFonts w:eastAsia="Times New Roman" w:cs="Microsoft Sans Serif"/>
                <w:color w:val="FFFFFF" w:themeColor="background1"/>
                <w:sz w:val="20"/>
                <w:lang w:eastAsia="en-AU"/>
              </w:rPr>
              <w:t>Description</w:t>
            </w:r>
          </w:p>
        </w:tc>
      </w:tr>
      <w:tr w:rsidR="00073E5C" w:rsidRPr="00DB3AFB" w14:paraId="3F7FB6B0"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75BE0C35"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Apparatus</w:t>
            </w:r>
          </w:p>
        </w:tc>
        <w:tc>
          <w:tcPr>
            <w:tcW w:w="6983" w:type="dxa"/>
          </w:tcPr>
          <w:p w14:paraId="16E738EE" w14:textId="77777777" w:rsidR="00073E5C" w:rsidRPr="00741255" w:rsidRDefault="00073E5C" w:rsidP="008A5417">
            <w:pPr>
              <w:tabs>
                <w:tab w:val="left" w:pos="1134"/>
              </w:tabs>
              <w:ind w:left="63"/>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 xml:space="preserve">All HV equipment in which electrical conductors are used, supported or of which they may form a part. </w:t>
            </w:r>
          </w:p>
        </w:tc>
      </w:tr>
      <w:tr w:rsidR="00073E5C" w:rsidRPr="00DB3AFB" w14:paraId="2F9A6B51"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21904891"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AC</w:t>
            </w:r>
          </w:p>
        </w:tc>
        <w:tc>
          <w:tcPr>
            <w:tcW w:w="6983" w:type="dxa"/>
          </w:tcPr>
          <w:p w14:paraId="373CB938" w14:textId="77777777" w:rsidR="00073E5C" w:rsidRPr="00741255" w:rsidRDefault="00073E5C" w:rsidP="008A5417">
            <w:pPr>
              <w:tabs>
                <w:tab w:val="left" w:pos="1134"/>
              </w:tabs>
              <w:ind w:left="63"/>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Alternating Current</w:t>
            </w:r>
          </w:p>
        </w:tc>
      </w:tr>
      <w:tr w:rsidR="00073E5C" w:rsidRPr="00DB3AFB" w14:paraId="379E4E3A"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5213D153"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AIS</w:t>
            </w:r>
          </w:p>
        </w:tc>
        <w:tc>
          <w:tcPr>
            <w:tcW w:w="6983" w:type="dxa"/>
          </w:tcPr>
          <w:p w14:paraId="5D524141" w14:textId="77777777" w:rsidR="00073E5C" w:rsidRPr="00741255" w:rsidRDefault="00073E5C" w:rsidP="008A5417">
            <w:pPr>
              <w:tabs>
                <w:tab w:val="left" w:pos="1134"/>
              </w:tabs>
              <w:ind w:left="63"/>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Air Insulated Switchgear</w:t>
            </w:r>
          </w:p>
        </w:tc>
      </w:tr>
      <w:tr w:rsidR="00073E5C" w:rsidRPr="00DB3AFB" w14:paraId="1F66A79F"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F2BEB53"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BCA</w:t>
            </w:r>
          </w:p>
        </w:tc>
        <w:tc>
          <w:tcPr>
            <w:tcW w:w="6983" w:type="dxa"/>
          </w:tcPr>
          <w:p w14:paraId="62EFAA57" w14:textId="77777777" w:rsidR="00073E5C" w:rsidRPr="00741255" w:rsidRDefault="00073E5C" w:rsidP="008A5417">
            <w:pPr>
              <w:tabs>
                <w:tab w:val="left" w:pos="1134"/>
              </w:tabs>
              <w:ind w:left="63"/>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 xml:space="preserve">Bilateral Connection Agreement - the Bilateral Connection Agreement entered into between </w:t>
            </w:r>
            <w:commentRangeStart w:id="714"/>
            <w:commentRangeStart w:id="715"/>
            <w:r w:rsidRPr="00741255">
              <w:rPr>
                <w:rFonts w:asciiTheme="minorHAnsi" w:eastAsia="휴먼명조" w:hAnsiTheme="minorHAnsi" w:cs="Times New Roman"/>
                <w:color w:val="auto"/>
                <w:lang w:eastAsia="en-GB"/>
              </w:rPr>
              <w:t xml:space="preserve">NESO and the User </w:t>
            </w:r>
            <w:commentRangeEnd w:id="714"/>
            <w:r w:rsidRPr="002331B5">
              <w:rPr>
                <w:rStyle w:val="CommentReference"/>
                <w:sz w:val="20"/>
                <w:szCs w:val="20"/>
              </w:rPr>
              <w:commentReference w:id="714"/>
            </w:r>
            <w:commentRangeEnd w:id="715"/>
            <w:r w:rsidRPr="002331B5">
              <w:rPr>
                <w:rStyle w:val="CommentReference"/>
                <w:sz w:val="20"/>
                <w:szCs w:val="20"/>
              </w:rPr>
              <w:commentReference w:id="715"/>
            </w:r>
          </w:p>
        </w:tc>
      </w:tr>
      <w:tr w:rsidR="00073E5C" w:rsidRPr="00DB3AFB" w14:paraId="390A9CB5"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0393456"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BS</w:t>
            </w:r>
          </w:p>
        </w:tc>
        <w:tc>
          <w:tcPr>
            <w:tcW w:w="6983" w:type="dxa"/>
          </w:tcPr>
          <w:p w14:paraId="6D999C35" w14:textId="77777777" w:rsidR="00073E5C" w:rsidRPr="00741255" w:rsidRDefault="00073E5C" w:rsidP="008A5417">
            <w:pPr>
              <w:tabs>
                <w:tab w:val="left" w:pos="1134"/>
              </w:tabs>
              <w:ind w:left="63"/>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British Standard</w:t>
            </w:r>
          </w:p>
        </w:tc>
      </w:tr>
      <w:tr w:rsidR="00073E5C" w:rsidRPr="00DB3AFB" w14:paraId="4F1FFEBF"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672AA48B"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CC</w:t>
            </w:r>
          </w:p>
        </w:tc>
        <w:tc>
          <w:tcPr>
            <w:tcW w:w="6983" w:type="dxa"/>
          </w:tcPr>
          <w:p w14:paraId="69F74BB3" w14:textId="77777777" w:rsidR="00073E5C" w:rsidRPr="00741255" w:rsidRDefault="00073E5C" w:rsidP="008A5417">
            <w:pPr>
              <w:tabs>
                <w:tab w:val="left" w:pos="1134"/>
              </w:tabs>
              <w:ind w:left="63"/>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Connection Conditions</w:t>
            </w:r>
          </w:p>
        </w:tc>
      </w:tr>
      <w:tr w:rsidR="00073E5C" w:rsidRPr="00DB3AFB" w14:paraId="612B3A08"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197CD4BC"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CNI</w:t>
            </w:r>
          </w:p>
        </w:tc>
        <w:tc>
          <w:tcPr>
            <w:tcW w:w="6983" w:type="dxa"/>
          </w:tcPr>
          <w:p w14:paraId="64F9E0A0"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Critical National Infrastructure</w:t>
            </w:r>
          </w:p>
        </w:tc>
      </w:tr>
      <w:tr w:rsidR="00073E5C" w:rsidRPr="00DB3AFB" w14:paraId="705897D9"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525E31ED"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CUSC</w:t>
            </w:r>
          </w:p>
        </w:tc>
        <w:tc>
          <w:tcPr>
            <w:tcW w:w="6983" w:type="dxa"/>
          </w:tcPr>
          <w:p w14:paraId="02AE35F5"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 xml:space="preserve">Connection and Use of System Code </w:t>
            </w:r>
          </w:p>
        </w:tc>
      </w:tr>
      <w:tr w:rsidR="00073E5C" w:rsidRPr="00DB3AFB" w14:paraId="0B9CF00D"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11C6413F"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CT</w:t>
            </w:r>
          </w:p>
        </w:tc>
        <w:tc>
          <w:tcPr>
            <w:tcW w:w="6983" w:type="dxa"/>
          </w:tcPr>
          <w:p w14:paraId="7DC1B72B"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Current Transformer</w:t>
            </w:r>
          </w:p>
        </w:tc>
      </w:tr>
      <w:tr w:rsidR="00073E5C" w:rsidRPr="00DB3AFB" w14:paraId="298A0039"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1EB1C6EA"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DC</w:t>
            </w:r>
          </w:p>
        </w:tc>
        <w:tc>
          <w:tcPr>
            <w:tcW w:w="6983" w:type="dxa"/>
          </w:tcPr>
          <w:p w14:paraId="2528CE95"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Direct Current</w:t>
            </w:r>
          </w:p>
        </w:tc>
      </w:tr>
      <w:tr w:rsidR="00073E5C" w:rsidRPr="00DB3AFB" w14:paraId="3979654E"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2E37593C"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DNO</w:t>
            </w:r>
          </w:p>
        </w:tc>
        <w:tc>
          <w:tcPr>
            <w:tcW w:w="6983" w:type="dxa"/>
          </w:tcPr>
          <w:p w14:paraId="1C671410"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Distribution Network Operator</w:t>
            </w:r>
          </w:p>
        </w:tc>
      </w:tr>
      <w:tr w:rsidR="00073E5C" w:rsidRPr="00DB3AFB" w14:paraId="035163BF"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013043B9"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DSM</w:t>
            </w:r>
          </w:p>
        </w:tc>
        <w:tc>
          <w:tcPr>
            <w:tcW w:w="6983" w:type="dxa"/>
          </w:tcPr>
          <w:p w14:paraId="33A2B047"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Dynamic System Monitoring</w:t>
            </w:r>
          </w:p>
        </w:tc>
      </w:tr>
      <w:tr w:rsidR="00073E5C" w:rsidRPr="00DB3AFB" w14:paraId="64D02A2E"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646C4E18"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ECC</w:t>
            </w:r>
          </w:p>
        </w:tc>
        <w:tc>
          <w:tcPr>
            <w:tcW w:w="6983" w:type="dxa"/>
          </w:tcPr>
          <w:p w14:paraId="29FCDDA7"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European Connection Conditions</w:t>
            </w:r>
          </w:p>
        </w:tc>
      </w:tr>
      <w:tr w:rsidR="00073E5C" w:rsidRPr="00DB3AFB" w14:paraId="5A806CF6"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20EF10BD"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 xml:space="preserve">EHV </w:t>
            </w:r>
          </w:p>
        </w:tc>
        <w:tc>
          <w:tcPr>
            <w:tcW w:w="6983" w:type="dxa"/>
          </w:tcPr>
          <w:p w14:paraId="0E61D6F7"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Extra High Voltage</w:t>
            </w:r>
          </w:p>
        </w:tc>
      </w:tr>
      <w:tr w:rsidR="00073E5C" w:rsidRPr="00DB3AFB" w14:paraId="22257755"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0BE11228"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EMC</w:t>
            </w:r>
          </w:p>
        </w:tc>
        <w:tc>
          <w:tcPr>
            <w:tcW w:w="6983" w:type="dxa"/>
          </w:tcPr>
          <w:p w14:paraId="54823483"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Electro Magnetic Compatibility</w:t>
            </w:r>
          </w:p>
        </w:tc>
      </w:tr>
      <w:tr w:rsidR="00073E5C" w:rsidRPr="00DB3AFB" w14:paraId="1F37F96F"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125FC762"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EMF</w:t>
            </w:r>
          </w:p>
        </w:tc>
        <w:tc>
          <w:tcPr>
            <w:tcW w:w="6983" w:type="dxa"/>
          </w:tcPr>
          <w:p w14:paraId="7F70A35C"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Electro Magnetic Field</w:t>
            </w:r>
          </w:p>
        </w:tc>
      </w:tr>
      <w:tr w:rsidR="00073E5C" w:rsidRPr="00DB3AFB" w14:paraId="684A9526"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4168D84A"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EN</w:t>
            </w:r>
          </w:p>
        </w:tc>
        <w:tc>
          <w:tcPr>
            <w:tcW w:w="6983" w:type="dxa"/>
          </w:tcPr>
          <w:p w14:paraId="6E3E54DD"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Euro Norm (European Standard)</w:t>
            </w:r>
          </w:p>
        </w:tc>
      </w:tr>
      <w:tr w:rsidR="00073E5C" w:rsidRPr="00DB3AFB" w14:paraId="1AD1B5D8"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1048BE2E"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ENA</w:t>
            </w:r>
          </w:p>
        </w:tc>
        <w:tc>
          <w:tcPr>
            <w:tcW w:w="6983" w:type="dxa"/>
          </w:tcPr>
          <w:p w14:paraId="51B4A95A"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Energy Networks Association</w:t>
            </w:r>
          </w:p>
        </w:tc>
      </w:tr>
      <w:tr w:rsidR="00073E5C" w:rsidRPr="00DB3AFB" w14:paraId="3A0C1DF1"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7A39D244"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EREC</w:t>
            </w:r>
          </w:p>
        </w:tc>
        <w:tc>
          <w:tcPr>
            <w:tcW w:w="6983" w:type="dxa"/>
          </w:tcPr>
          <w:p w14:paraId="174480C1"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Engineering Recommendation</w:t>
            </w:r>
          </w:p>
        </w:tc>
      </w:tr>
      <w:tr w:rsidR="00073E5C" w:rsidRPr="00DB3AFB" w14:paraId="45FDED2A"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7DE5785E"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NESO</w:t>
            </w:r>
          </w:p>
        </w:tc>
        <w:tc>
          <w:tcPr>
            <w:tcW w:w="6983" w:type="dxa"/>
          </w:tcPr>
          <w:p w14:paraId="6747BBD6"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National Electricity System Operator</w:t>
            </w:r>
          </w:p>
        </w:tc>
      </w:tr>
      <w:tr w:rsidR="00073E5C" w:rsidRPr="00DB3AFB" w14:paraId="5DA39ACB"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398037BB"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ESQCR</w:t>
            </w:r>
          </w:p>
        </w:tc>
        <w:tc>
          <w:tcPr>
            <w:tcW w:w="6983" w:type="dxa"/>
          </w:tcPr>
          <w:p w14:paraId="06E6C1C0"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Electricity Safety Quality &amp; Continuity Regulations</w:t>
            </w:r>
          </w:p>
        </w:tc>
      </w:tr>
      <w:tr w:rsidR="00073E5C" w:rsidRPr="00DB3AFB" w14:paraId="4AB9971A"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687658DA"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GB</w:t>
            </w:r>
          </w:p>
        </w:tc>
        <w:tc>
          <w:tcPr>
            <w:tcW w:w="6983" w:type="dxa"/>
          </w:tcPr>
          <w:p w14:paraId="1F3B8DBF"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Great Britain</w:t>
            </w:r>
          </w:p>
        </w:tc>
      </w:tr>
      <w:tr w:rsidR="00073E5C" w:rsidRPr="00DB3AFB" w14:paraId="52EF9D55"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CE69B8F"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 xml:space="preserve">GC </w:t>
            </w:r>
          </w:p>
        </w:tc>
        <w:tc>
          <w:tcPr>
            <w:tcW w:w="6983" w:type="dxa"/>
          </w:tcPr>
          <w:p w14:paraId="45EA91FE"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Grid Code - The Grid Code details the technical requirements for connecting to and using the National Electricity Transmission System (NETS). Compliance with the Grid Code is one of the requirements of the Connection and Use of System Code (CUSC).</w:t>
            </w:r>
          </w:p>
        </w:tc>
      </w:tr>
      <w:tr w:rsidR="00073E5C" w:rsidRPr="00DB3AFB" w14:paraId="1D8ED800"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D739A79"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GIB</w:t>
            </w:r>
          </w:p>
        </w:tc>
        <w:tc>
          <w:tcPr>
            <w:tcW w:w="6983" w:type="dxa"/>
          </w:tcPr>
          <w:p w14:paraId="66F9F091"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Gas Insulated Busbar</w:t>
            </w:r>
          </w:p>
        </w:tc>
      </w:tr>
      <w:tr w:rsidR="00073E5C" w:rsidRPr="00DB3AFB" w14:paraId="75CBA6E5"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0C012C01"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GIL</w:t>
            </w:r>
          </w:p>
        </w:tc>
        <w:tc>
          <w:tcPr>
            <w:tcW w:w="6983" w:type="dxa"/>
          </w:tcPr>
          <w:p w14:paraId="2401D817"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Gas Insulated Line</w:t>
            </w:r>
          </w:p>
        </w:tc>
      </w:tr>
      <w:tr w:rsidR="00073E5C" w:rsidRPr="00DB3AFB" w14:paraId="5819812A"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20CE9668"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GIS</w:t>
            </w:r>
          </w:p>
        </w:tc>
        <w:tc>
          <w:tcPr>
            <w:tcW w:w="6983" w:type="dxa"/>
          </w:tcPr>
          <w:p w14:paraId="306CC6F5"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Gas Insulated Switchgear</w:t>
            </w:r>
          </w:p>
        </w:tc>
      </w:tr>
      <w:tr w:rsidR="00073E5C" w:rsidRPr="00DB3AFB" w14:paraId="0C0B2C1C"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657D1221"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H&amp;S</w:t>
            </w:r>
          </w:p>
        </w:tc>
        <w:tc>
          <w:tcPr>
            <w:tcW w:w="6983" w:type="dxa"/>
          </w:tcPr>
          <w:p w14:paraId="0A2D6F15"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Health &amp; Safety</w:t>
            </w:r>
          </w:p>
        </w:tc>
      </w:tr>
      <w:tr w:rsidR="00073E5C" w:rsidRPr="00DB3AFB" w14:paraId="6B1B3020"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23A7D97C"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HV</w:t>
            </w:r>
          </w:p>
        </w:tc>
        <w:tc>
          <w:tcPr>
            <w:tcW w:w="6983" w:type="dxa"/>
          </w:tcPr>
          <w:p w14:paraId="794F1D12"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High Voltage (above 1 kV)</w:t>
            </w:r>
          </w:p>
        </w:tc>
      </w:tr>
      <w:tr w:rsidR="00073E5C" w:rsidRPr="00DB3AFB" w14:paraId="5ACA26C0"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0D122DBF"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IEC</w:t>
            </w:r>
          </w:p>
        </w:tc>
        <w:tc>
          <w:tcPr>
            <w:tcW w:w="6983" w:type="dxa"/>
          </w:tcPr>
          <w:p w14:paraId="0D719E14"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International Electrotechnical Commission</w:t>
            </w:r>
          </w:p>
        </w:tc>
      </w:tr>
      <w:tr w:rsidR="00073E5C" w:rsidRPr="00DB3AFB" w14:paraId="34CCBD3B"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183D8A84"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IED</w:t>
            </w:r>
          </w:p>
        </w:tc>
        <w:tc>
          <w:tcPr>
            <w:tcW w:w="6983" w:type="dxa"/>
          </w:tcPr>
          <w:p w14:paraId="0BF7999C"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Intelligent Electronic Device</w:t>
            </w:r>
          </w:p>
        </w:tc>
      </w:tr>
      <w:tr w:rsidR="00073E5C" w:rsidRPr="00DB3AFB" w14:paraId="68882FAE"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2D8445D2"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IEEE</w:t>
            </w:r>
          </w:p>
        </w:tc>
        <w:tc>
          <w:tcPr>
            <w:tcW w:w="6983" w:type="dxa"/>
          </w:tcPr>
          <w:p w14:paraId="46774468"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Institute of Electrical and Electronic Engineers</w:t>
            </w:r>
          </w:p>
        </w:tc>
      </w:tr>
      <w:tr w:rsidR="00073E5C" w14:paraId="1FB5965A"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B9A279D"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lastRenderedPageBreak/>
              <w:t>IP</w:t>
            </w:r>
          </w:p>
        </w:tc>
        <w:tc>
          <w:tcPr>
            <w:tcW w:w="6983" w:type="dxa"/>
          </w:tcPr>
          <w:p w14:paraId="73EE801C"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Ingress Protection</w:t>
            </w:r>
          </w:p>
        </w:tc>
      </w:tr>
      <w:tr w:rsidR="00073E5C" w:rsidRPr="00DB3AFB" w14:paraId="09FDF589"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1455CEFE"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ISO</w:t>
            </w:r>
          </w:p>
        </w:tc>
        <w:tc>
          <w:tcPr>
            <w:tcW w:w="6983" w:type="dxa"/>
          </w:tcPr>
          <w:p w14:paraId="3AF2A703"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International Standards Organisation</w:t>
            </w:r>
          </w:p>
        </w:tc>
      </w:tr>
      <w:tr w:rsidR="00073E5C" w:rsidRPr="00DB3AFB" w14:paraId="0974FCD7"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6EC13B45"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LV</w:t>
            </w:r>
          </w:p>
        </w:tc>
        <w:tc>
          <w:tcPr>
            <w:tcW w:w="6983" w:type="dxa"/>
          </w:tcPr>
          <w:p w14:paraId="060BB03E"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Low Voltage</w:t>
            </w:r>
          </w:p>
        </w:tc>
      </w:tr>
      <w:tr w:rsidR="00073E5C" w:rsidRPr="00DB3AFB" w14:paraId="166BE9C0"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68146E10"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LVAC</w:t>
            </w:r>
          </w:p>
        </w:tc>
        <w:tc>
          <w:tcPr>
            <w:tcW w:w="6983" w:type="dxa"/>
          </w:tcPr>
          <w:p w14:paraId="72CF5139"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Low Voltage Alternating Current</w:t>
            </w:r>
          </w:p>
        </w:tc>
      </w:tr>
      <w:tr w:rsidR="00073E5C" w:rsidRPr="00DB3AFB" w14:paraId="4E37B89C"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4F32FE9"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LVDC</w:t>
            </w:r>
          </w:p>
        </w:tc>
        <w:tc>
          <w:tcPr>
            <w:tcW w:w="6983" w:type="dxa"/>
          </w:tcPr>
          <w:p w14:paraId="4081CA39"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Low Voltage Direct Current</w:t>
            </w:r>
          </w:p>
        </w:tc>
      </w:tr>
      <w:tr w:rsidR="00073E5C" w:rsidRPr="00DB3AFB" w14:paraId="4053369F"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AB21296"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NETS</w:t>
            </w:r>
          </w:p>
        </w:tc>
        <w:tc>
          <w:tcPr>
            <w:tcW w:w="6983" w:type="dxa"/>
          </w:tcPr>
          <w:p w14:paraId="2C7FDD22"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National Electricity Transmission System</w:t>
            </w:r>
          </w:p>
        </w:tc>
      </w:tr>
      <w:tr w:rsidR="00073E5C" w:rsidRPr="00DB3AFB" w14:paraId="6A3F8F30"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5363405C"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NG</w:t>
            </w:r>
          </w:p>
        </w:tc>
        <w:tc>
          <w:tcPr>
            <w:tcW w:w="6983" w:type="dxa"/>
          </w:tcPr>
          <w:p w14:paraId="21A8F805"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National Grid</w:t>
            </w:r>
          </w:p>
        </w:tc>
      </w:tr>
      <w:tr w:rsidR="00073E5C" w:rsidRPr="00DB3AFB" w14:paraId="0C8ED69D"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23650732"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NGET</w:t>
            </w:r>
          </w:p>
        </w:tc>
        <w:tc>
          <w:tcPr>
            <w:tcW w:w="6983" w:type="dxa"/>
          </w:tcPr>
          <w:p w14:paraId="75D1CC12"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National Grid Electricity Transmission</w:t>
            </w:r>
          </w:p>
        </w:tc>
      </w:tr>
      <w:tr w:rsidR="00073E5C" w:rsidRPr="00DB3AFB" w14:paraId="4F629A9A"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5ECBF31D"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PD</w:t>
            </w:r>
          </w:p>
        </w:tc>
        <w:tc>
          <w:tcPr>
            <w:tcW w:w="6983" w:type="dxa"/>
          </w:tcPr>
          <w:p w14:paraId="513A9493"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Partial Discharge</w:t>
            </w:r>
          </w:p>
        </w:tc>
      </w:tr>
      <w:tr w:rsidR="00073E5C" w:rsidRPr="00DB3AFB" w14:paraId="39F86905"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14D1DF90"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PD IEC/TS</w:t>
            </w:r>
          </w:p>
        </w:tc>
        <w:tc>
          <w:tcPr>
            <w:tcW w:w="6983" w:type="dxa"/>
          </w:tcPr>
          <w:p w14:paraId="527A5414"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Published Document IEC/TS</w:t>
            </w:r>
          </w:p>
        </w:tc>
      </w:tr>
      <w:tr w:rsidR="00073E5C" w:rsidRPr="00DB3AFB" w14:paraId="0E6AF55F"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09E1B1EC"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PPE</w:t>
            </w:r>
          </w:p>
        </w:tc>
        <w:tc>
          <w:tcPr>
            <w:tcW w:w="6983" w:type="dxa"/>
          </w:tcPr>
          <w:p w14:paraId="32735AB1"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Personal Protective Equipment</w:t>
            </w:r>
          </w:p>
        </w:tc>
      </w:tr>
      <w:tr w:rsidR="00073E5C" w:rsidRPr="00DB3AFB" w14:paraId="75A46870" w14:textId="77777777" w:rsidTr="008A5417">
        <w:trPr>
          <w:cnfStyle w:val="000000100000" w:firstRow="0" w:lastRow="0" w:firstColumn="0" w:lastColumn="0" w:oddVBand="0" w:evenVBand="0" w:oddHBand="1" w:evenHBand="0" w:firstRowFirstColumn="0" w:firstRowLastColumn="0" w:lastRowFirstColumn="0" w:lastRowLastColumn="0"/>
          <w:trHeight w:val="670"/>
        </w:trPr>
        <w:tc>
          <w:tcPr>
            <w:cnfStyle w:val="001000000000" w:firstRow="0" w:lastRow="0" w:firstColumn="1" w:lastColumn="0" w:oddVBand="0" w:evenVBand="0" w:oddHBand="0" w:evenHBand="0" w:firstRowFirstColumn="0" w:firstRowLastColumn="0" w:lastRowFirstColumn="0" w:lastRowLastColumn="0"/>
            <w:tcW w:w="2126" w:type="dxa"/>
          </w:tcPr>
          <w:p w14:paraId="3853F269"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RES</w:t>
            </w:r>
          </w:p>
        </w:tc>
        <w:tc>
          <w:tcPr>
            <w:tcW w:w="6983" w:type="dxa"/>
          </w:tcPr>
          <w:p w14:paraId="07878921"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Relevant Equipment Standard</w:t>
            </w:r>
          </w:p>
        </w:tc>
      </w:tr>
      <w:tr w:rsidR="00073E5C" w:rsidRPr="00DB3AFB" w14:paraId="109BB253"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3F478C65"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ROEP</w:t>
            </w:r>
          </w:p>
        </w:tc>
        <w:tc>
          <w:tcPr>
            <w:tcW w:w="6983" w:type="dxa"/>
          </w:tcPr>
          <w:p w14:paraId="36E1D456"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Rise of Earth Potential</w:t>
            </w:r>
          </w:p>
        </w:tc>
      </w:tr>
      <w:tr w:rsidR="00073E5C" w:rsidRPr="00DB3AFB" w14:paraId="6EA5B110"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014CDC7"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SBEF</w:t>
            </w:r>
          </w:p>
        </w:tc>
        <w:tc>
          <w:tcPr>
            <w:tcW w:w="6983" w:type="dxa"/>
          </w:tcPr>
          <w:p w14:paraId="79272AE6"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Standby Earth Fault</w:t>
            </w:r>
          </w:p>
        </w:tc>
      </w:tr>
      <w:tr w:rsidR="00073E5C" w:rsidRPr="00DB3AFB" w14:paraId="1B245EA2"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6586A839"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REF</w:t>
            </w:r>
          </w:p>
        </w:tc>
        <w:tc>
          <w:tcPr>
            <w:tcW w:w="6983" w:type="dxa"/>
          </w:tcPr>
          <w:p w14:paraId="79F084D2"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Restricted Earth Fault</w:t>
            </w:r>
          </w:p>
        </w:tc>
      </w:tr>
      <w:tr w:rsidR="00073E5C" w:rsidRPr="00DB3AFB" w14:paraId="20E6A855" w14:textId="77777777" w:rsidTr="008A5417">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5D4F2785"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SCADA</w:t>
            </w:r>
          </w:p>
        </w:tc>
        <w:tc>
          <w:tcPr>
            <w:tcW w:w="6983" w:type="dxa"/>
          </w:tcPr>
          <w:p w14:paraId="40ABFBC6"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Supervisory Control and Data Acquisition</w:t>
            </w:r>
          </w:p>
        </w:tc>
      </w:tr>
      <w:tr w:rsidR="00073E5C" w:rsidRPr="00DB3AFB" w14:paraId="4ECBA9CA" w14:textId="77777777" w:rsidTr="008A5417">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126" w:type="dxa"/>
          </w:tcPr>
          <w:p w14:paraId="4BD490B5"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SF</w:t>
            </w:r>
            <w:r w:rsidRPr="002331B5">
              <w:rPr>
                <w:rFonts w:eastAsia="휴먼명조" w:cs="Times New Roman"/>
                <w:sz w:val="20"/>
                <w:vertAlign w:val="subscript"/>
                <w:lang w:eastAsia="en-GB"/>
              </w:rPr>
              <w:t>6</w:t>
            </w:r>
          </w:p>
        </w:tc>
        <w:tc>
          <w:tcPr>
            <w:tcW w:w="6983" w:type="dxa"/>
          </w:tcPr>
          <w:p w14:paraId="34C042B3"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Sulphur hexafluoride gas</w:t>
            </w:r>
          </w:p>
        </w:tc>
      </w:tr>
      <w:tr w:rsidR="00073E5C" w:rsidRPr="00DB3AFB" w14:paraId="6C1F25D7"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763D7F46"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SHET</w:t>
            </w:r>
          </w:p>
        </w:tc>
        <w:tc>
          <w:tcPr>
            <w:tcW w:w="6983" w:type="dxa"/>
          </w:tcPr>
          <w:p w14:paraId="304898EA"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Scottish Hydro Electric Transmission</w:t>
            </w:r>
          </w:p>
        </w:tc>
      </w:tr>
      <w:tr w:rsidR="00073E5C" w:rsidRPr="00DB3AFB" w14:paraId="2ECFB9B2"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01FBAB56"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SPS</w:t>
            </w:r>
          </w:p>
        </w:tc>
        <w:tc>
          <w:tcPr>
            <w:tcW w:w="6983" w:type="dxa"/>
          </w:tcPr>
          <w:p w14:paraId="2EE8AA08"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Site Pollution Severity</w:t>
            </w:r>
          </w:p>
        </w:tc>
      </w:tr>
      <w:tr w:rsidR="00073E5C" w:rsidRPr="00DB3AFB" w14:paraId="14DB70DD"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7213A266"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SPT</w:t>
            </w:r>
          </w:p>
        </w:tc>
        <w:tc>
          <w:tcPr>
            <w:tcW w:w="6983" w:type="dxa"/>
          </w:tcPr>
          <w:p w14:paraId="764A20DB"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Scottish Power Transmission</w:t>
            </w:r>
          </w:p>
        </w:tc>
      </w:tr>
      <w:tr w:rsidR="00073E5C" w:rsidRPr="00DB3AFB" w14:paraId="07E3DBAD"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41859924"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STANDARD</w:t>
            </w:r>
          </w:p>
          <w:p w14:paraId="3D50BF2A"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(International)</w:t>
            </w:r>
          </w:p>
        </w:tc>
        <w:tc>
          <w:tcPr>
            <w:tcW w:w="6983" w:type="dxa"/>
          </w:tcPr>
          <w:p w14:paraId="5DC273DD"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A document that has been developed through the consensus of experts from many countries and is approved and published by a globally recognized body. It comprises rules, guidelines, processes, or characteristics that allow users to achieve the same outcome time and time again.</w:t>
            </w:r>
          </w:p>
        </w:tc>
      </w:tr>
      <w:tr w:rsidR="00073E5C" w:rsidRPr="00DB3AFB" w14:paraId="5AE4547A"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4B6F2F06"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SQSS</w:t>
            </w:r>
          </w:p>
        </w:tc>
        <w:tc>
          <w:tcPr>
            <w:tcW w:w="6983" w:type="dxa"/>
          </w:tcPr>
          <w:p w14:paraId="036BD558"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Security and Quality of Supply Standard</w:t>
            </w:r>
          </w:p>
        </w:tc>
      </w:tr>
      <w:tr w:rsidR="00073E5C" w:rsidRPr="00DB3AFB" w14:paraId="75DCAD37"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0489BF6A" w14:textId="77777777" w:rsidR="00073E5C" w:rsidRPr="002331B5" w:rsidRDefault="00073E5C" w:rsidP="008A5417">
            <w:pPr>
              <w:tabs>
                <w:tab w:val="left" w:pos="1134"/>
              </w:tabs>
              <w:rPr>
                <w:rFonts w:asciiTheme="minorHAnsi" w:eastAsia="휴먼명조" w:hAnsiTheme="minorHAnsi" w:cs="Times New Roman"/>
                <w:bCs w:val="0"/>
                <w:color w:val="auto"/>
                <w:sz w:val="20"/>
                <w:lang w:eastAsia="en-GB"/>
              </w:rPr>
            </w:pPr>
            <w:r w:rsidRPr="002331B5">
              <w:rPr>
                <w:rFonts w:eastAsia="휴먼명조" w:cs="Times New Roman"/>
                <w:sz w:val="20"/>
                <w:lang w:eastAsia="en-GB"/>
              </w:rPr>
              <w:t>TO</w:t>
            </w:r>
          </w:p>
        </w:tc>
        <w:tc>
          <w:tcPr>
            <w:tcW w:w="6983" w:type="dxa"/>
          </w:tcPr>
          <w:p w14:paraId="3380F8FC"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Transmission Owner (NGET, SHET or SPT)</w:t>
            </w:r>
          </w:p>
        </w:tc>
      </w:tr>
      <w:tr w:rsidR="00073E5C" w:rsidRPr="00DB3AFB" w14:paraId="4E4FD84D"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2DEE16BC"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TOCA</w:t>
            </w:r>
          </w:p>
        </w:tc>
        <w:tc>
          <w:tcPr>
            <w:tcW w:w="6983" w:type="dxa"/>
          </w:tcPr>
          <w:p w14:paraId="21EAF899"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Transmission Owner Connection Agreement</w:t>
            </w:r>
          </w:p>
        </w:tc>
      </w:tr>
      <w:tr w:rsidR="00073E5C" w:rsidRPr="00DB3AFB" w14:paraId="40FB3572"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6829F031"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TS</w:t>
            </w:r>
          </w:p>
        </w:tc>
        <w:tc>
          <w:tcPr>
            <w:tcW w:w="6983" w:type="dxa"/>
          </w:tcPr>
          <w:p w14:paraId="2BF0690F"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Technical Specification</w:t>
            </w:r>
          </w:p>
        </w:tc>
      </w:tr>
      <w:tr w:rsidR="00073E5C" w:rsidRPr="00DB3AFB" w14:paraId="2D904B1F"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003E3DD2"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USCD</w:t>
            </w:r>
          </w:p>
        </w:tc>
        <w:tc>
          <w:tcPr>
            <w:tcW w:w="6983" w:type="dxa"/>
          </w:tcPr>
          <w:p w14:paraId="6ED647E0"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 xml:space="preserve">Unified Specific Creepage Distance </w:t>
            </w:r>
          </w:p>
        </w:tc>
      </w:tr>
      <w:tr w:rsidR="00073E5C" w:rsidRPr="00DB3AFB" w14:paraId="74A91640" w14:textId="77777777" w:rsidTr="008A5417">
        <w:trPr>
          <w:cnfStyle w:val="000000010000" w:firstRow="0" w:lastRow="0" w:firstColumn="0" w:lastColumn="0" w:oddVBand="0" w:evenVBand="0" w:oddHBand="0" w:evenHBand="1"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139EB7F6"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User</w:t>
            </w:r>
          </w:p>
        </w:tc>
        <w:tc>
          <w:tcPr>
            <w:tcW w:w="6983" w:type="dxa"/>
          </w:tcPr>
          <w:p w14:paraId="4B0407B9" w14:textId="77777777" w:rsidR="00073E5C" w:rsidRPr="00741255" w:rsidRDefault="00073E5C" w:rsidP="008A5417">
            <w:pPr>
              <w:tabs>
                <w:tab w:val="left" w:pos="1134"/>
              </w:tabs>
              <w:cnfStyle w:val="000000010000" w:firstRow="0" w:lastRow="0" w:firstColumn="0" w:lastColumn="0" w:oddVBand="0" w:evenVBand="0" w:oddHBand="0" w:evenHBand="1"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Any person ( other than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073E5C" w:rsidRPr="00DB3AFB" w14:paraId="39DD5C7D" w14:textId="77777777" w:rsidTr="008A5417">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126" w:type="dxa"/>
          </w:tcPr>
          <w:p w14:paraId="15C7917C" w14:textId="77777777" w:rsidR="00073E5C" w:rsidRPr="002331B5" w:rsidRDefault="00073E5C" w:rsidP="008A5417">
            <w:pPr>
              <w:tabs>
                <w:tab w:val="left" w:pos="1134"/>
              </w:tabs>
              <w:rPr>
                <w:rFonts w:asciiTheme="minorHAnsi" w:eastAsia="휴먼명조" w:hAnsiTheme="minorHAnsi" w:cs="Times New Roman"/>
                <w:color w:val="auto"/>
                <w:sz w:val="20"/>
                <w:lang w:eastAsia="en-GB"/>
              </w:rPr>
            </w:pPr>
            <w:r w:rsidRPr="002331B5">
              <w:rPr>
                <w:rFonts w:eastAsia="휴먼명조" w:cs="Times New Roman"/>
                <w:sz w:val="20"/>
                <w:lang w:eastAsia="en-GB"/>
              </w:rPr>
              <w:t>VT</w:t>
            </w:r>
          </w:p>
        </w:tc>
        <w:tc>
          <w:tcPr>
            <w:tcW w:w="6983" w:type="dxa"/>
          </w:tcPr>
          <w:p w14:paraId="2424FBD2" w14:textId="77777777" w:rsidR="00073E5C" w:rsidRPr="00741255" w:rsidRDefault="00073E5C" w:rsidP="008A5417">
            <w:pPr>
              <w:tabs>
                <w:tab w:val="left" w:pos="1134"/>
              </w:tabs>
              <w:cnfStyle w:val="000000100000" w:firstRow="0" w:lastRow="0" w:firstColumn="0" w:lastColumn="0" w:oddVBand="0" w:evenVBand="0" w:oddHBand="1" w:evenHBand="0" w:firstRowFirstColumn="0" w:firstRowLastColumn="0" w:lastRowFirstColumn="0" w:lastRowLastColumn="0"/>
              <w:rPr>
                <w:rFonts w:asciiTheme="minorHAnsi" w:eastAsia="휴먼명조" w:hAnsiTheme="minorHAnsi" w:cs="Times New Roman"/>
                <w:color w:val="auto"/>
                <w:lang w:eastAsia="en-GB"/>
              </w:rPr>
            </w:pPr>
            <w:r w:rsidRPr="00741255">
              <w:rPr>
                <w:rFonts w:asciiTheme="minorHAnsi" w:eastAsia="휴먼명조" w:hAnsiTheme="minorHAnsi" w:cs="Times New Roman"/>
                <w:color w:val="auto"/>
                <w:lang w:eastAsia="en-GB"/>
              </w:rPr>
              <w:t>Voltage Transformer</w:t>
            </w:r>
          </w:p>
        </w:tc>
      </w:tr>
    </w:tbl>
    <w:p w14:paraId="5B2C0C03" w14:textId="77777777" w:rsidR="007469EB" w:rsidRDefault="007469EB" w:rsidP="00073E5C">
      <w:pPr>
        <w:rPr>
          <w:lang w:val="en-US"/>
        </w:rPr>
      </w:pPr>
    </w:p>
    <w:p w14:paraId="46B10555" w14:textId="77777777" w:rsidR="00073E5C" w:rsidRDefault="00073E5C" w:rsidP="00073E5C">
      <w:pPr>
        <w:rPr>
          <w:lang w:val="en-US"/>
        </w:rPr>
      </w:pPr>
    </w:p>
    <w:p w14:paraId="2EC7AF85" w14:textId="77777777" w:rsidR="00073E5C" w:rsidRDefault="00073E5C" w:rsidP="00073E5C">
      <w:pPr>
        <w:rPr>
          <w:lang w:val="en-US"/>
        </w:rPr>
      </w:pPr>
    </w:p>
    <w:p w14:paraId="2E49540C" w14:textId="266668AB" w:rsidR="00073E5C" w:rsidRDefault="002B67B9" w:rsidP="002B67B9">
      <w:pPr>
        <w:pStyle w:val="Heading1"/>
        <w:numPr>
          <w:ilvl w:val="0"/>
          <w:numId w:val="7"/>
        </w:numPr>
        <w:rPr>
          <w:lang w:val="en-US"/>
        </w:rPr>
      </w:pPr>
      <w:bookmarkStart w:id="716" w:name="_Toc183095161"/>
      <w:bookmarkStart w:id="717" w:name="_Toc183095317"/>
      <w:bookmarkStart w:id="718" w:name="_Toc183095452"/>
      <w:bookmarkStart w:id="719" w:name="_Toc183095597"/>
      <w:bookmarkStart w:id="720" w:name="_Toc183095731"/>
      <w:bookmarkStart w:id="721" w:name="_Toc184742594"/>
      <w:bookmarkStart w:id="722" w:name="_Toc189225441"/>
      <w:bookmarkEnd w:id="716"/>
      <w:bookmarkEnd w:id="717"/>
      <w:bookmarkEnd w:id="718"/>
      <w:bookmarkEnd w:id="719"/>
      <w:bookmarkEnd w:id="720"/>
      <w:bookmarkEnd w:id="721"/>
      <w:r>
        <w:rPr>
          <w:lang w:val="en-US"/>
        </w:rPr>
        <w:lastRenderedPageBreak/>
        <w:t>TSO Sign-Off</w:t>
      </w:r>
      <w:bookmarkEnd w:id="722"/>
    </w:p>
    <w:p w14:paraId="636875DE" w14:textId="6FC5CFFA" w:rsidR="00073E5C" w:rsidRDefault="00073E5C" w:rsidP="00073E5C">
      <w:pPr>
        <w:rPr>
          <w:lang w:val="en-US"/>
        </w:rPr>
      </w:pPr>
      <w:bookmarkStart w:id="723" w:name="_Toc183095162"/>
      <w:bookmarkStart w:id="724" w:name="_Toc183095318"/>
      <w:bookmarkStart w:id="725" w:name="_Toc183095453"/>
      <w:bookmarkStart w:id="726" w:name="_Toc183095598"/>
      <w:bookmarkStart w:id="727" w:name="_Toc183095732"/>
      <w:bookmarkStart w:id="728" w:name="_Toc184742595"/>
      <w:bookmarkStart w:id="729" w:name="_Toc183095163"/>
      <w:bookmarkStart w:id="730" w:name="_Toc183095319"/>
      <w:bookmarkStart w:id="731" w:name="_Toc183095454"/>
      <w:bookmarkStart w:id="732" w:name="_Toc183095599"/>
      <w:bookmarkStart w:id="733" w:name="_Toc183095733"/>
      <w:bookmarkStart w:id="734" w:name="_Toc184742596"/>
      <w:bookmarkStart w:id="735" w:name="_Toc183095164"/>
      <w:bookmarkStart w:id="736" w:name="_Toc183095320"/>
      <w:bookmarkStart w:id="737" w:name="_Toc183095455"/>
      <w:bookmarkStart w:id="738" w:name="_Toc183095600"/>
      <w:bookmarkStart w:id="739" w:name="_Toc183095734"/>
      <w:bookmarkStart w:id="740" w:name="_Toc184742597"/>
      <w:bookmarkStart w:id="741" w:name="_Toc183095165"/>
      <w:bookmarkStart w:id="742" w:name="_Toc183095321"/>
      <w:bookmarkStart w:id="743" w:name="_Toc183095456"/>
      <w:bookmarkStart w:id="744" w:name="_Toc183095601"/>
      <w:bookmarkStart w:id="745" w:name="_Toc183095735"/>
      <w:bookmarkStart w:id="746" w:name="_Toc184742598"/>
      <w:bookmarkStart w:id="747" w:name="_Toc183095166"/>
      <w:bookmarkStart w:id="748" w:name="_Toc183095322"/>
      <w:bookmarkStart w:id="749" w:name="_Toc183095457"/>
      <w:bookmarkStart w:id="750" w:name="_Toc183095602"/>
      <w:bookmarkStart w:id="751" w:name="_Toc183095736"/>
      <w:bookmarkStart w:id="752" w:name="_Toc184742599"/>
      <w:bookmarkStart w:id="753" w:name="_Toc183095167"/>
      <w:bookmarkStart w:id="754" w:name="_Toc183095323"/>
      <w:bookmarkStart w:id="755" w:name="_Toc183095458"/>
      <w:bookmarkStart w:id="756" w:name="_Toc183095603"/>
      <w:bookmarkStart w:id="757" w:name="_Toc183095737"/>
      <w:bookmarkStart w:id="758" w:name="_Toc184742600"/>
      <w:bookmarkStart w:id="759" w:name="_Toc183095168"/>
      <w:bookmarkStart w:id="760" w:name="_Toc183095324"/>
      <w:bookmarkStart w:id="761" w:name="_Toc183095459"/>
      <w:bookmarkStart w:id="762" w:name="_Toc183095604"/>
      <w:bookmarkStart w:id="763" w:name="_Toc183095738"/>
      <w:bookmarkStart w:id="764" w:name="_Toc184742601"/>
      <w:bookmarkStart w:id="765" w:name="_Toc183095169"/>
      <w:bookmarkStart w:id="766" w:name="_Toc183095325"/>
      <w:bookmarkStart w:id="767" w:name="_Toc183095460"/>
      <w:bookmarkStart w:id="768" w:name="_Toc183095605"/>
      <w:bookmarkStart w:id="769" w:name="_Toc183095739"/>
      <w:bookmarkStart w:id="770" w:name="_Toc184742602"/>
      <w:bookmarkStart w:id="771" w:name="_Toc183095170"/>
      <w:bookmarkStart w:id="772" w:name="_Toc183095326"/>
      <w:bookmarkStart w:id="773" w:name="_Toc183095461"/>
      <w:bookmarkStart w:id="774" w:name="_Toc183095606"/>
      <w:bookmarkStart w:id="775" w:name="_Toc183095740"/>
      <w:bookmarkStart w:id="776" w:name="_Toc184742603"/>
      <w:bookmarkStart w:id="777" w:name="_Toc183095171"/>
      <w:bookmarkStart w:id="778" w:name="_Toc183095327"/>
      <w:bookmarkStart w:id="779" w:name="_Toc183095462"/>
      <w:bookmarkStart w:id="780" w:name="_Toc183095607"/>
      <w:bookmarkStart w:id="781" w:name="_Toc183095741"/>
      <w:bookmarkStart w:id="782" w:name="_Toc184742604"/>
      <w:bookmarkStart w:id="783" w:name="_Toc183095172"/>
      <w:bookmarkStart w:id="784" w:name="_Toc183095328"/>
      <w:bookmarkStart w:id="785" w:name="_Toc183095463"/>
      <w:bookmarkStart w:id="786" w:name="_Toc183095608"/>
      <w:bookmarkStart w:id="787" w:name="_Toc183095742"/>
      <w:bookmarkStart w:id="788" w:name="_Toc184742605"/>
      <w:bookmarkStart w:id="789" w:name="_Toc183095173"/>
      <w:bookmarkStart w:id="790" w:name="_Toc183095329"/>
      <w:bookmarkStart w:id="791" w:name="_Toc183095464"/>
      <w:bookmarkStart w:id="792" w:name="_Toc183095609"/>
      <w:bookmarkStart w:id="793" w:name="_Toc183095743"/>
      <w:bookmarkStart w:id="794" w:name="_Toc184742606"/>
      <w:bookmarkStart w:id="795" w:name="_Toc183095174"/>
      <w:bookmarkStart w:id="796" w:name="_Toc183095330"/>
      <w:bookmarkStart w:id="797" w:name="_Toc183095465"/>
      <w:bookmarkStart w:id="798" w:name="_Toc183095610"/>
      <w:bookmarkStart w:id="799" w:name="_Toc183095744"/>
      <w:bookmarkStart w:id="800" w:name="_Toc184742607"/>
      <w:bookmarkStart w:id="801" w:name="_Toc183095175"/>
      <w:bookmarkStart w:id="802" w:name="_Toc183095331"/>
      <w:bookmarkStart w:id="803" w:name="_Toc183095466"/>
      <w:bookmarkStart w:id="804" w:name="_Toc183095611"/>
      <w:bookmarkStart w:id="805" w:name="_Toc183095745"/>
      <w:bookmarkStart w:id="806" w:name="_Toc184742608"/>
      <w:bookmarkStart w:id="807" w:name="_Toc183095176"/>
      <w:bookmarkStart w:id="808" w:name="_Toc183095332"/>
      <w:bookmarkStart w:id="809" w:name="_Toc183095467"/>
      <w:bookmarkStart w:id="810" w:name="_Toc183095612"/>
      <w:bookmarkStart w:id="811" w:name="_Toc183095746"/>
      <w:bookmarkStart w:id="812" w:name="_Toc184742609"/>
      <w:bookmarkStart w:id="813" w:name="_Toc183095177"/>
      <w:bookmarkStart w:id="814" w:name="_Toc183095333"/>
      <w:bookmarkStart w:id="815" w:name="_Toc183095468"/>
      <w:bookmarkStart w:id="816" w:name="_Toc183095613"/>
      <w:bookmarkStart w:id="817" w:name="_Toc183095747"/>
      <w:bookmarkStart w:id="818" w:name="_Toc184742610"/>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5B8111E0" w14:textId="18EA9B68" w:rsidR="00073E5C" w:rsidRDefault="00A6004C" w:rsidP="00073E5C">
      <w:pPr>
        <w:rPr>
          <w:lang w:val="en-US"/>
        </w:rPr>
      </w:pPr>
      <w:r>
        <w:rPr>
          <w:noProof/>
          <w:lang w:val="en-US"/>
        </w:rPr>
        <w:drawing>
          <wp:anchor distT="0" distB="0" distL="114300" distR="114300" simplePos="0" relativeHeight="251673600" behindDoc="0" locked="0" layoutInCell="1" allowOverlap="1" wp14:anchorId="19AF713C" wp14:editId="29D8A3D9">
            <wp:simplePos x="0" y="0"/>
            <wp:positionH relativeFrom="column">
              <wp:posOffset>3112135</wp:posOffset>
            </wp:positionH>
            <wp:positionV relativeFrom="paragraph">
              <wp:posOffset>319405</wp:posOffset>
            </wp:positionV>
            <wp:extent cx="2742565" cy="568325"/>
            <wp:effectExtent l="0" t="0" r="635" b="3175"/>
            <wp:wrapSquare wrapText="bothSides"/>
            <wp:docPr id="33698477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2565" cy="568325"/>
                    </a:xfrm>
                    <a:prstGeom prst="rect">
                      <a:avLst/>
                    </a:prstGeom>
                    <a:noFill/>
                  </pic:spPr>
                </pic:pic>
              </a:graphicData>
            </a:graphic>
            <wp14:sizeRelH relativeFrom="margin">
              <wp14:pctWidth>0</wp14:pctWidth>
            </wp14:sizeRelH>
            <wp14:sizeRelV relativeFrom="margin">
              <wp14:pctHeight>0</wp14:pctHeight>
            </wp14:sizeRelV>
          </wp:anchor>
        </w:drawing>
      </w:r>
      <w:r w:rsidR="00DF7ADC">
        <w:rPr>
          <w:lang w:val="en-US"/>
        </w:rPr>
        <w:pict w14:anchorId="327356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7" o:title=""/>
            <o:lock v:ext="edit" ungrouping="t" rotation="t" cropping="t" verticies="t" text="t" grouping="t"/>
            <o:signatureline v:ext="edit" id="{41D4F6A7-E1C8-448C-99EC-71F92790D41E}" provid="{00000000-0000-0000-0000-000000000000}" issignatureline="t"/>
          </v:shape>
        </w:pict>
      </w:r>
    </w:p>
    <w:p w14:paraId="7E3118EE" w14:textId="360234FC" w:rsidR="00073E5C" w:rsidRDefault="00073E5C" w:rsidP="00073E5C">
      <w:pPr>
        <w:rPr>
          <w:lang w:val="en-US"/>
        </w:rPr>
      </w:pPr>
    </w:p>
    <w:p w14:paraId="726D6D65" w14:textId="697EEED9" w:rsidR="00073E5C" w:rsidRDefault="00D85F59" w:rsidP="00073E5C">
      <w:pPr>
        <w:rPr>
          <w:lang w:val="en-US"/>
        </w:rPr>
      </w:pPr>
      <w:r>
        <w:rPr>
          <w:noProof/>
        </w:rPr>
        <w:drawing>
          <wp:anchor distT="0" distB="0" distL="114300" distR="114300" simplePos="0" relativeHeight="251671552" behindDoc="0" locked="0" layoutInCell="1" allowOverlap="1" wp14:anchorId="38679332" wp14:editId="5CAB1C8E">
            <wp:simplePos x="0" y="0"/>
            <wp:positionH relativeFrom="margin">
              <wp:align>right</wp:align>
            </wp:positionH>
            <wp:positionV relativeFrom="paragraph">
              <wp:posOffset>280035</wp:posOffset>
            </wp:positionV>
            <wp:extent cx="2438400" cy="755650"/>
            <wp:effectExtent l="0" t="0" r="0" b="6350"/>
            <wp:wrapSquare wrapText="bothSides"/>
            <wp:docPr id="264632941" name="Picture 2" descr="Scottish Hydro Electric Transmission plc (SSE) - Caithness Chamber of  Comme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cottish Hydro Electric Transmission plc (SSE) - Caithness Chamber of  Commer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38400" cy="755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7ADC">
        <w:rPr>
          <w:lang w:val="en-US"/>
        </w:rPr>
        <w:pict w14:anchorId="01E102B9">
          <v:shape id="_x0000_i1026" type="#_x0000_t75" alt="Microsoft Office Signature Line..." style="width:192pt;height:96pt">
            <v:imagedata r:id="rId19" o:title=""/>
            <o:lock v:ext="edit" ungrouping="t" rotation="t" cropping="t" verticies="t" text="t" grouping="t"/>
            <o:signatureline v:ext="edit" id="{5E2327EB-C8EF-49B0-920E-F4D61A6AAEFB}" provid="{00000000-0000-0000-0000-000000000000}" issignatureline="t"/>
          </v:shape>
        </w:pict>
      </w:r>
    </w:p>
    <w:p w14:paraId="11087F96" w14:textId="0F5AB5C6" w:rsidR="00073E5C" w:rsidRPr="00073E5C" w:rsidRDefault="00D85F59" w:rsidP="00073E5C">
      <w:pPr>
        <w:rPr>
          <w:lang w:val="en-US"/>
        </w:rPr>
      </w:pPr>
      <w:r>
        <w:rPr>
          <w:noProof/>
        </w:rPr>
        <w:drawing>
          <wp:anchor distT="0" distB="0" distL="114300" distR="114300" simplePos="0" relativeHeight="251672576" behindDoc="0" locked="0" layoutInCell="1" allowOverlap="1" wp14:anchorId="32DF8092" wp14:editId="19AB246A">
            <wp:simplePos x="0" y="0"/>
            <wp:positionH relativeFrom="margin">
              <wp:posOffset>3354705</wp:posOffset>
            </wp:positionH>
            <wp:positionV relativeFrom="paragraph">
              <wp:posOffset>212090</wp:posOffset>
            </wp:positionV>
            <wp:extent cx="2274570" cy="1190625"/>
            <wp:effectExtent l="0" t="0" r="0" b="9525"/>
            <wp:wrapSquare wrapText="bothSides"/>
            <wp:docPr id="2092262309" name="Picture 3" descr="SP Energy Networks | Edinburgh Chamber of Comme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P Energy Networks | Edinburgh Chamber of Commerc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74570" cy="1190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BAF0BB" w14:textId="2BDAF4A9" w:rsidR="00073E5C" w:rsidRDefault="00DF7ADC" w:rsidP="00073E5C">
      <w:pPr>
        <w:rPr>
          <w:lang w:val="en-US"/>
        </w:rPr>
      </w:pPr>
      <w:r>
        <w:rPr>
          <w:lang w:val="en-US"/>
        </w:rPr>
        <w:pict w14:anchorId="56F20095">
          <v:shape id="_x0000_i1027" type="#_x0000_t75" alt="Microsoft Office Signature Line..." style="width:192pt;height:96pt">
            <v:imagedata r:id="rId21" o:title=""/>
            <o:lock v:ext="edit" ungrouping="t" rotation="t" cropping="t" verticies="t" text="t" grouping="t"/>
            <o:signatureline v:ext="edit" id="{7F32C641-F94D-42C6-95A3-C2FF669A18E3}" provid="{00000000-0000-0000-0000-000000000000}" issignatureline="t"/>
          </v:shape>
        </w:pict>
      </w:r>
    </w:p>
    <w:p w14:paraId="444A8C5E" w14:textId="37FB3391" w:rsidR="00073E5C" w:rsidRPr="00073E5C" w:rsidRDefault="00073E5C" w:rsidP="00073E5C">
      <w:pPr>
        <w:rPr>
          <w:lang w:val="en-US"/>
        </w:rPr>
      </w:pPr>
    </w:p>
    <w:p w14:paraId="11A10055" w14:textId="77777777" w:rsidR="00073E5C" w:rsidRPr="00073E5C" w:rsidRDefault="00073E5C" w:rsidP="00073E5C">
      <w:pPr>
        <w:rPr>
          <w:lang w:val="en-US"/>
        </w:rPr>
      </w:pPr>
    </w:p>
    <w:p w14:paraId="6F6F5892" w14:textId="725A9A9E" w:rsidR="00073E5C" w:rsidRPr="00073E5C" w:rsidRDefault="00073E5C" w:rsidP="00073E5C">
      <w:pPr>
        <w:rPr>
          <w:lang w:val="en-US"/>
        </w:rPr>
      </w:pPr>
    </w:p>
    <w:p w14:paraId="7DEAF882" w14:textId="77777777" w:rsidR="00073E5C" w:rsidRPr="00073E5C" w:rsidRDefault="00073E5C" w:rsidP="00073E5C">
      <w:pPr>
        <w:rPr>
          <w:lang w:val="en-US"/>
        </w:rPr>
      </w:pPr>
    </w:p>
    <w:p w14:paraId="27D1C880" w14:textId="77777777" w:rsidR="00073E5C" w:rsidRDefault="00073E5C" w:rsidP="00073E5C">
      <w:pPr>
        <w:rPr>
          <w:lang w:val="en-US"/>
        </w:rPr>
      </w:pPr>
    </w:p>
    <w:p w14:paraId="0E62A3CC" w14:textId="09E2DF15" w:rsidR="00073E5C" w:rsidRPr="00073E5C" w:rsidRDefault="00073E5C" w:rsidP="00073E5C">
      <w:pPr>
        <w:ind w:firstLine="720"/>
        <w:rPr>
          <w:lang w:val="en-US"/>
        </w:rPr>
      </w:pPr>
    </w:p>
    <w:sectPr w:rsidR="00073E5C" w:rsidRPr="00073E5C">
      <w:footerReference w:type="default" r:id="rId2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reighton, Alan (Northern Powergrid)" w:date="2025-06-10T12:55:00Z" w:initials="AC">
    <w:p w14:paraId="2B549D23" w14:textId="77777777" w:rsidR="00DF7ADC" w:rsidRDefault="00DF7ADC" w:rsidP="00DF7ADC">
      <w:pPr>
        <w:pStyle w:val="CommentText"/>
      </w:pPr>
      <w:r>
        <w:rPr>
          <w:rStyle w:val="CommentReference"/>
        </w:rPr>
        <w:annotationRef/>
      </w:r>
      <w:r>
        <w:t>Need to be clear whether is document is a Relevant Electrical Standard or an Applicable Electrical Standard.</w:t>
      </w:r>
    </w:p>
  </w:comment>
  <w:comment w:id="1" w:author="Creighton, Alan (Northern Powergrid)" w:date="2025-06-10T15:44:00Z" w:initials="AC">
    <w:p w14:paraId="294930D1" w14:textId="77777777" w:rsidR="00F96EF4" w:rsidRDefault="00F96EF4" w:rsidP="00F96EF4">
      <w:pPr>
        <w:pStyle w:val="CommentText"/>
      </w:pPr>
      <w:r>
        <w:rPr>
          <w:rStyle w:val="CommentReference"/>
        </w:rPr>
        <w:annotationRef/>
      </w:r>
      <w:r>
        <w:t>I’ve provided some comments on the document, but n due course it will need to be reviewed by our SMEs.  It would be better to circulate this for comment rather than rely solely on the 20 day timeline in the GCode for Electrical Standards for the first iteration.</w:t>
      </w:r>
    </w:p>
  </w:comment>
  <w:comment w:id="196" w:author="Creighton, Alan (Northern Powergrid)" w:date="2025-06-05T18:42:00Z" w:initials="AC">
    <w:p w14:paraId="69832D0C" w14:textId="60ED5F44" w:rsidR="00DF7ADC" w:rsidRDefault="00A158F1" w:rsidP="00DF7ADC">
      <w:pPr>
        <w:pStyle w:val="CommentText"/>
      </w:pPr>
      <w:r>
        <w:rPr>
          <w:rStyle w:val="CommentReference"/>
        </w:rPr>
        <w:annotationRef/>
      </w:r>
      <w:r w:rsidR="00DF7ADC">
        <w:rPr>
          <w:color w:val="000000"/>
        </w:rPr>
        <w:t>If the intent is to used terms in this document that are the defined Grid Code terms (which seems sensible) it would be good to make this clear, probably by having a definitions section.</w:t>
      </w:r>
    </w:p>
  </w:comment>
  <w:comment w:id="197" w:author="Creighton, Alan (Northern Powergrid)" w:date="2025-06-05T18:44:00Z" w:initials="AC">
    <w:p w14:paraId="76EE75C1" w14:textId="77777777" w:rsidR="00DB49B8" w:rsidRDefault="00A158F1" w:rsidP="00DB49B8">
      <w:pPr>
        <w:pStyle w:val="CommentText"/>
      </w:pPr>
      <w:r>
        <w:rPr>
          <w:rStyle w:val="CommentReference"/>
        </w:rPr>
        <w:annotationRef/>
      </w:r>
      <w:r w:rsidR="00DB49B8">
        <w:rPr>
          <w:color w:val="000000"/>
        </w:rPr>
        <w:t>This doesn’t look correct.  These grid code references just require users to comply with Technical Specification (defied term) not  Electrical Standards (also a defined term) - so these GCode references don’t bind users to comply with this document.</w:t>
      </w:r>
    </w:p>
    <w:p w14:paraId="35285963" w14:textId="77777777" w:rsidR="00DB49B8" w:rsidRDefault="00DB49B8" w:rsidP="00DB49B8">
      <w:pPr>
        <w:pStyle w:val="CommentText"/>
      </w:pPr>
    </w:p>
    <w:p w14:paraId="2F64D19C" w14:textId="77777777" w:rsidR="00DB49B8" w:rsidRDefault="00DB49B8" w:rsidP="00DB49B8">
      <w:pPr>
        <w:pStyle w:val="CommentText"/>
      </w:pPr>
      <w:r>
        <w:rPr>
          <w:color w:val="000000"/>
        </w:rPr>
        <w:t xml:space="preserve">These sections do however point to the Bilateral Agreement indicating that more prescriptive information is set out there.  It seems to be more appropriate for the standards that a User to be complied with should be set out in the Bilateral Agreement as then they are site specific. </w:t>
      </w:r>
    </w:p>
  </w:comment>
  <w:comment w:id="199" w:author="Creighton, Alan (Northern Powergrid)" w:date="2025-06-10T14:40:00Z" w:initials="AC">
    <w:p w14:paraId="0A2E7414" w14:textId="77777777" w:rsidR="00FA4F3B" w:rsidRDefault="00FA4F3B" w:rsidP="00FA4F3B">
      <w:pPr>
        <w:pStyle w:val="CommentText"/>
      </w:pPr>
      <w:r>
        <w:rPr>
          <w:rStyle w:val="CommentReference"/>
        </w:rPr>
        <w:annotationRef/>
      </w:r>
      <w:r>
        <w:t>The GCode and CUSC term is just Bilateral Agreement.</w:t>
      </w:r>
    </w:p>
  </w:comment>
  <w:comment w:id="198" w:author="Creighton, Alan (Northern Powergrid)" w:date="2025-06-05T18:45:00Z" w:initials="AC">
    <w:p w14:paraId="30302A25" w14:textId="5EE76FD6" w:rsidR="00DB49B8" w:rsidRDefault="00A158F1" w:rsidP="00DB49B8">
      <w:pPr>
        <w:pStyle w:val="CommentText"/>
      </w:pPr>
      <w:r>
        <w:rPr>
          <w:rStyle w:val="CommentReference"/>
        </w:rPr>
        <w:annotationRef/>
      </w:r>
      <w:r w:rsidR="00DB49B8">
        <w:rPr>
          <w:color w:val="000000"/>
        </w:rPr>
        <w:t>Agree - this is the (only) vehicle for binding users to the Applicable Electrical Standards / Relevant Electrical Standards.</w:t>
      </w:r>
    </w:p>
  </w:comment>
  <w:comment w:id="200" w:author="Creighton, Alan (Northern Powergrid)" w:date="2025-06-05T18:49:00Z" w:initials="AC">
    <w:p w14:paraId="5BC4B11A" w14:textId="6A9771F6" w:rsidR="00597373" w:rsidRDefault="00597373" w:rsidP="00597373">
      <w:pPr>
        <w:pStyle w:val="CommentText"/>
      </w:pPr>
      <w:r>
        <w:rPr>
          <w:rStyle w:val="CommentReference"/>
        </w:rPr>
        <w:annotationRef/>
      </w:r>
      <w:r>
        <w:t>Are we sure this document a RES - isn’t it a General Conditions Annex Part 2 document ie an Applicable Electrical Standard?</w:t>
      </w:r>
    </w:p>
  </w:comment>
  <w:comment w:id="201" w:author="Creighton, Alan (Northern Powergrid)" w:date="2025-06-05T18:52:00Z" w:initials="AC">
    <w:p w14:paraId="0F3CF8CC" w14:textId="77777777" w:rsidR="00DB49B8" w:rsidRDefault="00597373" w:rsidP="00DB49B8">
      <w:pPr>
        <w:pStyle w:val="CommentText"/>
      </w:pPr>
      <w:r>
        <w:rPr>
          <w:rStyle w:val="CommentReference"/>
        </w:rPr>
        <w:annotationRef/>
      </w:r>
      <w:r w:rsidR="00DB49B8">
        <w:rPr>
          <w:color w:val="000000"/>
        </w:rPr>
        <w:t>But in the General Conditions the applicability (as drafted) is associated with the Completion Date not ‘time of commissioning’ Consistency - although I think that which standards apply should be set out  in the Bilateral Agreement rather than the GCode.</w:t>
      </w:r>
    </w:p>
    <w:p w14:paraId="312164A1" w14:textId="77777777" w:rsidR="00DB49B8" w:rsidRDefault="00DB49B8" w:rsidP="00DB49B8">
      <w:pPr>
        <w:pStyle w:val="CommentText"/>
      </w:pPr>
    </w:p>
    <w:p w14:paraId="053FEEFC" w14:textId="77777777" w:rsidR="00DB49B8" w:rsidRDefault="00DB49B8" w:rsidP="00DB49B8">
      <w:pPr>
        <w:pStyle w:val="CommentText"/>
      </w:pPr>
      <w:r>
        <w:rPr>
          <w:color w:val="000000"/>
        </w:rPr>
        <w:t>Either way we need to make sure that this document is consistent with CUSC/GCode.</w:t>
      </w:r>
    </w:p>
  </w:comment>
  <w:comment w:id="202" w:author="Creighton, Alan (Northern Powergrid)" w:date="2025-06-05T18:52:00Z" w:initials="AC">
    <w:p w14:paraId="320CEFF4" w14:textId="49E3A75F" w:rsidR="00E249C7" w:rsidRDefault="00597373" w:rsidP="00E249C7">
      <w:pPr>
        <w:pStyle w:val="CommentText"/>
      </w:pPr>
      <w:r>
        <w:rPr>
          <w:rStyle w:val="CommentReference"/>
        </w:rPr>
        <w:annotationRef/>
      </w:r>
      <w:r w:rsidR="00E249C7">
        <w:rPr>
          <w:color w:val="000000"/>
        </w:rPr>
        <w:t>Does the NETS exist anywhere other than in GB - assuming NETS is a defined term.  delete</w:t>
      </w:r>
    </w:p>
  </w:comment>
  <w:comment w:id="203" w:author="Creighton, Alan (Northern Powergrid)" w:date="2025-06-05T18:53:00Z" w:initials="AC">
    <w:p w14:paraId="672D610A" w14:textId="77777777" w:rsidR="00DB49B8" w:rsidRDefault="00597373" w:rsidP="00DB49B8">
      <w:pPr>
        <w:pStyle w:val="CommentText"/>
      </w:pPr>
      <w:r>
        <w:rPr>
          <w:rStyle w:val="CommentReference"/>
        </w:rPr>
        <w:annotationRef/>
      </w:r>
      <w:r w:rsidR="00DB49B8">
        <w:rPr>
          <w:color w:val="000000"/>
        </w:rPr>
        <w:t>Where are these set out?  Is this relevant here as presumably these requirement capabilities are actually set out in this document.</w:t>
      </w:r>
    </w:p>
  </w:comment>
  <w:comment w:id="204" w:author="Creighton, Alan (Northern Powergrid)" w:date="2025-06-05T18:54:00Z" w:initials="AC">
    <w:p w14:paraId="00826A26" w14:textId="77777777" w:rsidR="00DB49B8" w:rsidRDefault="00597373" w:rsidP="00DB49B8">
      <w:pPr>
        <w:pStyle w:val="CommentText"/>
      </w:pPr>
      <w:r>
        <w:rPr>
          <w:rStyle w:val="CommentReference"/>
        </w:rPr>
        <w:annotationRef/>
      </w:r>
      <w:r w:rsidR="00DB49B8">
        <w:rPr>
          <w:color w:val="000000"/>
        </w:rPr>
        <w:t>Delete ‘shall’</w:t>
      </w:r>
    </w:p>
  </w:comment>
  <w:comment w:id="205" w:author="Martin Carpenter" w:date="2024-09-03T14:23:00Z" w:initials="MC">
    <w:p w14:paraId="17CCE783" w14:textId="44812B08" w:rsidR="00AB5EBA" w:rsidRDefault="00AB5EBA" w:rsidP="00DD2B97">
      <w:pPr>
        <w:pStyle w:val="CommentText"/>
      </w:pPr>
      <w:r>
        <w:rPr>
          <w:rStyle w:val="CommentReference"/>
        </w:rPr>
        <w:annotationRef/>
      </w:r>
      <w:r>
        <w:t>Duplicate words, should be 'this'</w:t>
      </w:r>
    </w:p>
  </w:comment>
  <w:comment w:id="206" w:author="Karan Oommen" w:date="2024-10-03T12:16:00Z" w:initials="KO">
    <w:p w14:paraId="2ADA4B28" w14:textId="77777777" w:rsidR="00AB5EBA" w:rsidRDefault="00AB5EBA" w:rsidP="00675A9B">
      <w:pPr>
        <w:pStyle w:val="CommentText"/>
      </w:pPr>
      <w:r>
        <w:rPr>
          <w:rStyle w:val="CommentReference"/>
        </w:rPr>
        <w:annotationRef/>
      </w:r>
      <w:r>
        <w:t>Agreed</w:t>
      </w:r>
    </w:p>
  </w:comment>
  <w:comment w:id="207" w:author="Creighton, Alan (Northern Powergrid)" w:date="2025-06-05T18:54:00Z" w:initials="AC">
    <w:p w14:paraId="5C1F5532" w14:textId="77777777" w:rsidR="00DB49B8" w:rsidRDefault="00597373" w:rsidP="00DB49B8">
      <w:pPr>
        <w:pStyle w:val="CommentText"/>
      </w:pPr>
      <w:r>
        <w:rPr>
          <w:rStyle w:val="CommentReference"/>
        </w:rPr>
        <w:annotationRef/>
      </w:r>
      <w:r w:rsidR="00DB49B8">
        <w:rPr>
          <w:color w:val="000000"/>
        </w:rPr>
        <w:t>Is this document the AES?</w:t>
      </w:r>
    </w:p>
  </w:comment>
  <w:comment w:id="208" w:author="Creighton, Alan (Northern Powergrid)" w:date="2025-06-05T18:56:00Z" w:initials="AC">
    <w:p w14:paraId="0FFDF55C" w14:textId="327102D7" w:rsidR="00597373" w:rsidRDefault="00597373" w:rsidP="00597373">
      <w:pPr>
        <w:pStyle w:val="CommentText"/>
      </w:pPr>
      <w:r>
        <w:rPr>
          <w:rStyle w:val="CommentReference"/>
        </w:rPr>
        <w:annotationRef/>
      </w:r>
      <w:r>
        <w:t>...are......</w:t>
      </w:r>
    </w:p>
  </w:comment>
  <w:comment w:id="209" w:author="Creighton, Alan (Northern Powergrid)" w:date="2025-06-05T18:56:00Z" w:initials="AC">
    <w:p w14:paraId="30025B84" w14:textId="77777777" w:rsidR="00597373" w:rsidRDefault="00597373" w:rsidP="00597373">
      <w:pPr>
        <w:pStyle w:val="CommentText"/>
      </w:pPr>
      <w:r>
        <w:rPr>
          <w:rStyle w:val="CommentReference"/>
        </w:rPr>
        <w:annotationRef/>
      </w:r>
      <w:r>
        <w:t>...this document.</w:t>
      </w:r>
    </w:p>
  </w:comment>
  <w:comment w:id="210" w:author="Creighton, Alan (Northern Powergrid)" w:date="2025-06-05T18:56:00Z" w:initials="AC">
    <w:p w14:paraId="1C3839F2" w14:textId="77777777" w:rsidR="00597373" w:rsidRDefault="00597373" w:rsidP="00597373">
      <w:pPr>
        <w:pStyle w:val="CommentText"/>
      </w:pPr>
      <w:r>
        <w:rPr>
          <w:rStyle w:val="CommentReference"/>
        </w:rPr>
        <w:annotationRef/>
      </w:r>
      <w:r>
        <w:t>This document…..</w:t>
      </w:r>
    </w:p>
  </w:comment>
  <w:comment w:id="211" w:author="Creighton, Alan (Northern Powergrid)" w:date="2025-06-10T14:18:00Z" w:initials="AC">
    <w:p w14:paraId="76CD9692" w14:textId="77777777" w:rsidR="00DB49B8" w:rsidRDefault="00DB49B8" w:rsidP="00DB49B8">
      <w:pPr>
        <w:pStyle w:val="CommentText"/>
      </w:pPr>
      <w:r>
        <w:rPr>
          <w:rStyle w:val="CommentReference"/>
        </w:rPr>
        <w:annotationRef/>
      </w:r>
      <w:r>
        <w:t>Is this the same as the ‘GB Grid Code requirements capability’ referred to in the previous parag?  Consistency of terminology.</w:t>
      </w:r>
    </w:p>
  </w:comment>
  <w:comment w:id="212" w:author="Creighton, Alan (Northern Powergrid)" w:date="2025-06-05T18:57:00Z" w:initials="AC">
    <w:p w14:paraId="25A8A067" w14:textId="77777777" w:rsidR="00DB49B8" w:rsidRDefault="00597373" w:rsidP="00DB49B8">
      <w:pPr>
        <w:pStyle w:val="CommentText"/>
      </w:pPr>
      <w:r>
        <w:rPr>
          <w:rStyle w:val="CommentReference"/>
        </w:rPr>
        <w:annotationRef/>
      </w:r>
      <w:r w:rsidR="00DB49B8">
        <w:rPr>
          <w:color w:val="000000"/>
        </w:rPr>
        <w:t>Is this intended to be a defined term?  If so should it be Plant and Apparatus?</w:t>
      </w:r>
    </w:p>
  </w:comment>
  <w:comment w:id="213" w:author="Creighton, Alan (Northern Powergrid)" w:date="2025-06-05T18:57:00Z" w:initials="AC">
    <w:p w14:paraId="06D56459" w14:textId="77777777" w:rsidR="00DB49B8" w:rsidRDefault="00597373" w:rsidP="00DB49B8">
      <w:pPr>
        <w:pStyle w:val="CommentText"/>
      </w:pPr>
      <w:r>
        <w:rPr>
          <w:rStyle w:val="CommentReference"/>
        </w:rPr>
        <w:annotationRef/>
      </w:r>
      <w:r w:rsidR="00DB49B8">
        <w:rPr>
          <w:color w:val="000000"/>
        </w:rPr>
        <w:t>Is this intended to be a defined term - if so it should be Electrical Standard.</w:t>
      </w:r>
    </w:p>
  </w:comment>
  <w:comment w:id="214" w:author="Creighton, Alan (Northern Powergrid)" w:date="2025-06-05T18:58:00Z" w:initials="AC">
    <w:p w14:paraId="7FA046CC" w14:textId="77777777" w:rsidR="00DB49B8" w:rsidRDefault="00597373" w:rsidP="00DB49B8">
      <w:pPr>
        <w:pStyle w:val="CommentText"/>
      </w:pPr>
      <w:r>
        <w:rPr>
          <w:rStyle w:val="CommentReference"/>
        </w:rPr>
        <w:annotationRef/>
      </w:r>
      <w:r w:rsidR="00DB49B8">
        <w:rPr>
          <w:color w:val="000000"/>
        </w:rPr>
        <w:t>...but only those users that have a CUSC BCA that makes reference to this document.</w:t>
      </w:r>
    </w:p>
    <w:p w14:paraId="42C90AE0" w14:textId="77777777" w:rsidR="00DB49B8" w:rsidRDefault="00DB49B8" w:rsidP="00DB49B8">
      <w:pPr>
        <w:pStyle w:val="CommentText"/>
      </w:pPr>
    </w:p>
    <w:p w14:paraId="534E8C22" w14:textId="77777777" w:rsidR="00DB49B8" w:rsidRDefault="00DB49B8" w:rsidP="00DB49B8">
      <w:pPr>
        <w:pStyle w:val="CommentText"/>
      </w:pPr>
      <w:r>
        <w:rPr>
          <w:color w:val="000000"/>
        </w:rPr>
        <w:t>It doesn’t apply to ‘all’ Users.</w:t>
      </w:r>
    </w:p>
  </w:comment>
  <w:comment w:id="215" w:author="Creighton, Alan (Northern Powergrid)" w:date="2025-06-05T18:59:00Z" w:initials="AC">
    <w:p w14:paraId="6055B01D" w14:textId="77777777" w:rsidR="002010A8" w:rsidRDefault="00597373" w:rsidP="002010A8">
      <w:pPr>
        <w:pStyle w:val="CommentText"/>
      </w:pPr>
      <w:r>
        <w:rPr>
          <w:rStyle w:val="CommentReference"/>
        </w:rPr>
        <w:annotationRef/>
      </w:r>
      <w:r w:rsidR="002010A8">
        <w:rPr>
          <w:color w:val="000000"/>
        </w:rPr>
        <w:t>...but not all the technical requirements otherwise there would be no need for this document.</w:t>
      </w:r>
    </w:p>
    <w:p w14:paraId="52522752" w14:textId="77777777" w:rsidR="002010A8" w:rsidRDefault="002010A8" w:rsidP="002010A8">
      <w:pPr>
        <w:pStyle w:val="CommentText"/>
      </w:pPr>
    </w:p>
    <w:p w14:paraId="39E421DF" w14:textId="77777777" w:rsidR="002010A8" w:rsidRDefault="002010A8" w:rsidP="002010A8">
      <w:pPr>
        <w:pStyle w:val="CommentText"/>
      </w:pPr>
      <w:r>
        <w:rPr>
          <w:color w:val="000000"/>
        </w:rPr>
        <w:t>It would be good to clarify what requitements are set out in this document that aren’t in the GCode e.g. this document sets out the ‘Grid Code requirements capability’ or the ‘performance requirements’ or the ‘minimum technical requirements’ etc just to use consistent terminology.</w:t>
      </w:r>
    </w:p>
  </w:comment>
  <w:comment w:id="217" w:author="Creighton, Alan (Northern Powergrid)" w:date="2025-06-05T19:00:00Z" w:initials="AC">
    <w:p w14:paraId="349F8DD4" w14:textId="77777777" w:rsidR="002010A8" w:rsidRDefault="00597373" w:rsidP="002010A8">
      <w:pPr>
        <w:pStyle w:val="CommentText"/>
      </w:pPr>
      <w:r>
        <w:rPr>
          <w:rStyle w:val="CommentReference"/>
        </w:rPr>
        <w:annotationRef/>
      </w:r>
      <w:r w:rsidR="002010A8">
        <w:rPr>
          <w:color w:val="000000"/>
        </w:rPr>
        <w:t>Check terminology as to whether this document is s RES r AES.  I’ll not mention this again.</w:t>
      </w:r>
    </w:p>
  </w:comment>
  <w:comment w:id="218" w:author="Creighton, Alan (Northern Powergrid)" w:date="2025-06-05T19:01:00Z" w:initials="AC">
    <w:p w14:paraId="4715DEAB" w14:textId="2CFF0EC4" w:rsidR="00E249C7" w:rsidRDefault="00E249C7" w:rsidP="00E249C7">
      <w:pPr>
        <w:pStyle w:val="CommentText"/>
      </w:pPr>
      <w:r>
        <w:rPr>
          <w:rStyle w:val="CommentReference"/>
        </w:rPr>
        <w:annotationRef/>
      </w:r>
      <w:r>
        <w:t>Ditto previous comment.</w:t>
      </w:r>
    </w:p>
  </w:comment>
  <w:comment w:id="219" w:author="Creighton, Alan (Northern Powergrid)" w:date="2025-06-10T14:29:00Z" w:initials="AC">
    <w:p w14:paraId="38272471" w14:textId="77777777" w:rsidR="002010A8" w:rsidRDefault="002010A8" w:rsidP="002010A8">
      <w:pPr>
        <w:pStyle w:val="CommentText"/>
      </w:pPr>
      <w:r>
        <w:rPr>
          <w:rStyle w:val="CommentReference"/>
        </w:rPr>
        <w:annotationRef/>
      </w:r>
      <w:r>
        <w:rPr>
          <w:color w:val="000000"/>
        </w:rPr>
        <w:t>In this document should references to Apparatus be to Plant and Apparatus?</w:t>
      </w:r>
    </w:p>
  </w:comment>
  <w:comment w:id="220" w:author="Creighton, Alan (Northern Powergrid)" w:date="2025-06-05T19:03:00Z" w:initials="AC">
    <w:p w14:paraId="1386DCCD" w14:textId="1A56FFF5" w:rsidR="002010A8" w:rsidRDefault="00E249C7" w:rsidP="002010A8">
      <w:pPr>
        <w:pStyle w:val="CommentText"/>
      </w:pPr>
      <w:r>
        <w:rPr>
          <w:rStyle w:val="CommentReference"/>
        </w:rPr>
        <w:annotationRef/>
      </w:r>
      <w:r w:rsidR="002010A8">
        <w:rPr>
          <w:color w:val="000000"/>
        </w:rPr>
        <w:t>Is this a defined term - didn’t it used to be within the busbar protection zone?  It’s the busbar protection zone that is referenced in CC.6.2.1.2, so it would be good to be consistent.</w:t>
      </w:r>
    </w:p>
  </w:comment>
  <w:comment w:id="221" w:author="Creighton, Alan (Northern Powergrid)" w:date="2025-06-05T19:04:00Z" w:initials="AC">
    <w:p w14:paraId="741A69B4" w14:textId="35A8F14F" w:rsidR="00E249C7" w:rsidRDefault="00E249C7" w:rsidP="00E249C7">
      <w:pPr>
        <w:pStyle w:val="CommentText"/>
      </w:pPr>
      <w:r>
        <w:rPr>
          <w:rStyle w:val="CommentReference"/>
        </w:rPr>
        <w:annotationRef/>
      </w:r>
      <w:r>
        <w:t>I didn’t follow this.</w:t>
      </w:r>
    </w:p>
  </w:comment>
  <w:comment w:id="222" w:author="Creighton, Alan (Northern Powergrid)" w:date="2025-06-05T19:05:00Z" w:initials="AC">
    <w:p w14:paraId="70E47867" w14:textId="77777777" w:rsidR="00E249C7" w:rsidRDefault="00E249C7" w:rsidP="00E249C7">
      <w:pPr>
        <w:pStyle w:val="CommentText"/>
      </w:pPr>
      <w:r>
        <w:rPr>
          <w:rStyle w:val="CommentReference"/>
        </w:rPr>
        <w:annotationRef/>
      </w:r>
      <w:r>
        <w:t>...is...</w:t>
      </w:r>
    </w:p>
  </w:comment>
  <w:comment w:id="223" w:author="Creighton, Alan (Northern Powergrid)" w:date="2025-06-05T19:05:00Z" w:initials="AC">
    <w:p w14:paraId="55F8D5C0" w14:textId="77777777" w:rsidR="00E249C7" w:rsidRDefault="00E249C7" w:rsidP="00E249C7">
      <w:pPr>
        <w:pStyle w:val="CommentText"/>
      </w:pPr>
      <w:r>
        <w:rPr>
          <w:rStyle w:val="CommentReference"/>
        </w:rPr>
        <w:annotationRef/>
      </w:r>
      <w:r>
        <w:t>Is this intended to be a defined term?</w:t>
      </w:r>
    </w:p>
  </w:comment>
  <w:comment w:id="225" w:author="Creighton, Alan (Northern Powergrid)" w:date="2025-06-05T19:09:00Z" w:initials="AC">
    <w:p w14:paraId="6807EFE0" w14:textId="77777777" w:rsidR="00E249C7" w:rsidRDefault="00E249C7" w:rsidP="00E249C7">
      <w:pPr>
        <w:pStyle w:val="CommentText"/>
      </w:pPr>
      <w:r>
        <w:rPr>
          <w:rStyle w:val="CommentReference"/>
        </w:rPr>
        <w:annotationRef/>
      </w:r>
      <w:r>
        <w:t>...within the ...</w:t>
      </w:r>
    </w:p>
  </w:comment>
  <w:comment w:id="226" w:author="Creighton, Alan (Northern Powergrid)" w:date="2025-06-05T19:10:00Z" w:initials="AC">
    <w:p w14:paraId="623AEA2B" w14:textId="77777777" w:rsidR="002010A8" w:rsidRDefault="00E249C7" w:rsidP="002010A8">
      <w:pPr>
        <w:pStyle w:val="CommentText"/>
      </w:pPr>
      <w:r>
        <w:rPr>
          <w:rStyle w:val="CommentReference"/>
        </w:rPr>
        <w:annotationRef/>
      </w:r>
      <w:r w:rsidR="002010A8">
        <w:rPr>
          <w:color w:val="000000"/>
        </w:rPr>
        <w:t>Is this the same as User’s Plant and Apparatus?</w:t>
      </w:r>
    </w:p>
  </w:comment>
  <w:comment w:id="227" w:author="Creighton, Alan (Northern Powergrid)" w:date="2025-06-05T19:12:00Z" w:initials="AC">
    <w:p w14:paraId="6DD38F5A" w14:textId="77777777" w:rsidR="002010A8" w:rsidRDefault="00B206A5" w:rsidP="002010A8">
      <w:pPr>
        <w:pStyle w:val="CommentText"/>
      </w:pPr>
      <w:r>
        <w:rPr>
          <w:rStyle w:val="CommentReference"/>
        </w:rPr>
        <w:annotationRef/>
      </w:r>
      <w:r w:rsidR="002010A8">
        <w:rPr>
          <w:color w:val="000000"/>
        </w:rPr>
        <w:t>Is this the same as ‘within the interface zone’?</w:t>
      </w:r>
    </w:p>
  </w:comment>
  <w:comment w:id="228" w:author="Martin Carpenter" w:date="2024-09-03T14:26:00Z" w:initials="MC">
    <w:p w14:paraId="6EA51036" w14:textId="5BAB6BAA" w:rsidR="00AB5EBA" w:rsidRDefault="00AB5EBA" w:rsidP="00453F23">
      <w:pPr>
        <w:pStyle w:val="CommentText"/>
      </w:pPr>
      <w:r>
        <w:rPr>
          <w:rStyle w:val="CommentReference"/>
        </w:rPr>
        <w:annotationRef/>
      </w:r>
      <w:r>
        <w:rPr>
          <w:color w:val="000000"/>
        </w:rPr>
        <w:t>At within? Should be 'within'</w:t>
      </w:r>
    </w:p>
  </w:comment>
  <w:comment w:id="229" w:author="Karan Oommen" w:date="2024-10-03T12:16:00Z" w:initials="KO">
    <w:p w14:paraId="4D6BE439" w14:textId="77777777" w:rsidR="00AB5EBA" w:rsidRDefault="00AB5EBA" w:rsidP="00675A9B">
      <w:pPr>
        <w:pStyle w:val="CommentText"/>
      </w:pPr>
      <w:r>
        <w:rPr>
          <w:rStyle w:val="CommentReference"/>
        </w:rPr>
        <w:annotationRef/>
      </w:r>
      <w:r>
        <w:t>Agreed.</w:t>
      </w:r>
    </w:p>
  </w:comment>
  <w:comment w:id="230" w:author="Creighton, Alan (Northern Powergrid)" w:date="2025-06-05T19:16:00Z" w:initials="AC">
    <w:p w14:paraId="3E78668C" w14:textId="77777777" w:rsidR="00FA4F3B" w:rsidRDefault="00B206A5" w:rsidP="00FA4F3B">
      <w:pPr>
        <w:pStyle w:val="CommentText"/>
      </w:pPr>
      <w:r>
        <w:rPr>
          <w:rStyle w:val="CommentReference"/>
        </w:rPr>
        <w:annotationRef/>
      </w:r>
      <w:r w:rsidR="00FA4F3B">
        <w:rPr>
          <w:color w:val="000000"/>
        </w:rPr>
        <w:t>I don’t follow the reference to ‘reduction’ in danger - a reduction from what?</w:t>
      </w:r>
    </w:p>
    <w:p w14:paraId="2C02F19C" w14:textId="77777777" w:rsidR="00FA4F3B" w:rsidRDefault="00FA4F3B" w:rsidP="00FA4F3B">
      <w:pPr>
        <w:pStyle w:val="CommentText"/>
      </w:pPr>
    </w:p>
    <w:p w14:paraId="05A1C274" w14:textId="77777777" w:rsidR="00FA4F3B" w:rsidRDefault="00FA4F3B" w:rsidP="00FA4F3B">
      <w:pPr>
        <w:pStyle w:val="CommentText"/>
      </w:pPr>
      <w:r>
        <w:rPr>
          <w:color w:val="000000"/>
        </w:rPr>
        <w:t>I can see that at shared sites it helps to ensure the safety of personal working at shared sites - but only in the ‘interface zone’.</w:t>
      </w:r>
    </w:p>
  </w:comment>
  <w:comment w:id="232" w:author="Creighton, Alan (Northern Powergrid)" w:date="2025-06-05T19:17:00Z" w:initials="AC">
    <w:p w14:paraId="6543803E" w14:textId="77777777" w:rsidR="00FA4F3B" w:rsidRDefault="00B206A5" w:rsidP="00FA4F3B">
      <w:pPr>
        <w:pStyle w:val="CommentText"/>
      </w:pPr>
      <w:r>
        <w:rPr>
          <w:rStyle w:val="CommentReference"/>
        </w:rPr>
        <w:annotationRef/>
      </w:r>
      <w:r w:rsidR="00FA4F3B">
        <w:rPr>
          <w:color w:val="000000"/>
        </w:rPr>
        <w:t>But the standard applies only to Users Apparatus and that doesn’t form any part of the NETS because the NETS is formed from TO’s assets - so this Electrical Standard doesn’t apply to anywhere on the NETS or have I misunderstood?</w:t>
      </w:r>
    </w:p>
    <w:p w14:paraId="699BB3CC" w14:textId="77777777" w:rsidR="00FA4F3B" w:rsidRDefault="00FA4F3B" w:rsidP="00FA4F3B">
      <w:pPr>
        <w:pStyle w:val="CommentText"/>
      </w:pPr>
    </w:p>
    <w:p w14:paraId="57B36342" w14:textId="77777777" w:rsidR="00FA4F3B" w:rsidRDefault="00FA4F3B" w:rsidP="00FA4F3B">
      <w:pPr>
        <w:pStyle w:val="CommentText"/>
      </w:pPr>
      <w:r>
        <w:rPr>
          <w:color w:val="000000"/>
        </w:rPr>
        <w:t>I think it applies at sites shared by a TO and Users.</w:t>
      </w:r>
    </w:p>
  </w:comment>
  <w:comment w:id="234" w:author="Creighton, Alan (Northern Powergrid)" w:date="2025-06-10T14:37:00Z" w:initials="AC">
    <w:p w14:paraId="53C8CF72" w14:textId="77777777" w:rsidR="00FA4F3B" w:rsidRDefault="00FA4F3B" w:rsidP="00FA4F3B">
      <w:pPr>
        <w:pStyle w:val="CommentText"/>
      </w:pPr>
      <w:r>
        <w:rPr>
          <w:rStyle w:val="CommentReference"/>
        </w:rPr>
        <w:annotationRef/>
      </w:r>
      <w:r>
        <w:t>Reference to the busbar protection zone would align with CC.6.2.1.2.</w:t>
      </w:r>
    </w:p>
  </w:comment>
  <w:comment w:id="235" w:author="Creighton, Alan (Northern Powergrid)" w:date="2025-06-10T14:39:00Z" w:initials="AC">
    <w:p w14:paraId="1B343C7C" w14:textId="77777777" w:rsidR="00FA4F3B" w:rsidRDefault="00FA4F3B" w:rsidP="00FA4F3B">
      <w:pPr>
        <w:pStyle w:val="CommentText"/>
      </w:pPr>
      <w:r>
        <w:rPr>
          <w:rStyle w:val="CommentReference"/>
        </w:rPr>
        <w:annotationRef/>
      </w:r>
      <w:r>
        <w:t>...CUSC section 2.12….</w:t>
      </w:r>
    </w:p>
  </w:comment>
  <w:comment w:id="239" w:author="Creighton, Alan (Northern Powergrid)" w:date="2025-06-10T14:43:00Z" w:initials="AC">
    <w:p w14:paraId="5F4B6AD4" w14:textId="77777777" w:rsidR="00FA4F3B" w:rsidRDefault="00FA4F3B" w:rsidP="00FA4F3B">
      <w:pPr>
        <w:pStyle w:val="CommentText"/>
      </w:pPr>
      <w:r>
        <w:rPr>
          <w:rStyle w:val="CommentReference"/>
        </w:rPr>
        <w:annotationRef/>
      </w:r>
      <w:r>
        <w:t>OK, but this isn’t a description of the interface zone and the sentence should sit elsewhere.</w:t>
      </w:r>
    </w:p>
  </w:comment>
  <w:comment w:id="243" w:author="Creighton, Alan (Northern Powergrid)" w:date="2025-06-10T14:42:00Z" w:initials="AC">
    <w:p w14:paraId="266DDD88" w14:textId="33B04FC3" w:rsidR="00FA4F3B" w:rsidRDefault="00FA4F3B" w:rsidP="00FA4F3B">
      <w:pPr>
        <w:pStyle w:val="CommentText"/>
      </w:pPr>
      <w:r>
        <w:rPr>
          <w:rStyle w:val="CommentReference"/>
        </w:rPr>
        <w:annotationRef/>
      </w:r>
      <w:r>
        <w:t>It would be worth including the simpler AIS example and in both clearly indicate where the ‘Interface Zone’ actually is .</w:t>
      </w:r>
    </w:p>
  </w:comment>
  <w:comment w:id="244" w:author="Creighton, Alan (Northern Powergrid)" w:date="2025-06-10T14:44:00Z" w:initials="AC">
    <w:p w14:paraId="4D886B5B" w14:textId="77777777" w:rsidR="00FA4F3B" w:rsidRDefault="00FA4F3B" w:rsidP="00FA4F3B">
      <w:pPr>
        <w:pStyle w:val="CommentText"/>
      </w:pPr>
      <w:r>
        <w:rPr>
          <w:rStyle w:val="CommentReference"/>
        </w:rPr>
        <w:annotationRef/>
      </w:r>
      <w:r>
        <w:t>...in CUSC section….</w:t>
      </w:r>
    </w:p>
  </w:comment>
  <w:comment w:id="248" w:author="Creighton, Alan (Northern Powergrid)" w:date="2025-06-10T14:45:00Z" w:initials="AC">
    <w:p w14:paraId="1AD11163" w14:textId="77777777" w:rsidR="00FA4F3B" w:rsidRDefault="00FA4F3B" w:rsidP="00FA4F3B">
      <w:pPr>
        <w:pStyle w:val="CommentText"/>
      </w:pPr>
      <w:r>
        <w:rPr>
          <w:rStyle w:val="CommentReference"/>
        </w:rPr>
        <w:annotationRef/>
      </w:r>
      <w:r>
        <w:t>...CUSC section 2.11.</w:t>
      </w:r>
    </w:p>
  </w:comment>
  <w:comment w:id="249" w:author="Creighton, Alan (Northern Powergrid)" w:date="2025-06-10T14:46:00Z" w:initials="AC">
    <w:p w14:paraId="1D4E7B79" w14:textId="77777777" w:rsidR="00B4646C" w:rsidRDefault="00B4646C" w:rsidP="00B4646C">
      <w:pPr>
        <w:pStyle w:val="CommentText"/>
      </w:pPr>
      <w:r>
        <w:rPr>
          <w:rStyle w:val="CommentReference"/>
        </w:rPr>
        <w:annotationRef/>
      </w:r>
      <w:r>
        <w:t>Are the principles of ownership set out in CUSC 2.11, rather than by the TO?</w:t>
      </w:r>
    </w:p>
  </w:comment>
  <w:comment w:id="250" w:author="Creighton, Alan (Northern Powergrid)" w:date="2025-06-10T14:47:00Z" w:initials="AC">
    <w:p w14:paraId="39EE5326" w14:textId="77777777" w:rsidR="00B4646C" w:rsidRDefault="00B4646C" w:rsidP="00B4646C">
      <w:pPr>
        <w:pStyle w:val="CommentText"/>
      </w:pPr>
      <w:r>
        <w:rPr>
          <w:rStyle w:val="CommentReference"/>
        </w:rPr>
        <w:annotationRef/>
      </w:r>
      <w:r>
        <w:t>I’m bt sure that this is, but form a User’s perspective it’s the Bilateral Agreement which counts.</w:t>
      </w:r>
    </w:p>
  </w:comment>
  <w:comment w:id="251" w:author="Holton, Allan" w:date="2024-07-29T20:08:00Z" w:initials="HA">
    <w:p w14:paraId="47E8FB73" w14:textId="7D96D93F" w:rsidR="00751FD3" w:rsidRDefault="00751FD3" w:rsidP="008077D5">
      <w:pPr>
        <w:pStyle w:val="CommentText"/>
      </w:pPr>
      <w:r>
        <w:rPr>
          <w:rStyle w:val="CommentReference"/>
        </w:rPr>
        <w:annotationRef/>
      </w:r>
      <w:r>
        <w:t>Should we provide more information at this point to define what an acceptable connection point would be on GIS, in line with the Ofgem ruling for Liric connecting into KILS400, to prevent future debate?</w:t>
      </w:r>
    </w:p>
  </w:comment>
  <w:comment w:id="252" w:author="McTaggart, Craig" w:date="2024-07-30T11:13:00Z" w:initials="MC">
    <w:p w14:paraId="50035181" w14:textId="77777777" w:rsidR="00751FD3" w:rsidRDefault="00751FD3" w:rsidP="00714283">
      <w:pPr>
        <w:pStyle w:val="CommentText"/>
      </w:pPr>
      <w:r>
        <w:rPr>
          <w:rStyle w:val="CommentReference"/>
        </w:rPr>
        <w:annotationRef/>
      </w:r>
      <w:r>
        <w:t>The principle is that the TOCO will define that. This document should be limited to setting out the technical requirements for assets within the ‘zone of interest’.</w:t>
      </w:r>
    </w:p>
  </w:comment>
  <w:comment w:id="253" w:author="Kevin Butter" w:date="2024-11-11T15:59:00Z" w:initials="KB">
    <w:p w14:paraId="2A5A9CD4" w14:textId="77777777" w:rsidR="00751FD3" w:rsidRDefault="00751FD3" w:rsidP="003268FC">
      <w:pPr>
        <w:pStyle w:val="CommentText"/>
      </w:pPr>
      <w:r>
        <w:rPr>
          <w:rStyle w:val="CommentReference"/>
        </w:rPr>
        <w:annotationRef/>
      </w:r>
      <w:r>
        <w:rPr>
          <w:color w:val="000000"/>
        </w:rPr>
        <w:t>Is this not as per section 2.12 of the CUSC?</w:t>
      </w:r>
    </w:p>
    <w:p w14:paraId="713F381F" w14:textId="77777777" w:rsidR="00751FD3" w:rsidRDefault="00751FD3" w:rsidP="003268FC">
      <w:pPr>
        <w:pStyle w:val="CommentText"/>
      </w:pPr>
      <w:r>
        <w:rPr>
          <w:color w:val="000000"/>
        </w:rPr>
        <w:t>To be discussed at sign-off meeting</w:t>
      </w:r>
    </w:p>
  </w:comment>
  <w:comment w:id="254" w:author="Kevin Butter" w:date="2024-12-12T12:07:00Z" w:initials="KB">
    <w:p w14:paraId="09D0A647" w14:textId="77777777" w:rsidR="00112C4B" w:rsidRDefault="00112C4B" w:rsidP="00112C4B">
      <w:pPr>
        <w:pStyle w:val="CommentText"/>
      </w:pPr>
      <w:r>
        <w:rPr>
          <w:rStyle w:val="CommentReference"/>
        </w:rPr>
        <w:annotationRef/>
      </w:r>
      <w:r>
        <w:t>As above</w:t>
      </w:r>
    </w:p>
  </w:comment>
  <w:comment w:id="255" w:author="Creighton, Alan (Northern Powergrid)" w:date="2025-06-10T14:48:00Z" w:initials="AC">
    <w:p w14:paraId="4D9C9D04" w14:textId="77777777" w:rsidR="00B4646C" w:rsidRDefault="00B4646C" w:rsidP="00B4646C">
      <w:pPr>
        <w:pStyle w:val="CommentText"/>
      </w:pPr>
      <w:r>
        <w:rPr>
          <w:rStyle w:val="CommentReference"/>
        </w:rPr>
        <w:annotationRef/>
      </w:r>
      <w:r>
        <w:t>Is the lifetime of the assets defined in the BCA?</w:t>
      </w:r>
    </w:p>
  </w:comment>
  <w:comment w:id="256" w:author="Creighton, Alan (Northern Powergrid)" w:date="2025-06-10T14:50:00Z" w:initials="AC">
    <w:p w14:paraId="329BA66F" w14:textId="77777777" w:rsidR="00B4646C" w:rsidRDefault="00B4646C" w:rsidP="00B4646C">
      <w:pPr>
        <w:pStyle w:val="CommentText"/>
      </w:pPr>
      <w:r>
        <w:rPr>
          <w:rStyle w:val="CommentReference"/>
        </w:rPr>
        <w:annotationRef/>
      </w:r>
      <w:r>
        <w:t>Do we mean.  The User shall not rely on the TO’s circuit breaker and associate protection to be the sole means…..</w:t>
      </w:r>
    </w:p>
  </w:comment>
  <w:comment w:id="257" w:author="McTaggart, Craig" w:date="2024-05-29T10:44:00Z" w:initials="MC">
    <w:p w14:paraId="2158E590" w14:textId="3791DD2C" w:rsidR="00751FD3" w:rsidRDefault="00751FD3" w:rsidP="000800C5">
      <w:pPr>
        <w:pStyle w:val="CommentText"/>
      </w:pPr>
      <w:r>
        <w:rPr>
          <w:rStyle w:val="CommentReference"/>
        </w:rPr>
        <w:annotationRef/>
      </w:r>
      <w:r>
        <w:t>They will be reliant on the TO CB protecting the interface zone.s</w:t>
      </w:r>
    </w:p>
  </w:comment>
  <w:comment w:id="258" w:author="Kevin Butter" w:date="2024-07-10T12:07:00Z" w:initials="KB">
    <w:p w14:paraId="6A6B9928" w14:textId="77777777" w:rsidR="00751FD3" w:rsidRDefault="00751FD3" w:rsidP="00E07D73">
      <w:pPr>
        <w:pStyle w:val="CommentText"/>
      </w:pPr>
      <w:r>
        <w:rPr>
          <w:rStyle w:val="CommentReference"/>
        </w:rPr>
        <w:annotationRef/>
      </w:r>
      <w:r>
        <w:t>Agreed.  This sentence relates to “beyond the interface zone”.  Do we want to reinforce difference between equipment in the interface zone and beyond the interface zone?</w:t>
      </w:r>
    </w:p>
  </w:comment>
  <w:comment w:id="259" w:author="Kevin Butter" w:date="2024-11-18T11:42:00Z" w:initials="KB">
    <w:p w14:paraId="3CDF7730" w14:textId="77777777" w:rsidR="00751FD3" w:rsidRDefault="00751FD3" w:rsidP="00933C1A">
      <w:pPr>
        <w:pStyle w:val="CommentText"/>
      </w:pPr>
      <w:r>
        <w:rPr>
          <w:rStyle w:val="CommentReference"/>
        </w:rPr>
        <w:annotationRef/>
      </w:r>
      <w:r>
        <w:rPr>
          <w:color w:val="000000"/>
        </w:rPr>
        <w:t xml:space="preserve">Is this what we intended or should this be “safe isolation and earthing of the </w:t>
      </w:r>
      <w:r>
        <w:rPr>
          <w:b/>
          <w:bCs/>
          <w:color w:val="000000"/>
        </w:rPr>
        <w:t>SO</w:t>
      </w:r>
      <w:r>
        <w:rPr>
          <w:color w:val="000000"/>
        </w:rPr>
        <w:t xml:space="preserve"> network? Is this the same as the following clause?</w:t>
      </w:r>
    </w:p>
  </w:comment>
  <w:comment w:id="260" w:author="Creighton, Alan (Northern Powergrid)" w:date="2025-06-10T14:53:00Z" w:initials="AC">
    <w:p w14:paraId="5B95857E" w14:textId="77777777" w:rsidR="00B4646C" w:rsidRDefault="00B4646C" w:rsidP="00B4646C">
      <w:pPr>
        <w:pStyle w:val="CommentText"/>
      </w:pPr>
      <w:r>
        <w:rPr>
          <w:rStyle w:val="CommentReference"/>
        </w:rPr>
        <w:annotationRef/>
      </w:r>
      <w:r>
        <w:t>I may have mis understood, and perhaps I’m getting confused between a Users Apparats and Users Network - but thw TOs assets will always be needed to provide a point of isolation for at least one piece of their assets.</w:t>
      </w:r>
    </w:p>
  </w:comment>
  <w:comment w:id="261" w:author="Creighton, Alan (Northern Powergrid)" w:date="2025-06-10T14:53:00Z" w:initials="AC">
    <w:p w14:paraId="47679244" w14:textId="77777777" w:rsidR="00B4646C" w:rsidRDefault="00B4646C" w:rsidP="00B4646C">
      <w:pPr>
        <w:pStyle w:val="CommentText"/>
      </w:pPr>
      <w:r>
        <w:rPr>
          <w:rStyle w:val="CommentReference"/>
        </w:rPr>
        <w:annotationRef/>
      </w:r>
      <w:r>
        <w:t>Its not clear to me what the User’s connection is.</w:t>
      </w:r>
    </w:p>
  </w:comment>
  <w:comment w:id="262" w:author="Creighton, Alan (Northern Powergrid)" w:date="2025-06-10T14:55:00Z" w:initials="AC">
    <w:p w14:paraId="6775048A" w14:textId="77777777" w:rsidR="00B4646C" w:rsidRDefault="00B4646C" w:rsidP="00B4646C">
      <w:pPr>
        <w:pStyle w:val="CommentText"/>
      </w:pPr>
      <w:r>
        <w:rPr>
          <w:rStyle w:val="CommentReference"/>
        </w:rPr>
        <w:annotationRef/>
      </w:r>
      <w:r>
        <w:t>...within the ….</w:t>
      </w:r>
    </w:p>
  </w:comment>
  <w:comment w:id="266" w:author="Creighton, Alan (Northern Powergrid)" w:date="2025-06-10T14:57:00Z" w:initials="AC">
    <w:p w14:paraId="3FC01A80" w14:textId="77777777" w:rsidR="00B4646C" w:rsidRDefault="00B4646C" w:rsidP="00B4646C">
      <w:pPr>
        <w:pStyle w:val="CommentText"/>
      </w:pPr>
      <w:r>
        <w:rPr>
          <w:rStyle w:val="CommentReference"/>
        </w:rPr>
        <w:annotationRef/>
      </w:r>
      <w:r>
        <w:t>Might a more appropriate heading be Regulations?</w:t>
      </w:r>
    </w:p>
  </w:comment>
  <w:comment w:id="267" w:author="Kevin Butter" w:date="2024-07-10T12:09:00Z" w:initials="KB">
    <w:p w14:paraId="207923EC" w14:textId="7FAE3F93" w:rsidR="006438EA" w:rsidRDefault="006438EA" w:rsidP="006438EA">
      <w:pPr>
        <w:pStyle w:val="CommentText"/>
      </w:pPr>
      <w:r>
        <w:rPr>
          <w:rStyle w:val="CommentReference"/>
        </w:rPr>
        <w:annotationRef/>
      </w:r>
      <w:r>
        <w:t>This is the latest UK legislation on F-Gases I can find.  The latest EU Regs do not apply in UK.</w:t>
      </w:r>
    </w:p>
    <w:p w14:paraId="6263D5FF" w14:textId="77777777" w:rsidR="006438EA" w:rsidRDefault="006438EA" w:rsidP="006438EA">
      <w:pPr>
        <w:pStyle w:val="CommentText"/>
      </w:pPr>
      <w:r>
        <w:t xml:space="preserve">Do any of the WG members have any information that updates this? </w:t>
      </w:r>
    </w:p>
  </w:comment>
  <w:comment w:id="268" w:author="Karan Oommen" w:date="2024-11-21T14:24:00Z" w:initials="KO">
    <w:p w14:paraId="2B15907F" w14:textId="77777777" w:rsidR="006438EA" w:rsidRDefault="006438EA" w:rsidP="006438EA">
      <w:pPr>
        <w:pStyle w:val="CommentText"/>
      </w:pPr>
      <w:r>
        <w:rPr>
          <w:rStyle w:val="CommentReference"/>
        </w:rPr>
        <w:annotationRef/>
      </w:r>
      <w:r>
        <w:t>Now updated as discussed.</w:t>
      </w:r>
    </w:p>
  </w:comment>
  <w:comment w:id="273" w:author="SHARP, CALLUM" w:date="2024-08-01T16:22:00Z" w:initials="SC">
    <w:p w14:paraId="1DE54E39" w14:textId="67EE5CA8" w:rsidR="00751FD3" w:rsidRDefault="00751FD3">
      <w:pPr>
        <w:pStyle w:val="CommentText"/>
      </w:pPr>
      <w:r>
        <w:t xml:space="preserve">What is the intended revision date of this doc? The 2nd gen eurocode is planned for transition by 2028 and this should be caveated to reflect this. </w:t>
      </w:r>
      <w:r>
        <w:rPr>
          <w:rStyle w:val="CommentReference"/>
        </w:rPr>
        <w:annotationRef/>
      </w:r>
    </w:p>
  </w:comment>
  <w:comment w:id="274" w:author="Kevin Butter" w:date="2024-11-11T16:15:00Z" w:initials="KB">
    <w:p w14:paraId="00F697F9" w14:textId="77777777" w:rsidR="00751FD3" w:rsidRDefault="00751FD3" w:rsidP="00CF6B7B">
      <w:pPr>
        <w:pStyle w:val="CommentText"/>
      </w:pPr>
      <w:r>
        <w:rPr>
          <w:rStyle w:val="CommentReference"/>
        </w:rPr>
        <w:annotationRef/>
      </w:r>
      <w:r>
        <w:t>Issue date removed. This document states a general requirement  that all reference documents shall be to he most recent issue.</w:t>
      </w:r>
    </w:p>
  </w:comment>
  <w:comment w:id="275" w:author="SHARP, CALLUM" w:date="2024-08-01T16:21:00Z" w:initials="SC">
    <w:p w14:paraId="0F30CA38" w14:textId="77777777" w:rsidR="00751FD3" w:rsidRDefault="00751FD3">
      <w:pPr>
        <w:pStyle w:val="CommentText"/>
      </w:pPr>
      <w:r>
        <w:t>This is not a complete list of civil standards, BS EN 1991, 1992, 1993, 1997 should be included as a minimum</w:t>
      </w:r>
      <w:r>
        <w:rPr>
          <w:rStyle w:val="CommentReference"/>
        </w:rPr>
        <w:annotationRef/>
      </w:r>
    </w:p>
  </w:comment>
  <w:comment w:id="276" w:author="Kevin Butter" w:date="2024-11-11T16:28:00Z" w:initials="KB">
    <w:p w14:paraId="5DCA7C41" w14:textId="77777777" w:rsidR="00751FD3" w:rsidRDefault="00751FD3" w:rsidP="00753391">
      <w:pPr>
        <w:pStyle w:val="CommentText"/>
      </w:pPr>
      <w:r>
        <w:rPr>
          <w:rStyle w:val="CommentReference"/>
        </w:rPr>
        <w:annotationRef/>
      </w:r>
      <w:r>
        <w:t>BS EN 1991, 1992, 1993 and 1997 now included in references</w:t>
      </w:r>
    </w:p>
  </w:comment>
  <w:comment w:id="279" w:author="Creighton, Alan (Northern Powergrid)" w:date="2025-06-10T14:57:00Z" w:initials="AC">
    <w:p w14:paraId="17D51AA2" w14:textId="77777777" w:rsidR="00B4646C" w:rsidRDefault="00B4646C" w:rsidP="00B4646C">
      <w:pPr>
        <w:pStyle w:val="CommentText"/>
      </w:pPr>
      <w:r>
        <w:rPr>
          <w:rStyle w:val="CommentReference"/>
        </w:rPr>
        <w:annotationRef/>
      </w:r>
      <w:r>
        <w:t>Check indent</w:t>
      </w:r>
    </w:p>
  </w:comment>
  <w:comment w:id="281" w:author="Holton, Allan" w:date="2024-07-29T20:13:00Z" w:initials="HA">
    <w:p w14:paraId="1841EFB7" w14:textId="54D31740" w:rsidR="00A16A7A" w:rsidRDefault="00A16A7A" w:rsidP="008077D5">
      <w:pPr>
        <w:pStyle w:val="CommentText"/>
      </w:pPr>
      <w:r>
        <w:rPr>
          <w:rStyle w:val="CommentReference"/>
        </w:rPr>
        <w:annotationRef/>
      </w:r>
      <w:r>
        <w:t>Why are these relevant?</w:t>
      </w:r>
    </w:p>
  </w:comment>
  <w:comment w:id="282" w:author="Kevin Butter" w:date="2024-11-11T16:28:00Z" w:initials="KB">
    <w:p w14:paraId="349600E5" w14:textId="77777777" w:rsidR="00A16A7A" w:rsidRDefault="00A16A7A" w:rsidP="00753391">
      <w:pPr>
        <w:pStyle w:val="CommentText"/>
      </w:pPr>
      <w:r>
        <w:rPr>
          <w:rStyle w:val="CommentReference"/>
        </w:rPr>
        <w:annotationRef/>
      </w:r>
      <w:r>
        <w:t>To be discussed</w:t>
      </w:r>
    </w:p>
  </w:comment>
  <w:comment w:id="283" w:author="Karan Oommen" w:date="2024-12-10T17:03:00Z" w:initials="KO">
    <w:p w14:paraId="30F2E9D2" w14:textId="77777777" w:rsidR="00E15EC8" w:rsidRDefault="00E15EC8" w:rsidP="00E15EC8">
      <w:pPr>
        <w:pStyle w:val="CommentText"/>
      </w:pPr>
      <w:r>
        <w:rPr>
          <w:rStyle w:val="CommentReference"/>
        </w:rPr>
        <w:annotationRef/>
      </w:r>
      <w:r>
        <w:t>Agreed in meeting that these are necessary for this document</w:t>
      </w:r>
    </w:p>
  </w:comment>
  <w:comment w:id="299" w:author="Creighton, Alan (Northern Powergrid)" w:date="2025-06-10T14:59:00Z" w:initials="AC">
    <w:p w14:paraId="11FAE6BB" w14:textId="77777777" w:rsidR="00B4646C" w:rsidRDefault="00B4646C" w:rsidP="00B4646C">
      <w:pPr>
        <w:pStyle w:val="CommentText"/>
      </w:pPr>
      <w:r>
        <w:rPr>
          <w:rStyle w:val="CommentReference"/>
        </w:rPr>
        <w:annotationRef/>
      </w:r>
      <w:r>
        <w:t>Its not clear to me what this is - is it a Bilateal Agreement between for example NESO and NGET?</w:t>
      </w:r>
    </w:p>
  </w:comment>
  <w:comment w:id="303" w:author="Creighton, Alan (Northern Powergrid)" w:date="2025-06-10T15:00:00Z" w:initials="AC">
    <w:p w14:paraId="35C05E75" w14:textId="77777777" w:rsidR="00B4646C" w:rsidRDefault="00B4646C" w:rsidP="00B4646C">
      <w:pPr>
        <w:pStyle w:val="CommentText"/>
      </w:pPr>
      <w:r>
        <w:rPr>
          <w:rStyle w:val="CommentReference"/>
        </w:rPr>
        <w:annotationRef/>
      </w:r>
      <w:r>
        <w:t>...and recorded in the Bilateral Agreement with the User.</w:t>
      </w:r>
    </w:p>
  </w:comment>
  <w:comment w:id="301" w:author="Holton, Allan" w:date="2024-07-29T20:16:00Z" w:initials="HA">
    <w:p w14:paraId="5E234008" w14:textId="2FDA0108" w:rsidR="00A16A7A" w:rsidRDefault="00A16A7A" w:rsidP="008077D5">
      <w:pPr>
        <w:pStyle w:val="CommentText"/>
      </w:pPr>
      <w:r>
        <w:rPr>
          <w:rStyle w:val="CommentReference"/>
        </w:rPr>
        <w:annotationRef/>
      </w:r>
      <w:r>
        <w:t xml:space="preserve">Does this sentence make sense? Should it not be :' </w:t>
      </w:r>
      <w:r>
        <w:rPr>
          <w:color w:val="000000"/>
        </w:rPr>
        <w:t xml:space="preserve">The common GB requirements are listed below. Where higher values are  required on a site-by-site basis, these will be confirmed with the TO. </w:t>
      </w:r>
    </w:p>
  </w:comment>
  <w:comment w:id="302" w:author="Karan Oommen" w:date="2024-10-03T12:21:00Z" w:initials="KO">
    <w:p w14:paraId="095C6B52" w14:textId="77777777" w:rsidR="00A16A7A" w:rsidRDefault="00A16A7A" w:rsidP="00675A9B">
      <w:pPr>
        <w:pStyle w:val="CommentText"/>
      </w:pPr>
      <w:r>
        <w:rPr>
          <w:rStyle w:val="CommentReference"/>
        </w:rPr>
        <w:annotationRef/>
      </w:r>
      <w:r>
        <w:t>Agreed and amended.</w:t>
      </w:r>
    </w:p>
  </w:comment>
  <w:comment w:id="305" w:author="Creighton, Alan (Northern Powergrid)" w:date="2025-06-10T15:02:00Z" w:initials="AC">
    <w:p w14:paraId="1FFC2199" w14:textId="77777777" w:rsidR="00B4646C" w:rsidRDefault="00B4646C" w:rsidP="00B4646C">
      <w:pPr>
        <w:pStyle w:val="CommentText"/>
      </w:pPr>
      <w:r>
        <w:rPr>
          <w:rStyle w:val="CommentReference"/>
        </w:rPr>
        <w:annotationRef/>
      </w:r>
      <w:r>
        <w:t>Should this be written as a requirement:</w:t>
      </w:r>
    </w:p>
    <w:p w14:paraId="7FE6BE2D" w14:textId="77777777" w:rsidR="00B4646C" w:rsidRDefault="00B4646C" w:rsidP="00B4646C">
      <w:pPr>
        <w:pStyle w:val="CommentText"/>
      </w:pPr>
      <w:r>
        <w:t>Apparatus shall be capable of operating within the range +40 </w:t>
      </w:r>
      <w:r>
        <w:rPr>
          <w:vertAlign w:val="superscript"/>
        </w:rPr>
        <w:t>O</w:t>
      </w:r>
      <w:r>
        <w:t>C to -5 </w:t>
      </w:r>
      <w:r>
        <w:rPr>
          <w:vertAlign w:val="superscript"/>
        </w:rPr>
        <w:t>O</w:t>
      </w:r>
      <w:r>
        <w:t>C temperature limits and at a humidity of upto  95%.</w:t>
      </w:r>
    </w:p>
  </w:comment>
  <w:comment w:id="307" w:author="Creighton, Alan (Northern Powergrid)" w:date="2025-06-10T15:03:00Z" w:initials="AC">
    <w:p w14:paraId="7FE5B32C" w14:textId="77777777" w:rsidR="00B4646C" w:rsidRDefault="00B4646C" w:rsidP="00B4646C">
      <w:pPr>
        <w:pStyle w:val="CommentText"/>
      </w:pPr>
      <w:r>
        <w:rPr>
          <w:rStyle w:val="CommentReference"/>
        </w:rPr>
        <w:annotationRef/>
      </w:r>
      <w:r>
        <w:t>Similar suggestion as for indoor plant.</w:t>
      </w:r>
    </w:p>
  </w:comment>
  <w:comment w:id="310" w:author="King, Philip (X322955)" w:date="2024-08-12T11:58:00Z" w:initials="K(">
    <w:p w14:paraId="5D16FBC5" w14:textId="5FD129DC" w:rsidR="00DE7385" w:rsidRDefault="00DE7385">
      <w:pPr>
        <w:pStyle w:val="CommentText"/>
      </w:pPr>
      <w:r>
        <w:t>doesnt define below 1000m from where suggest wording the verifies its up to 1000m above sea level. Also what applies above 1000m?</w:t>
      </w:r>
      <w:r>
        <w:rPr>
          <w:rStyle w:val="CommentReference"/>
        </w:rPr>
        <w:annotationRef/>
      </w:r>
    </w:p>
  </w:comment>
  <w:comment w:id="311" w:author="Kevin Butter" w:date="2024-11-11T17:00:00Z" w:initials="KB">
    <w:p w14:paraId="55C59AEB" w14:textId="77777777" w:rsidR="00DE7385" w:rsidRDefault="00DE7385" w:rsidP="00FE4841">
      <w:pPr>
        <w:pStyle w:val="CommentText"/>
      </w:pPr>
      <w:r>
        <w:rPr>
          <w:rStyle w:val="CommentReference"/>
        </w:rPr>
        <w:annotationRef/>
      </w:r>
      <w:r>
        <w:t>Reworded. I don’t think substations at altitudes above 1000 m is realistic in UK considering maximum heights of mountains in Scotland, England and Wales.  Special calculations are needed in such cases</w:t>
      </w:r>
    </w:p>
  </w:comment>
  <w:comment w:id="317" w:author="SHARP, CALLUM" w:date="2024-08-01T16:24:00Z" w:initials="SC">
    <w:p w14:paraId="54B2B324" w14:textId="77777777" w:rsidR="00DE7385" w:rsidRDefault="00DE7385" w:rsidP="29B1ADAC">
      <w:pPr>
        <w:pStyle w:val="CommentText"/>
      </w:pPr>
      <w:r>
        <w:t xml:space="preserve">Who is defined as the User? </w:t>
      </w:r>
      <w:r>
        <w:rPr>
          <w:rStyle w:val="CommentReference"/>
        </w:rPr>
        <w:annotationRef/>
      </w:r>
    </w:p>
    <w:p w14:paraId="668F45EA" w14:textId="77777777" w:rsidR="00DE7385" w:rsidRDefault="00DE7385" w:rsidP="29B1ADAC">
      <w:pPr>
        <w:pStyle w:val="CommentText"/>
      </w:pPr>
    </w:p>
    <w:p w14:paraId="217A1A0C" w14:textId="77777777" w:rsidR="00DE7385" w:rsidRDefault="00DE7385" w:rsidP="29B1ADAC">
      <w:pPr>
        <w:pStyle w:val="CommentText"/>
      </w:pPr>
      <w:r>
        <w:t>Our flood levels are defined as 600mm above 1 in 1000 year events, this should be reflected where we are adopting plant.</w:t>
      </w:r>
      <w:r>
        <w:rPr>
          <w:rStyle w:val="CommentReference"/>
        </w:rPr>
        <w:annotationRef/>
      </w:r>
    </w:p>
  </w:comment>
  <w:comment w:id="318" w:author="Kevin Butter" w:date="2024-11-11T17:07:00Z" w:initials="KB">
    <w:p w14:paraId="6445F162" w14:textId="77777777" w:rsidR="00DE7385" w:rsidRDefault="00DE7385" w:rsidP="00FE4841">
      <w:pPr>
        <w:pStyle w:val="CommentText"/>
      </w:pPr>
      <w:r>
        <w:rPr>
          <w:rStyle w:val="CommentReference"/>
        </w:rPr>
        <w:annotationRef/>
      </w:r>
      <w:r>
        <w:t>This wording has been taken from an ENA document and it’s intended to put the responsibility on the equipment provider to confirm  applicability of their equipment. I agree that if we have a common national requirement then this should be specified in this clause.</w:t>
      </w:r>
    </w:p>
    <w:p w14:paraId="6A4A3130" w14:textId="77777777" w:rsidR="00DE7385" w:rsidRDefault="00DE7385" w:rsidP="00FE4841">
      <w:pPr>
        <w:pStyle w:val="CommentText"/>
      </w:pPr>
      <w:r>
        <w:t>To be discussed at meeting</w:t>
      </w:r>
    </w:p>
  </w:comment>
  <w:comment w:id="319" w:author="Kevin Butter" w:date="2024-12-16T12:23:00Z" w:initials="KB">
    <w:p w14:paraId="04A43C30" w14:textId="77777777" w:rsidR="00E36EC8" w:rsidRDefault="00E36EC8" w:rsidP="00E36EC8">
      <w:pPr>
        <w:pStyle w:val="CommentText"/>
      </w:pPr>
      <w:r>
        <w:rPr>
          <w:rStyle w:val="CommentReference"/>
        </w:rPr>
        <w:annotationRef/>
      </w:r>
      <w:r>
        <w:t>Clause reworded</w:t>
      </w:r>
    </w:p>
  </w:comment>
  <w:comment w:id="327" w:author="Creighton, Alan (Northern Powergrid)" w:date="2025-06-10T15:08:00Z" w:initials="AC">
    <w:p w14:paraId="49B9A2A9" w14:textId="77777777" w:rsidR="00B5260E" w:rsidRDefault="00B5260E" w:rsidP="00B5260E">
      <w:pPr>
        <w:pStyle w:val="CommentText"/>
      </w:pPr>
      <w:r>
        <w:rPr>
          <w:rStyle w:val="CommentReference"/>
        </w:rPr>
        <w:annotationRef/>
      </w:r>
      <w:r>
        <w:t>Would the user know what this is.  Should it be stated in the Bilateral Agreement.</w:t>
      </w:r>
    </w:p>
  </w:comment>
  <w:comment w:id="328" w:author="Creighton, Alan (Northern Powergrid)" w:date="2025-06-10T15:10:00Z" w:initials="AC">
    <w:p w14:paraId="00701E51" w14:textId="77777777" w:rsidR="00B5260E" w:rsidRDefault="00B5260E" w:rsidP="00B5260E">
      <w:pPr>
        <w:pStyle w:val="CommentText"/>
      </w:pPr>
      <w:r>
        <w:rPr>
          <w:rStyle w:val="CommentReference"/>
        </w:rPr>
        <w:annotationRef/>
      </w:r>
      <w:r>
        <w:t xml:space="preserve">Does this mean that this entire document doesn’t apply to 25kV traction supplies.  </w:t>
      </w:r>
    </w:p>
  </w:comment>
  <w:comment w:id="332" w:author="Creighton, Alan (Northern Powergrid)" w:date="2025-06-10T15:15:00Z" w:initials="AC">
    <w:p w14:paraId="3869781C" w14:textId="77777777" w:rsidR="002E25F8" w:rsidRDefault="002E25F8" w:rsidP="002E25F8">
      <w:pPr>
        <w:pStyle w:val="CommentText"/>
      </w:pPr>
      <w:r>
        <w:rPr>
          <w:rStyle w:val="CommentReference"/>
        </w:rPr>
        <w:annotationRef/>
      </w:r>
      <w:r>
        <w:t>Need to check as ECCs don’t apply to EU Code Users - this may be OK if this document is not intended to apply to GB Code Users.</w:t>
      </w:r>
    </w:p>
    <w:p w14:paraId="41319F4A" w14:textId="77777777" w:rsidR="002E25F8" w:rsidRDefault="002E25F8" w:rsidP="002E25F8">
      <w:pPr>
        <w:pStyle w:val="CommentText"/>
      </w:pPr>
    </w:p>
    <w:p w14:paraId="332C4777" w14:textId="77777777" w:rsidR="002E25F8" w:rsidRDefault="002E25F8" w:rsidP="002E25F8">
      <w:pPr>
        <w:pStyle w:val="CommentText"/>
      </w:pPr>
      <w:r>
        <w:t>If the CC and ECC values are equivalent then refer to both.</w:t>
      </w:r>
    </w:p>
  </w:comment>
  <w:comment w:id="337" w:author="Vincent, Graeme" w:date="2024-08-09T16:10:00Z" w:initials="VG">
    <w:p w14:paraId="505CF9BD" w14:textId="75CD7B1D" w:rsidR="00DE7385" w:rsidRDefault="00DE7385">
      <w:pPr>
        <w:pStyle w:val="CommentText"/>
      </w:pPr>
      <w:r>
        <w:t>How do these compare with variations specified in ECC.6.1.4 (and CC.6.1.4)?</w:t>
      </w:r>
      <w:r>
        <w:rPr>
          <w:rStyle w:val="CommentReference"/>
        </w:rPr>
        <w:annotationRef/>
      </w:r>
    </w:p>
  </w:comment>
  <w:comment w:id="338" w:author="Kevin Butter" w:date="2024-11-15T16:46:00Z" w:initials="KB">
    <w:p w14:paraId="19E59956" w14:textId="77777777" w:rsidR="00DE7385" w:rsidRDefault="00DE7385" w:rsidP="00F415C3">
      <w:pPr>
        <w:pStyle w:val="CommentText"/>
      </w:pPr>
      <w:r>
        <w:rPr>
          <w:rStyle w:val="CommentReference"/>
        </w:rPr>
        <w:annotationRef/>
      </w:r>
      <w:r>
        <w:rPr>
          <w:color w:val="000000"/>
        </w:rPr>
        <w:t>These values are the same as those specified in clause ECC 6.1.4.1 of Grid Code. I’ve added the % operating range from Table in ECC.6.1.4.1 to clarify this.</w:t>
      </w:r>
    </w:p>
  </w:comment>
  <w:comment w:id="340" w:author="Holton, Allan" w:date="2024-07-29T20:22:00Z" w:initials="HA">
    <w:p w14:paraId="18382B45" w14:textId="77777777" w:rsidR="00DE7385" w:rsidRDefault="00DE7385" w:rsidP="00E57306">
      <w:pPr>
        <w:pStyle w:val="CommentText"/>
      </w:pPr>
      <w:r>
        <w:rPr>
          <w:rStyle w:val="CommentReference"/>
        </w:rPr>
        <w:annotationRef/>
      </w:r>
      <w:r>
        <w:t>Should similar consideration not be given to 275kV equipment?</w:t>
      </w:r>
    </w:p>
  </w:comment>
  <w:comment w:id="341" w:author="Kevin Butter" w:date="2024-11-15T16:47:00Z" w:initials="KB">
    <w:p w14:paraId="3DE0C44B" w14:textId="77777777" w:rsidR="00DE7385" w:rsidRDefault="00DE7385" w:rsidP="00D77DF2">
      <w:pPr>
        <w:pStyle w:val="CommentText"/>
      </w:pPr>
      <w:r>
        <w:rPr>
          <w:rStyle w:val="CommentReference"/>
        </w:rPr>
        <w:annotationRef/>
      </w:r>
      <w:r>
        <w:t>The 15 minutes period of operation is applicable to system voltages greater than 300 kV only</w:t>
      </w:r>
    </w:p>
  </w:comment>
  <w:comment w:id="369" w:author="Creighton, Alan (Northern Powergrid)" w:date="2025-06-10T15:19:00Z" w:initials="AC">
    <w:p w14:paraId="405F1F4D" w14:textId="77777777" w:rsidR="002E25F8" w:rsidRDefault="002E25F8" w:rsidP="002E25F8">
      <w:pPr>
        <w:pStyle w:val="CommentText"/>
      </w:pPr>
      <w:r>
        <w:rPr>
          <w:rStyle w:val="CommentReference"/>
        </w:rPr>
        <w:annotationRef/>
      </w:r>
      <w:r>
        <w:t>Should there be a value for 20kV eg Foustones GSP?</w:t>
      </w:r>
    </w:p>
  </w:comment>
  <w:comment w:id="370" w:author="Creighton, Alan (Northern Powergrid)" w:date="2025-06-10T15:17:00Z" w:initials="AC">
    <w:p w14:paraId="23F30FE1" w14:textId="02890562" w:rsidR="002E25F8" w:rsidRDefault="002E25F8" w:rsidP="002E25F8">
      <w:pPr>
        <w:pStyle w:val="CommentText"/>
      </w:pPr>
      <w:r>
        <w:rPr>
          <w:rStyle w:val="CommentReference"/>
        </w:rPr>
        <w:annotationRef/>
      </w:r>
      <w:r>
        <w:t>Better if the table was all on one page</w:t>
      </w:r>
    </w:p>
  </w:comment>
  <w:comment w:id="372" w:author="Creighton, Alan (Northern Powergrid)" w:date="2025-06-10T15:20:00Z" w:initials="AC">
    <w:p w14:paraId="39A67827" w14:textId="77777777" w:rsidR="00A03773" w:rsidRDefault="00A03773" w:rsidP="00A03773">
      <w:pPr>
        <w:pStyle w:val="CommentText"/>
      </w:pPr>
      <w:r>
        <w:rPr>
          <w:rStyle w:val="CommentReference"/>
        </w:rPr>
        <w:annotationRef/>
      </w:r>
      <w:r>
        <w:rPr>
          <w:color w:val="000000"/>
        </w:rPr>
        <w:t>Is there an ECC equivalent that should be referenced as well?</w:t>
      </w:r>
    </w:p>
  </w:comment>
  <w:comment w:id="373" w:author="Creighton, Alan (Northern Powergrid)" w:date="2025-06-10T15:20:00Z" w:initials="AC">
    <w:p w14:paraId="6B848C85" w14:textId="6C6D2D89" w:rsidR="00A03773" w:rsidRDefault="002E25F8" w:rsidP="00A03773">
      <w:pPr>
        <w:pStyle w:val="CommentText"/>
      </w:pPr>
      <w:r>
        <w:rPr>
          <w:rStyle w:val="CommentReference"/>
        </w:rPr>
        <w:annotationRef/>
      </w:r>
      <w:r w:rsidR="00A03773">
        <w:rPr>
          <w:color w:val="000000"/>
        </w:rPr>
        <w:t>Is there an ECC equivalent that should be referenced as well?</w:t>
      </w:r>
    </w:p>
  </w:comment>
  <w:comment w:id="375" w:author="Creighton, Alan (Northern Powergrid)" w:date="2025-06-10T15:20:00Z" w:initials="AC">
    <w:p w14:paraId="2898A202" w14:textId="77777777" w:rsidR="00A03773" w:rsidRDefault="00A03773" w:rsidP="00A03773">
      <w:pPr>
        <w:pStyle w:val="CommentText"/>
      </w:pPr>
      <w:r>
        <w:rPr>
          <w:rStyle w:val="CommentReference"/>
        </w:rPr>
        <w:annotationRef/>
      </w:r>
      <w:r>
        <w:t>Just one space</w:t>
      </w:r>
    </w:p>
  </w:comment>
  <w:comment w:id="378" w:author="Creighton, Alan (Northern Powergrid)" w:date="2025-06-10T15:21:00Z" w:initials="AC">
    <w:p w14:paraId="431055D4" w14:textId="77777777" w:rsidR="00A03773" w:rsidRDefault="00A03773" w:rsidP="00A03773">
      <w:pPr>
        <w:pStyle w:val="CommentText"/>
      </w:pPr>
      <w:r>
        <w:rPr>
          <w:rStyle w:val="CommentReference"/>
        </w:rPr>
        <w:annotationRef/>
      </w:r>
      <w:r>
        <w:rPr>
          <w:color w:val="000000"/>
        </w:rPr>
        <w:t>Does this mean may be selected by the user - or does this need to be agreed with the NESO?</w:t>
      </w:r>
    </w:p>
  </w:comment>
  <w:comment w:id="379" w:author="Creighton, Alan (Northern Powergrid)" w:date="2025-06-10T15:22:00Z" w:initials="AC">
    <w:p w14:paraId="7AB15F4C" w14:textId="263037B3" w:rsidR="00A03773" w:rsidRDefault="00A03773" w:rsidP="00A03773">
      <w:pPr>
        <w:pStyle w:val="CommentText"/>
      </w:pPr>
      <w:r>
        <w:rPr>
          <w:rStyle w:val="CommentReference"/>
        </w:rPr>
        <w:annotationRef/>
      </w:r>
      <w:r>
        <w:t>..shall be...</w:t>
      </w:r>
    </w:p>
  </w:comment>
  <w:comment w:id="380" w:author="Creighton, Alan (Northern Powergrid)" w:date="2025-06-10T15:22:00Z" w:initials="AC">
    <w:p w14:paraId="1C9D386C" w14:textId="461CF73E" w:rsidR="00A03773" w:rsidRDefault="00A03773" w:rsidP="00A03773">
      <w:pPr>
        <w:pStyle w:val="CommentText"/>
      </w:pPr>
      <w:r>
        <w:rPr>
          <w:rStyle w:val="CommentReference"/>
        </w:rPr>
        <w:annotationRef/>
      </w:r>
      <w:r>
        <w:t>Is it clear what the ‘required circuit rating’ is.  Is it stated in the Bilateral Agreement?</w:t>
      </w:r>
    </w:p>
  </w:comment>
  <w:comment w:id="381" w:author="Creighton, Alan (Northern Powergrid)" w:date="2025-06-10T15:23:00Z" w:initials="AC">
    <w:p w14:paraId="673106DF" w14:textId="77777777" w:rsidR="00A03773" w:rsidRDefault="00A03773" w:rsidP="00A03773">
      <w:pPr>
        <w:pStyle w:val="CommentText"/>
      </w:pPr>
      <w:r>
        <w:rPr>
          <w:rStyle w:val="CommentReference"/>
        </w:rPr>
        <w:annotationRef/>
      </w:r>
      <w:r>
        <w:t>..by agreement between NESO and the User….</w:t>
      </w:r>
    </w:p>
  </w:comment>
  <w:comment w:id="388" w:author="Creighton, Alan (Northern Powergrid)" w:date="2025-06-10T15:26:00Z" w:initials="AC">
    <w:p w14:paraId="28802B1A" w14:textId="77777777" w:rsidR="00A03773" w:rsidRDefault="00A03773" w:rsidP="00A03773">
      <w:pPr>
        <w:pStyle w:val="CommentText"/>
      </w:pPr>
      <w:r>
        <w:rPr>
          <w:rStyle w:val="CommentReference"/>
        </w:rPr>
        <w:annotationRef/>
      </w:r>
      <w:r>
        <w:t>Would these need to be stated in the Bilateral Agreement?</w:t>
      </w:r>
    </w:p>
  </w:comment>
  <w:comment w:id="393" w:author="Creighton, Alan (Northern Powergrid)" w:date="2025-06-10T15:26:00Z" w:initials="AC">
    <w:p w14:paraId="3B330D2B" w14:textId="77777777" w:rsidR="00A03773" w:rsidRDefault="00A03773" w:rsidP="00A03773">
      <w:pPr>
        <w:pStyle w:val="CommentText"/>
      </w:pPr>
      <w:r>
        <w:rPr>
          <w:rStyle w:val="CommentReference"/>
        </w:rPr>
        <w:annotationRef/>
      </w:r>
      <w:r>
        <w:t>Suggest ‘Typical Rated Short……’ to align with the text.</w:t>
      </w:r>
    </w:p>
  </w:comment>
  <w:comment w:id="394" w:author="Martin Carpenter" w:date="2024-09-11T10:46:00Z" w:initials="MC">
    <w:p w14:paraId="0AAE5F44" w14:textId="5ADE115D" w:rsidR="00DE7385" w:rsidRDefault="00DE7385" w:rsidP="006D5A2A">
      <w:pPr>
        <w:pStyle w:val="CommentText"/>
      </w:pPr>
      <w:r>
        <w:rPr>
          <w:rStyle w:val="CommentReference"/>
        </w:rPr>
        <w:annotationRef/>
      </w:r>
      <w:r>
        <w:rPr>
          <w:color w:val="000000"/>
        </w:rPr>
        <w:t>Do we need to include the additional higher dc time constant requirement at 132kV?, 31.5kA/3s @ 120ms</w:t>
      </w:r>
    </w:p>
  </w:comment>
  <w:comment w:id="398" w:author="Creighton, Alan (Northern Powergrid)" w:date="2025-06-10T15:32:00Z" w:initials="AC">
    <w:p w14:paraId="3589C0B1" w14:textId="77777777" w:rsidR="00F96EF4" w:rsidRDefault="00F96EF4" w:rsidP="00F96EF4">
      <w:pPr>
        <w:pStyle w:val="CommentText"/>
      </w:pPr>
      <w:r>
        <w:rPr>
          <w:rStyle w:val="CommentReference"/>
        </w:rPr>
        <w:annotationRef/>
      </w:r>
      <w:r>
        <w:rPr>
          <w:color w:val="000000"/>
        </w:rPr>
        <w:t>Users DC Auxiliary Apparatus shall have the capability to open …..</w:t>
      </w:r>
    </w:p>
  </w:comment>
  <w:comment w:id="399" w:author="Creighton, Alan (Northern Powergrid)" w:date="2025-06-10T15:31:00Z" w:initials="AC">
    <w:p w14:paraId="51F43647" w14:textId="77777777" w:rsidR="00F96EF4" w:rsidRDefault="00F96EF4" w:rsidP="00F96EF4">
      <w:pPr>
        <w:pStyle w:val="CommentText"/>
      </w:pPr>
      <w:r>
        <w:rPr>
          <w:rStyle w:val="CommentReference"/>
        </w:rPr>
        <w:annotationRef/>
      </w:r>
      <w:r>
        <w:t>Which 72 hour period?  I understand that this relates to Restoration, but its not clear from this sentence.</w:t>
      </w:r>
    </w:p>
  </w:comment>
  <w:comment w:id="397" w:author="Holton, Allan" w:date="2024-07-29T20:28:00Z" w:initials="HA">
    <w:p w14:paraId="59D24FFF" w14:textId="6B987749" w:rsidR="005E70B7" w:rsidRDefault="005E70B7" w:rsidP="00BE3D12">
      <w:pPr>
        <w:pStyle w:val="CommentText"/>
      </w:pPr>
      <w:r>
        <w:rPr>
          <w:rStyle w:val="CommentReference"/>
        </w:rPr>
        <w:annotationRef/>
      </w:r>
      <w:r>
        <w:t>Is this an extract from a standard, if so should be qualified as such. As a stand alone sentence it doesn't make sense. Should it not be ;’</w:t>
      </w:r>
      <w:r>
        <w:rPr>
          <w:color w:val="000000"/>
        </w:rPr>
        <w:t>Auxiliary supply requirements shall be required to open all the connected User’s circuit-breakers (within the interface zone) at the end of a 72-hour period</w:t>
      </w:r>
      <w:r>
        <w:rPr>
          <w:color w:val="000000"/>
          <w:vertAlign w:val="superscript"/>
        </w:rPr>
        <w:t xml:space="preserve">1 </w:t>
      </w:r>
      <w:r>
        <w:rPr>
          <w:color w:val="000000"/>
        </w:rPr>
        <w:t xml:space="preserve">following loss of AC supplies.’.  </w:t>
      </w:r>
    </w:p>
  </w:comment>
  <w:comment w:id="400" w:author="Creighton, Alan (Northern Powergrid)" w:date="2025-06-10T15:34:00Z" w:initials="AC">
    <w:p w14:paraId="7B93EBEA" w14:textId="77777777" w:rsidR="00F96EF4" w:rsidRDefault="00F96EF4" w:rsidP="00F96EF4">
      <w:pPr>
        <w:pStyle w:val="CommentText"/>
      </w:pPr>
      <w:r>
        <w:rPr>
          <w:rStyle w:val="CommentReference"/>
        </w:rPr>
        <w:annotationRef/>
      </w:r>
      <w:r>
        <w:rPr>
          <w:color w:val="000000"/>
        </w:rPr>
        <w:t>Users DC Auxiliary Apparatus shall have the capability to open …..</w:t>
      </w:r>
    </w:p>
  </w:comment>
  <w:comment w:id="401" w:author="Creighton, Alan (Northern Powergrid)" w:date="2025-06-10T15:34:00Z" w:initials="AC">
    <w:p w14:paraId="44F86B01" w14:textId="77777777" w:rsidR="00F96EF4" w:rsidRDefault="00F96EF4" w:rsidP="00F96EF4">
      <w:pPr>
        <w:pStyle w:val="CommentText"/>
      </w:pPr>
      <w:r>
        <w:rPr>
          <w:rStyle w:val="CommentReference"/>
        </w:rPr>
        <w:annotationRef/>
      </w:r>
      <w:r>
        <w:t>Is this requirement different to that in the previous sentence?</w:t>
      </w:r>
    </w:p>
  </w:comment>
  <w:comment w:id="402" w:author="Creighton, Alan (Northern Powergrid)" w:date="2025-06-10T15:36:00Z" w:initials="AC">
    <w:p w14:paraId="10FB05B4" w14:textId="77777777" w:rsidR="00F96EF4" w:rsidRDefault="00F96EF4" w:rsidP="00F96EF4">
      <w:pPr>
        <w:pStyle w:val="CommentText"/>
      </w:pPr>
      <w:r>
        <w:rPr>
          <w:rStyle w:val="CommentReference"/>
        </w:rPr>
        <w:annotationRef/>
      </w:r>
      <w:r>
        <w:t>I didn’t quite follow this.  Can aux supplies be operated?</w:t>
      </w:r>
    </w:p>
  </w:comment>
  <w:comment w:id="403" w:author="Creighton, Alan (Northern Powergrid)" w:date="2025-06-10T15:36:00Z" w:initials="AC">
    <w:p w14:paraId="26606691" w14:textId="77777777" w:rsidR="00F96EF4" w:rsidRDefault="00F96EF4" w:rsidP="00F96EF4">
      <w:pPr>
        <w:pStyle w:val="CommentText"/>
      </w:pPr>
      <w:r>
        <w:rPr>
          <w:rStyle w:val="CommentReference"/>
        </w:rPr>
        <w:annotationRef/>
      </w:r>
      <w:r>
        <w:t>...agreed between the User and NESO….</w:t>
      </w:r>
    </w:p>
  </w:comment>
  <w:comment w:id="404" w:author="Creighton, Alan (Northern Powergrid)" w:date="2025-06-10T15:37:00Z" w:initials="AC">
    <w:p w14:paraId="71F2571A" w14:textId="77777777" w:rsidR="00F96EF4" w:rsidRDefault="00F96EF4" w:rsidP="00F96EF4">
      <w:pPr>
        <w:pStyle w:val="CommentText"/>
      </w:pPr>
      <w:r>
        <w:rPr>
          <w:rStyle w:val="CommentReference"/>
        </w:rPr>
        <w:annotationRef/>
      </w:r>
      <w:r>
        <w:t>….and recorded in the Bilateral Agreement.</w:t>
      </w:r>
    </w:p>
  </w:comment>
  <w:comment w:id="410" w:author="Creighton, Alan (Northern Powergrid)" w:date="2025-06-10T15:38:00Z" w:initials="AC">
    <w:p w14:paraId="3A9C55FC" w14:textId="77777777" w:rsidR="00F96EF4" w:rsidRDefault="00F96EF4" w:rsidP="00F96EF4">
      <w:pPr>
        <w:pStyle w:val="CommentText"/>
      </w:pPr>
      <w:r>
        <w:rPr>
          <w:rStyle w:val="CommentReference"/>
        </w:rPr>
        <w:annotationRef/>
      </w:r>
      <w:r>
        <w:t>Does NESO need to dictate the nominal voltages of the Users aux control equipment?</w:t>
      </w:r>
    </w:p>
  </w:comment>
  <w:comment w:id="412" w:author="Creighton, Alan (Northern Powergrid)" w:date="2025-06-10T15:46:00Z" w:initials="AC">
    <w:p w14:paraId="3B545588" w14:textId="77777777" w:rsidR="00690A79" w:rsidRDefault="00690A79" w:rsidP="00690A79">
      <w:pPr>
        <w:pStyle w:val="CommentText"/>
      </w:pPr>
      <w:r>
        <w:rPr>
          <w:rStyle w:val="CommentReference"/>
        </w:rPr>
        <w:annotationRef/>
      </w:r>
      <w:r>
        <w:t>Does this mean Apparatus or Plant and Apparatus?</w:t>
      </w:r>
    </w:p>
  </w:comment>
  <w:comment w:id="416" w:author="Creighton, Alan (Northern Powergrid)" w:date="2025-06-10T15:49:00Z" w:initials="AC">
    <w:p w14:paraId="5D8B775E" w14:textId="77777777" w:rsidR="00690A79" w:rsidRDefault="00690A79" w:rsidP="00690A79">
      <w:pPr>
        <w:pStyle w:val="CommentText"/>
      </w:pPr>
      <w:r>
        <w:rPr>
          <w:rStyle w:val="CommentReference"/>
        </w:rPr>
        <w:annotationRef/>
      </w:r>
      <w:r>
        <w:t>All assets…..</w:t>
      </w:r>
    </w:p>
  </w:comment>
  <w:comment w:id="421" w:author="Creighton, Alan (Northern Powergrid)" w:date="2025-06-10T15:39:00Z" w:initials="AC">
    <w:p w14:paraId="46F3D2CD" w14:textId="4205A087" w:rsidR="00F96EF4" w:rsidRDefault="00F96EF4" w:rsidP="00F96EF4">
      <w:pPr>
        <w:pStyle w:val="CommentText"/>
      </w:pPr>
      <w:r>
        <w:rPr>
          <w:rStyle w:val="CommentReference"/>
        </w:rPr>
        <w:annotationRef/>
      </w:r>
      <w:r>
        <w:t>Are these words intentionally capitalised ie  be a defined term?  Consistency</w:t>
      </w:r>
    </w:p>
  </w:comment>
  <w:comment w:id="431" w:author="Creighton, Alan (Northern Powergrid)" w:date="2025-06-10T15:47:00Z" w:initials="AC">
    <w:p w14:paraId="4F24B73D" w14:textId="77777777" w:rsidR="00690A79" w:rsidRDefault="00690A79" w:rsidP="00690A79">
      <w:pPr>
        <w:pStyle w:val="CommentText"/>
      </w:pPr>
      <w:r>
        <w:rPr>
          <w:rStyle w:val="CommentReference"/>
        </w:rPr>
        <w:annotationRef/>
      </w:r>
      <w:r>
        <w:t>within</w:t>
      </w:r>
    </w:p>
  </w:comment>
  <w:comment w:id="435" w:author="Creighton, Alan (Northern Powergrid)" w:date="2025-06-10T15:48:00Z" w:initials="AC">
    <w:p w14:paraId="2138D606" w14:textId="77777777" w:rsidR="00690A79" w:rsidRDefault="00690A79" w:rsidP="00690A79">
      <w:pPr>
        <w:pStyle w:val="CommentText"/>
      </w:pPr>
      <w:r>
        <w:rPr>
          <w:rStyle w:val="CommentReference"/>
        </w:rPr>
        <w:annotationRef/>
      </w:r>
      <w:r>
        <w:t>Are there any situations where the user owns the site and permits TOs assets etc.  Might that need to be covered?</w:t>
      </w:r>
    </w:p>
  </w:comment>
  <w:comment w:id="439" w:author="Creighton, Alan (Northern Powergrid)" w:date="2025-06-10T15:49:00Z" w:initials="AC">
    <w:p w14:paraId="6CEC3973" w14:textId="77777777" w:rsidR="00690A79" w:rsidRDefault="00690A79" w:rsidP="00690A79">
      <w:pPr>
        <w:pStyle w:val="CommentText"/>
      </w:pPr>
      <w:r>
        <w:rPr>
          <w:rStyle w:val="CommentReference"/>
        </w:rPr>
        <w:annotationRef/>
      </w:r>
      <w:r>
        <w:rPr>
          <w:color w:val="000000"/>
        </w:rPr>
        <w:t>Does this mean Apparatus or Plant and Apparatus?</w:t>
      </w:r>
    </w:p>
  </w:comment>
  <w:comment w:id="440" w:author="Creighton, Alan (Northern Powergrid)" w:date="2025-06-10T15:50:00Z" w:initials="AC">
    <w:p w14:paraId="131D4B00" w14:textId="77777777" w:rsidR="00690A79" w:rsidRDefault="00690A79" w:rsidP="00690A79">
      <w:pPr>
        <w:pStyle w:val="CommentText"/>
      </w:pPr>
      <w:r>
        <w:rPr>
          <w:rStyle w:val="CommentReference"/>
        </w:rPr>
        <w:annotationRef/>
      </w:r>
      <w:r>
        <w:t>I can see the intent, but Users only agree with NESO via the Bilateral Agreement.</w:t>
      </w:r>
    </w:p>
  </w:comment>
  <w:comment w:id="441" w:author="Creighton, Alan (Northern Powergrid)" w:date="2025-06-10T15:51:00Z" w:initials="AC">
    <w:p w14:paraId="3DD6DD37" w14:textId="77777777" w:rsidR="00690A79" w:rsidRDefault="00690A79" w:rsidP="00690A79">
      <w:pPr>
        <w:pStyle w:val="CommentText"/>
      </w:pPr>
      <w:r>
        <w:rPr>
          <w:rStyle w:val="CommentReference"/>
        </w:rPr>
        <w:annotationRef/>
      </w:r>
      <w:r>
        <w:t>..of..</w:t>
      </w:r>
    </w:p>
  </w:comment>
  <w:comment w:id="443" w:author="Creighton, Alan (Northern Powergrid)" w:date="2025-06-10T15:53:00Z" w:initials="AC">
    <w:p w14:paraId="372BCCE3" w14:textId="77777777" w:rsidR="00690A79" w:rsidRDefault="00690A79" w:rsidP="00690A79">
      <w:pPr>
        <w:pStyle w:val="CommentText"/>
      </w:pPr>
      <w:r>
        <w:rPr>
          <w:rStyle w:val="CommentReference"/>
        </w:rPr>
        <w:annotationRef/>
      </w:r>
      <w:r>
        <w:t>Can I just confirm that substations are classified as being either ‘open termina’ or ‘closed terminal’?  Earlier reference is made to AIS and GIS.  Consistency.</w:t>
      </w:r>
    </w:p>
  </w:comment>
  <w:comment w:id="444" w:author="Creighton, Alan (Northern Powergrid)" w:date="2025-06-10T15:53:00Z" w:initials="AC">
    <w:p w14:paraId="4317ECD1" w14:textId="77777777" w:rsidR="00690A79" w:rsidRDefault="00690A79" w:rsidP="00690A79">
      <w:pPr>
        <w:pStyle w:val="CommentText"/>
      </w:pPr>
      <w:r>
        <w:rPr>
          <w:rStyle w:val="CommentReference"/>
        </w:rPr>
        <w:annotationRef/>
      </w:r>
      <w:r>
        <w:t>Where will these be set out - the Bilateral Agreement?</w:t>
      </w:r>
    </w:p>
  </w:comment>
  <w:comment w:id="445" w:author="Creighton, Alan (Northern Powergrid)" w:date="2025-06-10T15:54:00Z" w:initials="AC">
    <w:p w14:paraId="16508FCA" w14:textId="77777777" w:rsidR="00690A79" w:rsidRDefault="00690A79" w:rsidP="00690A79">
      <w:pPr>
        <w:pStyle w:val="CommentText"/>
      </w:pPr>
      <w:r>
        <w:rPr>
          <w:rStyle w:val="CommentReference"/>
        </w:rPr>
        <w:annotationRef/>
      </w:r>
      <w:r>
        <w:t>I didn’t quite follow this</w:t>
      </w:r>
    </w:p>
  </w:comment>
  <w:comment w:id="449" w:author="Creighton, Alan (Northern Powergrid)" w:date="2025-06-10T15:58:00Z" w:initials="AC">
    <w:p w14:paraId="695AEC03" w14:textId="77777777" w:rsidR="00690A79" w:rsidRDefault="00690A79" w:rsidP="00690A79">
      <w:pPr>
        <w:pStyle w:val="CommentText"/>
      </w:pPr>
      <w:r>
        <w:rPr>
          <w:rStyle w:val="CommentReference"/>
        </w:rPr>
        <w:annotationRef/>
      </w:r>
      <w:r>
        <w:t>The heading of the table implies they are safety clearances.  Clarify if they are ‘design clearances’, ‘safety clearances’ then used the term consistently to avoid confusion.</w:t>
      </w:r>
    </w:p>
  </w:comment>
  <w:comment w:id="450" w:author="Creighton, Alan (Northern Powergrid)" w:date="2025-06-10T15:56:00Z" w:initials="AC">
    <w:p w14:paraId="5E4614BE" w14:textId="1815436A" w:rsidR="00690A79" w:rsidRDefault="00690A79" w:rsidP="00690A79">
      <w:pPr>
        <w:pStyle w:val="CommentText"/>
      </w:pPr>
      <w:r>
        <w:rPr>
          <w:rStyle w:val="CommentReference"/>
        </w:rPr>
        <w:annotationRef/>
      </w:r>
      <w:r>
        <w:t>This doesn’t need to be stated as it’s the underlying principle of the whole document.</w:t>
      </w:r>
    </w:p>
  </w:comment>
  <w:comment w:id="451" w:author="Creighton, Alan (Northern Powergrid)" w:date="2025-06-10T15:56:00Z" w:initials="AC">
    <w:p w14:paraId="73AFD826" w14:textId="77777777" w:rsidR="00690A79" w:rsidRDefault="00690A79" w:rsidP="00690A79">
      <w:pPr>
        <w:pStyle w:val="CommentText"/>
      </w:pPr>
      <w:r>
        <w:rPr>
          <w:rStyle w:val="CommentReference"/>
        </w:rPr>
        <w:annotationRef/>
      </w:r>
      <w:r>
        <w:t>...agreed between the user and NESO and recorded in the Bilateral Agreement.</w:t>
      </w:r>
    </w:p>
  </w:comment>
  <w:comment w:id="459" w:author="Creighton, Alan (Northern Powergrid)" w:date="2025-06-10T17:00:00Z" w:initials="AC">
    <w:p w14:paraId="11A86D52" w14:textId="77777777" w:rsidR="00446205" w:rsidRDefault="00446205" w:rsidP="00446205">
      <w:pPr>
        <w:pStyle w:val="CommentText"/>
      </w:pPr>
      <w:r>
        <w:rPr>
          <w:rStyle w:val="CommentReference"/>
        </w:rPr>
        <w:annotationRef/>
      </w:r>
      <w:r>
        <w:t>Is a 20kV entry required?</w:t>
      </w:r>
    </w:p>
  </w:comment>
  <w:comment w:id="460" w:author="Creighton, Alan (Northern Powergrid)" w:date="2025-06-10T17:01:00Z" w:initials="AC">
    <w:p w14:paraId="081EFC18" w14:textId="77777777" w:rsidR="00446205" w:rsidRDefault="00446205" w:rsidP="00446205">
      <w:pPr>
        <w:pStyle w:val="CommentText"/>
      </w:pPr>
      <w:r>
        <w:rPr>
          <w:rStyle w:val="CommentReference"/>
        </w:rPr>
        <w:annotationRef/>
      </w:r>
      <w:r>
        <w:t>It would be good to clarify what would be recorded in the Bilateral Agreement.</w:t>
      </w:r>
    </w:p>
  </w:comment>
  <w:comment w:id="461" w:author="Koehler, Fabian M" w:date="2024-09-19T11:43:00Z" w:initials="FK">
    <w:p w14:paraId="6217053B" w14:textId="3C2EB972" w:rsidR="000D57E9" w:rsidRDefault="000D57E9" w:rsidP="002C6ED5">
      <w:pPr>
        <w:pStyle w:val="CommentText"/>
      </w:pPr>
      <w:r>
        <w:rPr>
          <w:rStyle w:val="CommentReference"/>
        </w:rPr>
        <w:annotationRef/>
      </w:r>
      <w:r>
        <w:t>Can we also write a sentence that it’s the users reponsibility to upgrade their earthing system if network fault levels rise?</w:t>
      </w:r>
    </w:p>
  </w:comment>
  <w:comment w:id="462" w:author="Kevin Butter" w:date="2024-11-17T16:14:00Z" w:initials="KB">
    <w:p w14:paraId="283097DB" w14:textId="77777777" w:rsidR="000D57E9" w:rsidRDefault="000D57E9" w:rsidP="00292CD2">
      <w:pPr>
        <w:pStyle w:val="CommentText"/>
      </w:pPr>
      <w:r>
        <w:rPr>
          <w:rStyle w:val="CommentReference"/>
        </w:rPr>
        <w:annotationRef/>
      </w:r>
      <w:r>
        <w:t>Agreed. Clause added to state that User shall assess the design of the earthing system and modify as required should fault level increases</w:t>
      </w:r>
    </w:p>
  </w:comment>
  <w:comment w:id="465" w:author="Holton, Allan" w:date="2024-07-29T20:41:00Z" w:initials="HA">
    <w:p w14:paraId="15025724" w14:textId="77777777" w:rsidR="000D57E9" w:rsidRDefault="000D57E9" w:rsidP="00B96235">
      <w:pPr>
        <w:pStyle w:val="CommentText"/>
      </w:pPr>
      <w:r>
        <w:rPr>
          <w:rStyle w:val="CommentReference"/>
        </w:rPr>
        <w:annotationRef/>
      </w:r>
      <w:r>
        <w:t>We should be clear this would only be accepted on GIS. Why does this lock need to be unique any use of this facility should be governed by procedure. A safety padlock should not be used for this feature, this is not the intent of a safety padlock, an operational padlock type ’M’ in SPT should be used. By their nature this type of padlock cannot be unique.</w:t>
      </w:r>
    </w:p>
  </w:comment>
  <w:comment w:id="466" w:author="Kevin Butter" w:date="2024-11-17T16:20:00Z" w:initials="KB">
    <w:p w14:paraId="15D5B20F" w14:textId="77777777" w:rsidR="000D57E9" w:rsidRDefault="000D57E9" w:rsidP="0077221D">
      <w:pPr>
        <w:pStyle w:val="CommentText"/>
      </w:pPr>
      <w:r>
        <w:rPr>
          <w:rStyle w:val="CommentReference"/>
        </w:rPr>
        <w:annotationRef/>
      </w:r>
      <w:r>
        <w:t>Agreed.  Amended accordingly.</w:t>
      </w:r>
    </w:p>
  </w:comment>
  <w:comment w:id="468" w:author="Holton, Allan" w:date="2024-07-29T20:44:00Z" w:initials="HA">
    <w:p w14:paraId="421CA2D8" w14:textId="77777777" w:rsidR="000D57E9" w:rsidRDefault="000D57E9" w:rsidP="00B96235">
      <w:pPr>
        <w:pStyle w:val="CommentText"/>
      </w:pPr>
      <w:r>
        <w:rPr>
          <w:rStyle w:val="CommentReference"/>
        </w:rPr>
        <w:annotationRef/>
      </w:r>
      <w:r>
        <w:t>Is this a colloquialism can we be sure this will be understood? If we want to retain the term DBI we need to define want that stands for.</w:t>
      </w:r>
    </w:p>
  </w:comment>
  <w:comment w:id="469" w:author="Karan Oommen" w:date="2024-10-03T12:25:00Z" w:initials="KO">
    <w:p w14:paraId="5FA0178D" w14:textId="77777777" w:rsidR="000D57E9" w:rsidRDefault="000D57E9" w:rsidP="00E12AEB">
      <w:pPr>
        <w:pStyle w:val="CommentText"/>
      </w:pPr>
      <w:r>
        <w:rPr>
          <w:rStyle w:val="CommentReference"/>
        </w:rPr>
        <w:annotationRef/>
      </w:r>
      <w:r>
        <w:t>This stated in the definitions.</w:t>
      </w:r>
    </w:p>
  </w:comment>
  <w:comment w:id="470" w:author="Kevin Butter" w:date="2024-11-17T16:29:00Z" w:initials="KB">
    <w:p w14:paraId="1BB46952" w14:textId="77777777" w:rsidR="000D57E9" w:rsidRDefault="000D57E9" w:rsidP="00945605">
      <w:pPr>
        <w:pStyle w:val="CommentText"/>
      </w:pPr>
      <w:r>
        <w:rPr>
          <w:rStyle w:val="CommentReference"/>
        </w:rPr>
        <w:annotationRef/>
      </w:r>
      <w:r>
        <w:t>Term DBI appears in some NGET Protection specs but I have removed this term in this document for clarity</w:t>
      </w:r>
    </w:p>
  </w:comment>
  <w:comment w:id="479" w:author="Holton, Allan" w:date="2024-07-29T20:45:00Z" w:initials="HA">
    <w:p w14:paraId="7339343F" w14:textId="77777777" w:rsidR="000D57E9" w:rsidRDefault="000D57E9" w:rsidP="00B96235">
      <w:pPr>
        <w:pStyle w:val="CommentText"/>
      </w:pPr>
      <w:r>
        <w:rPr>
          <w:rStyle w:val="CommentReference"/>
        </w:rPr>
        <w:annotationRef/>
      </w:r>
      <w:r>
        <w:t>Is this the declared strategy for all TO’s? Are some potentially still intending to install SF^ at 275kV until a solution is available due to the cost differential?</w:t>
      </w:r>
    </w:p>
  </w:comment>
  <w:comment w:id="480" w:author="Kevin Butter" w:date="2024-11-18T09:25:00Z" w:initials="KB">
    <w:p w14:paraId="74963D55" w14:textId="77777777" w:rsidR="000D57E9" w:rsidRDefault="000D57E9" w:rsidP="00B9396E">
      <w:pPr>
        <w:pStyle w:val="CommentText"/>
      </w:pPr>
      <w:r>
        <w:rPr>
          <w:rStyle w:val="CommentReference"/>
        </w:rPr>
        <w:annotationRef/>
      </w:r>
      <w:r>
        <w:t>All TO have similar policies to avoid the use of SF6 where technically viable. Changed paragraph to highlight this is applicable to TO owned equipment only.</w:t>
      </w:r>
    </w:p>
  </w:comment>
  <w:comment w:id="481" w:author="Kevin Butter" w:date="2024-12-16T12:14:00Z" w:initials="KB">
    <w:p w14:paraId="3E520670" w14:textId="77777777" w:rsidR="007217D0" w:rsidRDefault="007217D0" w:rsidP="007217D0">
      <w:pPr>
        <w:pStyle w:val="CommentText"/>
      </w:pPr>
      <w:r>
        <w:rPr>
          <w:rStyle w:val="CommentReference"/>
        </w:rPr>
        <w:annotationRef/>
      </w:r>
      <w:r>
        <w:t>Agreed to leave this clause  but to add sentence to clarify that in case of GIS that solution needs to be agreed.</w:t>
      </w:r>
    </w:p>
  </w:comment>
  <w:comment w:id="532" w:author="Kevin Butter" w:date="2024-11-25T21:21:00Z" w:initials="KB">
    <w:p w14:paraId="0D1602F9" w14:textId="7A999A8C" w:rsidR="00F665A1" w:rsidRDefault="00F665A1" w:rsidP="00F665A1">
      <w:pPr>
        <w:pStyle w:val="CommentText"/>
      </w:pPr>
      <w:r>
        <w:rPr>
          <w:rStyle w:val="CommentReference"/>
        </w:rPr>
        <w:annotationRef/>
      </w:r>
      <w:r>
        <w:t>There are BS EN equivalents of these IECs for cables.  Should we not be referring to BS EN rather than IEC?</w:t>
      </w:r>
    </w:p>
  </w:comment>
  <w:comment w:id="533" w:author="Kevin Butter" w:date="2024-12-16T11:41:00Z" w:initials="KB">
    <w:p w14:paraId="36BB80B1" w14:textId="77777777" w:rsidR="00352B31" w:rsidRDefault="00352B31" w:rsidP="00352B31">
      <w:pPr>
        <w:pStyle w:val="CommentText"/>
      </w:pPr>
      <w:r>
        <w:rPr>
          <w:rStyle w:val="CommentReference"/>
        </w:rPr>
        <w:annotationRef/>
      </w:r>
      <w:r>
        <w:t>I’ve checked these are there are no equivalent BS ENs</w:t>
      </w:r>
    </w:p>
  </w:comment>
  <w:comment w:id="535" w:author="King, Philip (X322955)" w:date="2024-08-12T12:13:00Z" w:initials="K(">
    <w:p w14:paraId="42BBEE2C" w14:textId="18D0E93E" w:rsidR="000D57E9" w:rsidRDefault="000D57E9">
      <w:pPr>
        <w:pStyle w:val="CommentText"/>
      </w:pPr>
      <w:r>
        <w:t>should there not be something in here about ducting and sealing of ducts especially in situations where the ducts enter SPT  buildings</w:t>
      </w:r>
      <w:r>
        <w:rPr>
          <w:rStyle w:val="CommentReference"/>
        </w:rPr>
        <w:annotationRef/>
      </w:r>
    </w:p>
  </w:comment>
  <w:comment w:id="536" w:author="Kevin Butter" w:date="2024-11-18T09:37:00Z" w:initials="KB">
    <w:p w14:paraId="3EACF769" w14:textId="77777777" w:rsidR="000D57E9" w:rsidRDefault="000D57E9" w:rsidP="00C60F23">
      <w:pPr>
        <w:pStyle w:val="CommentText"/>
      </w:pPr>
      <w:r>
        <w:rPr>
          <w:rStyle w:val="CommentReference"/>
        </w:rPr>
        <w:annotationRef/>
      </w:r>
      <w:r>
        <w:t>Clause included</w:t>
      </w:r>
    </w:p>
  </w:comment>
  <w:comment w:id="539" w:author="Karan Oommen" w:date="2024-07-15T09:01:00Z" w:initials="KO">
    <w:p w14:paraId="0C9C406E" w14:textId="77777777" w:rsidR="000D57E9" w:rsidRDefault="000D57E9" w:rsidP="00E44A6C">
      <w:pPr>
        <w:pStyle w:val="CommentText"/>
      </w:pPr>
      <w:r>
        <w:rPr>
          <w:rStyle w:val="CommentReference"/>
        </w:rPr>
        <w:annotationRef/>
      </w:r>
      <w:r>
        <w:rPr>
          <w:color w:val="000000"/>
        </w:rPr>
        <w:t>Kevin Butter - I have revised this section to make reference to ENA EREC C55 and avoid any repetition to wording in C55.  I have concentrated on safety aspects that might impact TO staff</w:t>
      </w:r>
    </w:p>
  </w:comment>
  <w:comment w:id="540" w:author="Berry, Frank (Circuits Manager)" w:date="2024-07-31T15:25:00Z" w:initials="BM">
    <w:p w14:paraId="616061CC" w14:textId="77777777" w:rsidR="000D57E9" w:rsidRDefault="000D57E9">
      <w:pPr>
        <w:pStyle w:val="CommentText"/>
      </w:pPr>
      <w:r>
        <w:t xml:space="preserve">National Grid ignore the C55 limits and specify that the induced voltage must not damage the oversheath. Seperate email sent to KB. </w:t>
      </w:r>
      <w:r>
        <w:rPr>
          <w:rStyle w:val="CommentReference"/>
        </w:rPr>
        <w:annotationRef/>
      </w:r>
    </w:p>
  </w:comment>
  <w:comment w:id="541" w:author="Kevin Butter" w:date="2024-11-18T09:43:00Z" w:initials="KB">
    <w:p w14:paraId="4994C4E5" w14:textId="77777777" w:rsidR="000D57E9" w:rsidRDefault="000D57E9" w:rsidP="00EF38CA">
      <w:pPr>
        <w:pStyle w:val="CommentText"/>
      </w:pPr>
      <w:r>
        <w:rPr>
          <w:rStyle w:val="CommentReference"/>
        </w:rPr>
        <w:annotationRef/>
      </w:r>
      <w:r>
        <w:t>Wording changed to address safety issues associated with access to sheath earthing systems</w:t>
      </w:r>
    </w:p>
  </w:comment>
  <w:comment w:id="552" w:author="Martin Carpenter" w:date="2024-09-11T11:41:00Z" w:initials="MC">
    <w:p w14:paraId="6B5273B5" w14:textId="77777777" w:rsidR="000D57E9" w:rsidRDefault="000D57E9" w:rsidP="008D1E73">
      <w:pPr>
        <w:pStyle w:val="CommentText"/>
      </w:pPr>
      <w:r>
        <w:rPr>
          <w:rStyle w:val="CommentReference"/>
        </w:rPr>
        <w:annotationRef/>
      </w:r>
      <w:r>
        <w:t>Metering Code of Practice 5 relates to energy transfers up to, and including, 1MW. In general CTs and VTs used for metering purposes shall be compliant with the Balancing and Settlement Code, and its associated Codes of Practice.</w:t>
      </w:r>
    </w:p>
  </w:comment>
  <w:comment w:id="553" w:author="Kevin Butter" w:date="2024-11-18T09:44:00Z" w:initials="KB">
    <w:p w14:paraId="552DE3E2" w14:textId="77777777" w:rsidR="000D57E9" w:rsidRDefault="000D57E9" w:rsidP="009155A9">
      <w:pPr>
        <w:pStyle w:val="CommentText"/>
      </w:pPr>
      <w:r>
        <w:rPr>
          <w:rStyle w:val="CommentReference"/>
        </w:rPr>
        <w:annotationRef/>
      </w:r>
      <w:r>
        <w:t>Agreed</w:t>
      </w:r>
    </w:p>
  </w:comment>
  <w:comment w:id="588" w:author="Martin Carpenter" w:date="2024-09-09T12:53:00Z" w:initials="MC">
    <w:p w14:paraId="09C521DB" w14:textId="77777777" w:rsidR="000D57E9" w:rsidRDefault="000D57E9" w:rsidP="008D1E73">
      <w:pPr>
        <w:pStyle w:val="CommentText"/>
      </w:pPr>
      <w:r>
        <w:rPr>
          <w:rStyle w:val="CommentReference"/>
        </w:rPr>
        <w:annotationRef/>
      </w:r>
      <w:r>
        <w:rPr>
          <w:color w:val="000000"/>
        </w:rPr>
        <w:t>NGET TS1(RES) Table 6 details requirement, at 66kV,  as 120ms, N/A, &lt;1500ms</w:t>
      </w:r>
    </w:p>
  </w:comment>
  <w:comment w:id="589" w:author="Kevin Butter" w:date="2024-11-18T09:57:00Z" w:initials="KB">
    <w:p w14:paraId="6AB091FE" w14:textId="77777777" w:rsidR="000D57E9" w:rsidRDefault="000D57E9" w:rsidP="00F66A54">
      <w:pPr>
        <w:pStyle w:val="CommentText"/>
      </w:pPr>
      <w:r>
        <w:rPr>
          <w:rStyle w:val="CommentReference"/>
        </w:rPr>
        <w:annotationRef/>
      </w:r>
      <w:r>
        <w:t xml:space="preserve">Table updated </w:t>
      </w:r>
    </w:p>
  </w:comment>
  <w:comment w:id="593" w:author="Holton, Allan" w:date="2024-07-29T21:02:00Z" w:initials="HA">
    <w:p w14:paraId="12DDA966" w14:textId="77777777" w:rsidR="000D57E9" w:rsidRDefault="000D57E9" w:rsidP="0026298F">
      <w:pPr>
        <w:pStyle w:val="CommentText"/>
      </w:pPr>
      <w:r>
        <w:rPr>
          <w:rStyle w:val="CommentReference"/>
        </w:rPr>
        <w:annotationRef/>
      </w:r>
      <w:r>
        <w:t>Is this a term commonly used in engineering? I am only aware of it being used in the context of society and not electrical equipment. Should ‘non simultaneous operation of poles not be used’? I</w:t>
      </w:r>
    </w:p>
  </w:comment>
  <w:comment w:id="594" w:author="Karan Oommen" w:date="2024-10-03T12:27:00Z" w:initials="KO">
    <w:p w14:paraId="5CB865A6" w14:textId="77777777" w:rsidR="000D57E9" w:rsidRDefault="000D57E9" w:rsidP="00E12AEB">
      <w:pPr>
        <w:pStyle w:val="CommentText"/>
      </w:pPr>
      <w:r>
        <w:rPr>
          <w:rStyle w:val="CommentReference"/>
        </w:rPr>
        <w:annotationRef/>
      </w:r>
      <w:r>
        <w:t>Amended.</w:t>
      </w:r>
    </w:p>
  </w:comment>
  <w:comment w:id="614" w:author="King, Philip (X322955)" w:date="2024-08-12T12:17:00Z" w:initials="K(">
    <w:p w14:paraId="292088F8" w14:textId="4A288E9B" w:rsidR="000D57E9" w:rsidRDefault="000D57E9">
      <w:pPr>
        <w:pStyle w:val="CommentText"/>
      </w:pPr>
      <w:r>
        <w:t>what about connection of the User's High frequency cable from the SA  is this allowed to the SPT earth mat?</w:t>
      </w:r>
      <w:r>
        <w:rPr>
          <w:rStyle w:val="CommentReference"/>
        </w:rPr>
        <w:annotationRef/>
      </w:r>
    </w:p>
  </w:comment>
  <w:comment w:id="615" w:author="Kevin Butter" w:date="2024-11-18T10:10:00Z" w:initials="KB">
    <w:p w14:paraId="603348A4" w14:textId="77777777" w:rsidR="000D57E9" w:rsidRDefault="000D57E9" w:rsidP="001D284E">
      <w:pPr>
        <w:pStyle w:val="CommentText"/>
      </w:pPr>
      <w:r>
        <w:rPr>
          <w:rStyle w:val="CommentReference"/>
        </w:rPr>
        <w:annotationRef/>
      </w:r>
      <w:r>
        <w:t>I would think this is acceptable but it would be User’s responsibility to make sure that impedance of earthing connections to surge arresters ensure correct operation</w:t>
      </w:r>
    </w:p>
  </w:comment>
  <w:comment w:id="632" w:author="Holton, Allan" w:date="2024-07-29T21:06:00Z" w:initials="HA">
    <w:p w14:paraId="07874C56" w14:textId="4D0C2402" w:rsidR="000D57E9" w:rsidRDefault="000D57E9" w:rsidP="0026298F">
      <w:pPr>
        <w:pStyle w:val="CommentText"/>
      </w:pPr>
      <w:r>
        <w:rPr>
          <w:rStyle w:val="CommentReference"/>
        </w:rPr>
        <w:annotationRef/>
      </w:r>
      <w:r>
        <w:t>Does this mean CUSC arrangement or the contractual agreement between parties? If referring the contractual agreement between parties then the sentence following this one should be removed.</w:t>
      </w:r>
    </w:p>
  </w:comment>
  <w:comment w:id="633" w:author="Kevin Butter" w:date="2024-11-18T10:35:00Z" w:initials="KB">
    <w:p w14:paraId="6C8839D5" w14:textId="77777777" w:rsidR="000D57E9" w:rsidRDefault="000D57E9" w:rsidP="006D654F">
      <w:pPr>
        <w:pStyle w:val="CommentText"/>
      </w:pPr>
      <w:r>
        <w:rPr>
          <w:rStyle w:val="CommentReference"/>
        </w:rPr>
        <w:annotationRef/>
      </w:r>
      <w:r>
        <w:rPr>
          <w:color w:val="000000"/>
        </w:rPr>
        <w:t xml:space="preserve">Agreed.  This is the interface shown in 2.1.2 and Schedule 1 of the CUSC </w:t>
      </w:r>
    </w:p>
  </w:comment>
  <w:comment w:id="634" w:author="Holton, Allan" w:date="2024-07-29T21:08:00Z" w:initials="HA">
    <w:p w14:paraId="411FA23B" w14:textId="77777777" w:rsidR="000D57E9" w:rsidRDefault="000D57E9" w:rsidP="0026298F">
      <w:pPr>
        <w:pStyle w:val="CommentText"/>
      </w:pPr>
      <w:r>
        <w:rPr>
          <w:rStyle w:val="CommentReference"/>
        </w:rPr>
        <w:annotationRef/>
      </w:r>
      <w:r>
        <w:rPr>
          <w:color w:val="000000"/>
        </w:rPr>
        <w:t>Is this the service continuity that will be applied to all installations? Can the Scottish TO’s comply with this statement at 132kV or is the intention this documents only applies at 275 &amp; 400kV?</w:t>
      </w:r>
    </w:p>
  </w:comment>
  <w:comment w:id="635" w:author="Kevin Butter" w:date="2024-11-18T10:41:00Z" w:initials="KB">
    <w:p w14:paraId="759F8307" w14:textId="77777777" w:rsidR="000D57E9" w:rsidRDefault="000D57E9" w:rsidP="001C3A93">
      <w:pPr>
        <w:pStyle w:val="CommentText"/>
      </w:pPr>
      <w:r>
        <w:rPr>
          <w:rStyle w:val="CommentReference"/>
        </w:rPr>
        <w:annotationRef/>
      </w:r>
      <w:r>
        <w:t>The minimum Service Continuity requirements differ across the TOs (especially at 132 kV).  Also this is in GIS section but equally applies to AIS. I think that the User can decide what to so for own circuits but should not impact minimum service continuity of TOs equipment.</w:t>
      </w:r>
    </w:p>
    <w:p w14:paraId="03729C55" w14:textId="77777777" w:rsidR="000D57E9" w:rsidRDefault="000D57E9" w:rsidP="001C3A93">
      <w:pPr>
        <w:pStyle w:val="CommentText"/>
      </w:pPr>
      <w:r>
        <w:t>To be discussed</w:t>
      </w:r>
    </w:p>
  </w:comment>
  <w:comment w:id="636" w:author="Kevin Butter" w:date="2024-12-16T13:56:00Z" w:initials="KB">
    <w:p w14:paraId="7A65E326" w14:textId="77777777" w:rsidR="00F911BC" w:rsidRDefault="00F911BC" w:rsidP="00F911BC">
      <w:pPr>
        <w:pStyle w:val="CommentText"/>
      </w:pPr>
      <w:r>
        <w:rPr>
          <w:rStyle w:val="CommentReference"/>
        </w:rPr>
        <w:annotationRef/>
      </w:r>
      <w:r>
        <w:t>Reworded</w:t>
      </w:r>
    </w:p>
  </w:comment>
  <w:comment w:id="637" w:author="Holton, Allan" w:date="2024-07-29T21:10:00Z" w:initials="HA">
    <w:p w14:paraId="5EE414DC" w14:textId="1E2B78FA" w:rsidR="000D57E9" w:rsidRDefault="000D57E9" w:rsidP="0026298F">
      <w:pPr>
        <w:pStyle w:val="CommentText"/>
      </w:pPr>
      <w:r>
        <w:rPr>
          <w:rStyle w:val="CommentReference"/>
        </w:rPr>
        <w:annotationRef/>
      </w:r>
      <w:r>
        <w:t>Do all TO’s currently stipulate this service continuity requirement?</w:t>
      </w:r>
    </w:p>
  </w:comment>
  <w:comment w:id="638" w:author="Kevin Butter" w:date="2024-11-18T10:47:00Z" w:initials="KB">
    <w:p w14:paraId="6F012DA9" w14:textId="77777777" w:rsidR="000D57E9" w:rsidRDefault="000D57E9" w:rsidP="001C3A93">
      <w:pPr>
        <w:pStyle w:val="CommentText"/>
      </w:pPr>
      <w:r>
        <w:rPr>
          <w:rStyle w:val="CommentReference"/>
        </w:rPr>
        <w:annotationRef/>
      </w:r>
      <w:r>
        <w:t>As above</w:t>
      </w:r>
    </w:p>
  </w:comment>
  <w:comment w:id="639" w:author="Holton, Allan" w:date="2024-07-29T21:13:00Z" w:initials="HA">
    <w:p w14:paraId="1B41A242" w14:textId="77777777" w:rsidR="000D57E9" w:rsidRDefault="000D57E9" w:rsidP="00052069">
      <w:pPr>
        <w:pStyle w:val="CommentText"/>
      </w:pPr>
      <w:r>
        <w:rPr>
          <w:rStyle w:val="CommentReference"/>
        </w:rPr>
        <w:annotationRef/>
      </w:r>
      <w:r>
        <w:t>SPT require to be able to test gas alarms on GIS disconnectors when being used as a point of isolation. Is there or should there be  a requirement to be able to do this on the users equipment?</w:t>
      </w:r>
    </w:p>
  </w:comment>
  <w:comment w:id="640" w:author="Kevin Butter" w:date="2024-11-18T10:49:00Z" w:initials="KB">
    <w:p w14:paraId="3FFA8D2D" w14:textId="77777777" w:rsidR="000D57E9" w:rsidRDefault="000D57E9" w:rsidP="00E7793C">
      <w:pPr>
        <w:pStyle w:val="CommentText"/>
      </w:pPr>
      <w:r>
        <w:rPr>
          <w:rStyle w:val="CommentReference"/>
        </w:rPr>
        <w:annotationRef/>
      </w:r>
      <w:r>
        <w:t xml:space="preserve">I think that where Disconnectors on User’s GIS may be used to provide Points of Isolation for work on TO equipment then we should insist on this.  I have added a clause for discussion </w:t>
      </w:r>
    </w:p>
  </w:comment>
  <w:comment w:id="641" w:author="Kevin Butter" w:date="2024-12-16T14:47:00Z" w:initials="KB">
    <w:p w14:paraId="03A16B79" w14:textId="77777777" w:rsidR="00704D76" w:rsidRDefault="00704D76" w:rsidP="00704D76">
      <w:pPr>
        <w:pStyle w:val="CommentText"/>
      </w:pPr>
      <w:r>
        <w:rPr>
          <w:rStyle w:val="CommentReference"/>
        </w:rPr>
        <w:annotationRef/>
      </w:r>
      <w:r>
        <w:t>Agreed</w:t>
      </w:r>
    </w:p>
  </w:comment>
  <w:comment w:id="713" w:author="Creighton, Alan (Northern Powergrid)" w:date="2025-06-10T15:42:00Z" w:initials="AC">
    <w:p w14:paraId="2428EEB6" w14:textId="77777777" w:rsidR="00F96EF4" w:rsidRDefault="00F96EF4" w:rsidP="00F96EF4">
      <w:pPr>
        <w:pStyle w:val="CommentText"/>
      </w:pPr>
      <w:r>
        <w:rPr>
          <w:rStyle w:val="CommentReference"/>
        </w:rPr>
        <w:annotationRef/>
      </w:r>
      <w:r>
        <w:t>Definitions would be a better word</w:t>
      </w:r>
    </w:p>
  </w:comment>
  <w:comment w:id="714" w:author="Vincent, Graeme" w:date="2024-08-09T17:19:00Z" w:initials="VG">
    <w:p w14:paraId="7C31FFE6" w14:textId="3BBB23A8" w:rsidR="00073E5C" w:rsidRDefault="00073E5C" w:rsidP="00073E5C">
      <w:pPr>
        <w:pStyle w:val="CommentText"/>
      </w:pPr>
      <w:r>
        <w:t>what parties?  The User will enter into an agreement with the ESO (and the ESO with the TO?)</w:t>
      </w:r>
      <w:r>
        <w:rPr>
          <w:rStyle w:val="CommentReference"/>
        </w:rPr>
        <w:annotationRef/>
      </w:r>
    </w:p>
  </w:comment>
  <w:comment w:id="715" w:author="Kevin Butter" w:date="2024-11-18T11:16:00Z" w:initials="KB">
    <w:p w14:paraId="25330840" w14:textId="77777777" w:rsidR="00073E5C" w:rsidRDefault="00073E5C" w:rsidP="00073E5C">
      <w:pPr>
        <w:pStyle w:val="CommentText"/>
      </w:pPr>
      <w:r>
        <w:rPr>
          <w:rStyle w:val="CommentReference"/>
        </w:rPr>
        <w:annotationRef/>
      </w:r>
      <w:r>
        <w:t>Agreed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549D23" w15:done="0"/>
  <w15:commentEx w15:paraId="294930D1" w15:done="0"/>
  <w15:commentEx w15:paraId="69832D0C" w15:done="0"/>
  <w15:commentEx w15:paraId="2F64D19C" w15:done="0"/>
  <w15:commentEx w15:paraId="0A2E7414" w15:done="0"/>
  <w15:commentEx w15:paraId="30302A25" w15:done="0"/>
  <w15:commentEx w15:paraId="5BC4B11A" w15:done="0"/>
  <w15:commentEx w15:paraId="053FEEFC" w15:done="0"/>
  <w15:commentEx w15:paraId="320CEFF4" w15:done="0"/>
  <w15:commentEx w15:paraId="672D610A" w15:done="0"/>
  <w15:commentEx w15:paraId="00826A26" w15:done="0"/>
  <w15:commentEx w15:paraId="17CCE783" w15:done="1"/>
  <w15:commentEx w15:paraId="2ADA4B28" w15:paraIdParent="17CCE783" w15:done="1"/>
  <w15:commentEx w15:paraId="5C1F5532" w15:done="0"/>
  <w15:commentEx w15:paraId="0FFDF55C" w15:done="0"/>
  <w15:commentEx w15:paraId="30025B84" w15:done="0"/>
  <w15:commentEx w15:paraId="1C3839F2" w15:done="0"/>
  <w15:commentEx w15:paraId="76CD9692" w15:done="0"/>
  <w15:commentEx w15:paraId="25A8A067" w15:done="0"/>
  <w15:commentEx w15:paraId="06D56459" w15:done="0"/>
  <w15:commentEx w15:paraId="534E8C22" w15:done="0"/>
  <w15:commentEx w15:paraId="39E421DF" w15:done="0"/>
  <w15:commentEx w15:paraId="349F8DD4" w15:done="0"/>
  <w15:commentEx w15:paraId="4715DEAB" w15:done="0"/>
  <w15:commentEx w15:paraId="38272471" w15:done="0"/>
  <w15:commentEx w15:paraId="1386DCCD" w15:done="0"/>
  <w15:commentEx w15:paraId="741A69B4" w15:done="0"/>
  <w15:commentEx w15:paraId="70E47867" w15:done="0"/>
  <w15:commentEx w15:paraId="55F8D5C0" w15:done="0"/>
  <w15:commentEx w15:paraId="6807EFE0" w15:done="0"/>
  <w15:commentEx w15:paraId="623AEA2B" w15:done="0"/>
  <w15:commentEx w15:paraId="6DD38F5A" w15:done="0"/>
  <w15:commentEx w15:paraId="6EA51036" w15:done="1"/>
  <w15:commentEx w15:paraId="4D6BE439" w15:paraIdParent="6EA51036" w15:done="1"/>
  <w15:commentEx w15:paraId="05A1C274" w15:done="0"/>
  <w15:commentEx w15:paraId="57B36342" w15:done="0"/>
  <w15:commentEx w15:paraId="53C8CF72" w15:done="0"/>
  <w15:commentEx w15:paraId="1B343C7C" w15:done="0"/>
  <w15:commentEx w15:paraId="5F4B6AD4" w15:done="0"/>
  <w15:commentEx w15:paraId="266DDD88" w15:done="0"/>
  <w15:commentEx w15:paraId="4D886B5B" w15:done="0"/>
  <w15:commentEx w15:paraId="1AD11163" w15:done="0"/>
  <w15:commentEx w15:paraId="1D4E7B79" w15:done="0"/>
  <w15:commentEx w15:paraId="39EE5326" w15:done="0"/>
  <w15:commentEx w15:paraId="47E8FB73" w15:done="1"/>
  <w15:commentEx w15:paraId="50035181" w15:paraIdParent="47E8FB73" w15:done="1"/>
  <w15:commentEx w15:paraId="713F381F" w15:paraIdParent="47E8FB73" w15:done="1"/>
  <w15:commentEx w15:paraId="09D0A647" w15:paraIdParent="47E8FB73" w15:done="1"/>
  <w15:commentEx w15:paraId="4D9C9D04" w15:done="0"/>
  <w15:commentEx w15:paraId="329BA66F" w15:done="0"/>
  <w15:commentEx w15:paraId="2158E590" w15:done="1"/>
  <w15:commentEx w15:paraId="6A6B9928" w15:paraIdParent="2158E590" w15:done="1"/>
  <w15:commentEx w15:paraId="3CDF7730" w15:done="1"/>
  <w15:commentEx w15:paraId="5B95857E" w15:done="0"/>
  <w15:commentEx w15:paraId="47679244" w15:done="0"/>
  <w15:commentEx w15:paraId="6775048A" w15:done="0"/>
  <w15:commentEx w15:paraId="3FC01A80" w15:done="0"/>
  <w15:commentEx w15:paraId="6263D5FF" w15:done="1"/>
  <w15:commentEx w15:paraId="2B15907F" w15:paraIdParent="6263D5FF" w15:done="1"/>
  <w15:commentEx w15:paraId="1DE54E39" w15:done="1"/>
  <w15:commentEx w15:paraId="00F697F9" w15:paraIdParent="1DE54E39" w15:done="1"/>
  <w15:commentEx w15:paraId="0F30CA38" w15:done="1"/>
  <w15:commentEx w15:paraId="5DCA7C41" w15:paraIdParent="0F30CA38" w15:done="1"/>
  <w15:commentEx w15:paraId="17D51AA2" w15:done="0"/>
  <w15:commentEx w15:paraId="1841EFB7" w15:done="1"/>
  <w15:commentEx w15:paraId="349600E5" w15:paraIdParent="1841EFB7" w15:done="1"/>
  <w15:commentEx w15:paraId="30F2E9D2" w15:paraIdParent="1841EFB7" w15:done="1"/>
  <w15:commentEx w15:paraId="11FAE6BB" w15:done="0"/>
  <w15:commentEx w15:paraId="35C05E75" w15:done="0"/>
  <w15:commentEx w15:paraId="5E234008" w15:done="1"/>
  <w15:commentEx w15:paraId="095C6B52" w15:paraIdParent="5E234008" w15:done="1"/>
  <w15:commentEx w15:paraId="7FE6BE2D" w15:done="0"/>
  <w15:commentEx w15:paraId="7FE5B32C" w15:done="0"/>
  <w15:commentEx w15:paraId="5D16FBC5" w15:done="1"/>
  <w15:commentEx w15:paraId="55C59AEB" w15:paraIdParent="5D16FBC5" w15:done="1"/>
  <w15:commentEx w15:paraId="217A1A0C" w15:done="1"/>
  <w15:commentEx w15:paraId="6A4A3130" w15:paraIdParent="217A1A0C" w15:done="1"/>
  <w15:commentEx w15:paraId="04A43C30" w15:paraIdParent="217A1A0C" w15:done="1"/>
  <w15:commentEx w15:paraId="49B9A2A9" w15:done="0"/>
  <w15:commentEx w15:paraId="00701E51" w15:done="0"/>
  <w15:commentEx w15:paraId="332C4777" w15:done="0"/>
  <w15:commentEx w15:paraId="505CF9BD" w15:done="1"/>
  <w15:commentEx w15:paraId="19E59956" w15:paraIdParent="505CF9BD" w15:done="1"/>
  <w15:commentEx w15:paraId="18382B45" w15:done="1"/>
  <w15:commentEx w15:paraId="3DE0C44B" w15:paraIdParent="18382B45" w15:done="1"/>
  <w15:commentEx w15:paraId="405F1F4D" w15:done="0"/>
  <w15:commentEx w15:paraId="23F30FE1" w15:done="0"/>
  <w15:commentEx w15:paraId="39A67827" w15:done="0"/>
  <w15:commentEx w15:paraId="6B848C85" w15:done="0"/>
  <w15:commentEx w15:paraId="2898A202" w15:done="0"/>
  <w15:commentEx w15:paraId="431055D4" w15:done="0"/>
  <w15:commentEx w15:paraId="7AB15F4C" w15:done="0"/>
  <w15:commentEx w15:paraId="1C9D386C" w15:done="0"/>
  <w15:commentEx w15:paraId="673106DF" w15:done="0"/>
  <w15:commentEx w15:paraId="28802B1A" w15:done="0"/>
  <w15:commentEx w15:paraId="3B330D2B" w15:done="0"/>
  <w15:commentEx w15:paraId="0AAE5F44" w15:done="1"/>
  <w15:commentEx w15:paraId="3589C0B1" w15:done="0"/>
  <w15:commentEx w15:paraId="51F43647" w15:done="0"/>
  <w15:commentEx w15:paraId="59D24FFF" w15:done="1"/>
  <w15:commentEx w15:paraId="7B93EBEA" w15:done="0"/>
  <w15:commentEx w15:paraId="44F86B01" w15:done="0"/>
  <w15:commentEx w15:paraId="10FB05B4" w15:done="0"/>
  <w15:commentEx w15:paraId="26606691" w15:done="0"/>
  <w15:commentEx w15:paraId="71F2571A" w15:done="0"/>
  <w15:commentEx w15:paraId="3A9C55FC" w15:done="0"/>
  <w15:commentEx w15:paraId="3B545588" w15:done="0"/>
  <w15:commentEx w15:paraId="5D8B775E" w15:done="0"/>
  <w15:commentEx w15:paraId="46F3D2CD" w15:done="0"/>
  <w15:commentEx w15:paraId="4F24B73D" w15:done="0"/>
  <w15:commentEx w15:paraId="2138D606" w15:done="0"/>
  <w15:commentEx w15:paraId="6CEC3973" w15:done="0"/>
  <w15:commentEx w15:paraId="131D4B00" w15:done="0"/>
  <w15:commentEx w15:paraId="3DD6DD37" w15:done="0"/>
  <w15:commentEx w15:paraId="372BCCE3" w15:done="0"/>
  <w15:commentEx w15:paraId="4317ECD1" w15:done="0"/>
  <w15:commentEx w15:paraId="16508FCA" w15:done="0"/>
  <w15:commentEx w15:paraId="695AEC03" w15:done="0"/>
  <w15:commentEx w15:paraId="5E4614BE" w15:done="0"/>
  <w15:commentEx w15:paraId="73AFD826" w15:done="0"/>
  <w15:commentEx w15:paraId="11A86D52" w15:done="0"/>
  <w15:commentEx w15:paraId="081EFC18" w15:done="0"/>
  <w15:commentEx w15:paraId="6217053B" w15:done="1"/>
  <w15:commentEx w15:paraId="283097DB" w15:paraIdParent="6217053B" w15:done="1"/>
  <w15:commentEx w15:paraId="15025724" w15:done="1"/>
  <w15:commentEx w15:paraId="15D5B20F" w15:paraIdParent="15025724" w15:done="1"/>
  <w15:commentEx w15:paraId="421CA2D8" w15:done="1"/>
  <w15:commentEx w15:paraId="5FA0178D" w15:paraIdParent="421CA2D8" w15:done="1"/>
  <w15:commentEx w15:paraId="1BB46952" w15:paraIdParent="421CA2D8" w15:done="1"/>
  <w15:commentEx w15:paraId="7339343F" w15:done="1"/>
  <w15:commentEx w15:paraId="74963D55" w15:paraIdParent="7339343F" w15:done="1"/>
  <w15:commentEx w15:paraId="3E520670" w15:paraIdParent="7339343F" w15:done="1"/>
  <w15:commentEx w15:paraId="0D1602F9" w15:done="1"/>
  <w15:commentEx w15:paraId="36BB80B1" w15:paraIdParent="0D1602F9" w15:done="1"/>
  <w15:commentEx w15:paraId="42BBEE2C" w15:done="1"/>
  <w15:commentEx w15:paraId="3EACF769" w15:paraIdParent="42BBEE2C" w15:done="1"/>
  <w15:commentEx w15:paraId="0C9C406E" w15:done="1"/>
  <w15:commentEx w15:paraId="616061CC" w15:done="1"/>
  <w15:commentEx w15:paraId="4994C4E5" w15:paraIdParent="616061CC" w15:done="1"/>
  <w15:commentEx w15:paraId="6B5273B5" w15:done="1"/>
  <w15:commentEx w15:paraId="552DE3E2" w15:paraIdParent="6B5273B5" w15:done="1"/>
  <w15:commentEx w15:paraId="09C521DB" w15:done="1"/>
  <w15:commentEx w15:paraId="6AB091FE" w15:paraIdParent="09C521DB" w15:done="1"/>
  <w15:commentEx w15:paraId="12DDA966" w15:done="1"/>
  <w15:commentEx w15:paraId="5CB865A6" w15:paraIdParent="12DDA966" w15:done="1"/>
  <w15:commentEx w15:paraId="292088F8" w15:done="1"/>
  <w15:commentEx w15:paraId="603348A4" w15:paraIdParent="292088F8" w15:done="1"/>
  <w15:commentEx w15:paraId="07874C56" w15:done="1"/>
  <w15:commentEx w15:paraId="6C8839D5" w15:paraIdParent="07874C56" w15:done="1"/>
  <w15:commentEx w15:paraId="411FA23B" w15:done="1"/>
  <w15:commentEx w15:paraId="03729C55" w15:paraIdParent="411FA23B" w15:done="1"/>
  <w15:commentEx w15:paraId="7A65E326" w15:paraIdParent="411FA23B" w15:done="1"/>
  <w15:commentEx w15:paraId="5EE414DC" w15:done="1"/>
  <w15:commentEx w15:paraId="6F012DA9" w15:paraIdParent="5EE414DC" w15:done="1"/>
  <w15:commentEx w15:paraId="1B41A242" w15:done="1"/>
  <w15:commentEx w15:paraId="3FFA8D2D" w15:paraIdParent="1B41A242" w15:done="1"/>
  <w15:commentEx w15:paraId="03A16B79" w15:paraIdParent="1B41A242" w15:done="1"/>
  <w15:commentEx w15:paraId="2428EEB6" w15:done="0"/>
  <w15:commentEx w15:paraId="7C31FFE6" w15:done="1"/>
  <w15:commentEx w15:paraId="25330840" w15:paraIdParent="7C31FFE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7A8BEA" w16cex:dateUtc="2025-06-10T11:55:00Z"/>
  <w16cex:commentExtensible w16cex:durableId="475098CC" w16cex:dateUtc="2025-06-10T14:44:00Z"/>
  <w16cex:commentExtensible w16cex:durableId="3BF369E8" w16cex:dateUtc="2025-06-05T17:42:00Z"/>
  <w16cex:commentExtensible w16cex:durableId="31CF74FB" w16cex:dateUtc="2025-06-05T17:44:00Z"/>
  <w16cex:commentExtensible w16cex:durableId="08EB49BF" w16cex:dateUtc="2025-06-10T13:40:00Z"/>
  <w16cex:commentExtensible w16cex:durableId="10DBA9D9" w16cex:dateUtc="2025-06-05T17:45:00Z"/>
  <w16cex:commentExtensible w16cex:durableId="48E818B9" w16cex:dateUtc="2025-06-05T17:49:00Z"/>
  <w16cex:commentExtensible w16cex:durableId="58CDFB79" w16cex:dateUtc="2025-06-05T17:52:00Z"/>
  <w16cex:commentExtensible w16cex:durableId="2CD4C0DC" w16cex:dateUtc="2025-06-05T17:52:00Z"/>
  <w16cex:commentExtensible w16cex:durableId="39C09195" w16cex:dateUtc="2025-06-05T17:53:00Z"/>
  <w16cex:commentExtensible w16cex:durableId="7F83EE53" w16cex:dateUtc="2025-06-05T17:54:00Z"/>
  <w16cex:commentExtensible w16cex:durableId="2A819A44" w16cex:dateUtc="2024-09-03T13:23:00Z"/>
  <w16cex:commentExtensible w16cex:durableId="5670400B" w16cex:dateUtc="2024-10-03T11:16:00Z"/>
  <w16cex:commentExtensible w16cex:durableId="7791C934" w16cex:dateUtc="2025-06-05T17:54:00Z"/>
  <w16cex:commentExtensible w16cex:durableId="0697DC6C" w16cex:dateUtc="2025-06-05T17:56:00Z"/>
  <w16cex:commentExtensible w16cex:durableId="04FA4E05" w16cex:dateUtc="2025-06-05T17:56:00Z"/>
  <w16cex:commentExtensible w16cex:durableId="6679A5DA" w16cex:dateUtc="2025-06-05T17:56:00Z"/>
  <w16cex:commentExtensible w16cex:durableId="15B856A2" w16cex:dateUtc="2025-06-10T13:18:00Z"/>
  <w16cex:commentExtensible w16cex:durableId="674D8C66" w16cex:dateUtc="2025-06-05T17:57:00Z"/>
  <w16cex:commentExtensible w16cex:durableId="6C27F0FB" w16cex:dateUtc="2025-06-05T17:57:00Z"/>
  <w16cex:commentExtensible w16cex:durableId="26BEF5C1" w16cex:dateUtc="2025-06-05T17:58:00Z"/>
  <w16cex:commentExtensible w16cex:durableId="264ACB62" w16cex:dateUtc="2025-06-05T17:59:00Z"/>
  <w16cex:commentExtensible w16cex:durableId="132B14A7" w16cex:dateUtc="2025-06-05T18:00:00Z"/>
  <w16cex:commentExtensible w16cex:durableId="3C65068A" w16cex:dateUtc="2025-06-05T18:01:00Z"/>
  <w16cex:commentExtensible w16cex:durableId="0BD634E7" w16cex:dateUtc="2025-06-10T13:29:00Z"/>
  <w16cex:commentExtensible w16cex:durableId="21F0A4F0" w16cex:dateUtc="2025-06-05T18:03:00Z"/>
  <w16cex:commentExtensible w16cex:durableId="3EB0DC0B" w16cex:dateUtc="2025-06-05T18:04:00Z"/>
  <w16cex:commentExtensible w16cex:durableId="51FCC10C" w16cex:dateUtc="2025-06-05T18:05:00Z"/>
  <w16cex:commentExtensible w16cex:durableId="37032F41" w16cex:dateUtc="2025-06-05T18:05:00Z"/>
  <w16cex:commentExtensible w16cex:durableId="542743E1" w16cex:dateUtc="2025-06-05T18:09:00Z"/>
  <w16cex:commentExtensible w16cex:durableId="7BD641DA" w16cex:dateUtc="2025-06-05T18:10:00Z"/>
  <w16cex:commentExtensible w16cex:durableId="14784BEC" w16cex:dateUtc="2025-06-05T18:12:00Z"/>
  <w16cex:commentExtensible w16cex:durableId="2A819B11" w16cex:dateUtc="2024-09-03T13:26:00Z"/>
  <w16cex:commentExtensible w16cex:durableId="33EF067D" w16cex:dateUtc="2024-10-03T11:16:00Z"/>
  <w16cex:commentExtensible w16cex:durableId="13A63EE4" w16cex:dateUtc="2025-06-05T18:16:00Z"/>
  <w16cex:commentExtensible w16cex:durableId="274EF24F" w16cex:dateUtc="2025-06-05T18:17:00Z"/>
  <w16cex:commentExtensible w16cex:durableId="258EE508" w16cex:dateUtc="2025-06-10T13:37:00Z"/>
  <w16cex:commentExtensible w16cex:durableId="60B50A5D" w16cex:dateUtc="2025-06-10T13:39:00Z"/>
  <w16cex:commentExtensible w16cex:durableId="5CF9B079" w16cex:dateUtc="2025-06-10T13:43:00Z"/>
  <w16cex:commentExtensible w16cex:durableId="6BBE320E" w16cex:dateUtc="2025-06-10T13:42:00Z"/>
  <w16cex:commentExtensible w16cex:durableId="3F3E19B3" w16cex:dateUtc="2025-06-10T13:44:00Z"/>
  <w16cex:commentExtensible w16cex:durableId="750F9445" w16cex:dateUtc="2025-06-10T13:45:00Z"/>
  <w16cex:commentExtensible w16cex:durableId="52FD9EB4" w16cex:dateUtc="2025-06-10T13:46:00Z"/>
  <w16cex:commentExtensible w16cex:durableId="5D9BB718" w16cex:dateUtc="2025-06-10T13:47:00Z"/>
  <w16cex:commentExtensible w16cex:durableId="2A52752E" w16cex:dateUtc="2024-07-29T19:08:00Z"/>
  <w16cex:commentExtensible w16cex:durableId="2A534943" w16cex:dateUtc="2024-07-30T10:13:00Z"/>
  <w16cex:commentExtensible w16cex:durableId="030288B0" w16cex:dateUtc="2024-11-11T15:59:00Z"/>
  <w16cex:commentExtensible w16cex:durableId="16212933" w16cex:dateUtc="2024-12-12T12:07:00Z"/>
  <w16cex:commentExtensible w16cex:durableId="19230543" w16cex:dateUtc="2025-06-10T13:48:00Z"/>
  <w16cex:commentExtensible w16cex:durableId="0C1F1EF8" w16cex:dateUtc="2025-06-10T13:50:00Z"/>
  <w16cex:commentExtensible w16cex:durableId="2A01859C" w16cex:dateUtc="2024-05-29T09:44:00Z"/>
  <w16cex:commentExtensible w16cex:durableId="6B1B90DC" w16cex:dateUtc="2024-07-10T11:07:00Z"/>
  <w16cex:commentExtensible w16cex:durableId="2217B6BE" w16cex:dateUtc="2024-11-18T11:42:00Z"/>
  <w16cex:commentExtensible w16cex:durableId="542A896F" w16cex:dateUtc="2025-06-10T13:53:00Z"/>
  <w16cex:commentExtensible w16cex:durableId="62CD6808" w16cex:dateUtc="2025-06-10T13:53:00Z"/>
  <w16cex:commentExtensible w16cex:durableId="594DFCCE" w16cex:dateUtc="2025-06-10T13:55:00Z"/>
  <w16cex:commentExtensible w16cex:durableId="6D0D41E9" w16cex:dateUtc="2025-06-10T13:57:00Z"/>
  <w16cex:commentExtensible w16cex:durableId="41A8D3B6" w16cex:dateUtc="2024-07-10T11:09:00Z"/>
  <w16cex:commentExtensible w16cex:durableId="53EA2A15" w16cex:dateUtc="2024-11-21T14:24:00Z"/>
  <w16cex:commentExtensible w16cex:durableId="67B36CC7" w16cex:dateUtc="2024-08-01T15:22:00Z"/>
  <w16cex:commentExtensible w16cex:durableId="38769480" w16cex:dateUtc="2024-11-11T16:15:00Z"/>
  <w16cex:commentExtensible w16cex:durableId="04D233C8" w16cex:dateUtc="2024-08-01T15:21:00Z"/>
  <w16cex:commentExtensible w16cex:durableId="31B575C7" w16cex:dateUtc="2024-11-11T16:28:00Z"/>
  <w16cex:commentExtensible w16cex:durableId="227696E8" w16cex:dateUtc="2025-06-10T13:57:00Z"/>
  <w16cex:commentExtensible w16cex:durableId="2A52764C" w16cex:dateUtc="2024-07-29T19:13:00Z"/>
  <w16cex:commentExtensible w16cex:durableId="3407B284" w16cex:dateUtc="2024-11-11T16:28:00Z"/>
  <w16cex:commentExtensible w16cex:durableId="3543D654" w16cex:dateUtc="2024-12-10T17:03:00Z"/>
  <w16cex:commentExtensible w16cex:durableId="2E70BBB3" w16cex:dateUtc="2025-06-10T13:59:00Z"/>
  <w16cex:commentExtensible w16cex:durableId="65202433" w16cex:dateUtc="2025-06-10T14:00:00Z"/>
  <w16cex:commentExtensible w16cex:durableId="2A52772B" w16cex:dateUtc="2024-07-29T19:16:00Z"/>
  <w16cex:commentExtensible w16cex:durableId="5D6FC5C2" w16cex:dateUtc="2024-10-03T11:21:00Z"/>
  <w16cex:commentExtensible w16cex:durableId="18231691" w16cex:dateUtc="2025-06-10T14:02:00Z"/>
  <w16cex:commentExtensible w16cex:durableId="13CA90E0" w16cex:dateUtc="2025-06-10T14:03:00Z"/>
  <w16cex:commentExtensible w16cex:durableId="23D9F8AA" w16cex:dateUtc="2024-08-12T10:58:00Z"/>
  <w16cex:commentExtensible w16cex:durableId="7D18408E" w16cex:dateUtc="2024-11-11T17:00:00Z"/>
  <w16cex:commentExtensible w16cex:durableId="05B3B6B4" w16cex:dateUtc="2024-08-01T15:24:00Z"/>
  <w16cex:commentExtensible w16cex:durableId="1BFDC86C" w16cex:dateUtc="2024-11-11T17:07:00Z"/>
  <w16cex:commentExtensible w16cex:durableId="39A7524E" w16cex:dateUtc="2024-12-16T12:23:00Z"/>
  <w16cex:commentExtensible w16cex:durableId="74A4BE11" w16cex:dateUtc="2025-06-10T14:08:00Z"/>
  <w16cex:commentExtensible w16cex:durableId="3A3E757E" w16cex:dateUtc="2025-06-10T14:10:00Z"/>
  <w16cex:commentExtensible w16cex:durableId="3A3C8521" w16cex:dateUtc="2025-06-10T14:15:00Z"/>
  <w16cex:commentExtensible w16cex:durableId="0B919475" w16cex:dateUtc="2024-08-09T15:10:00Z"/>
  <w16cex:commentExtensible w16cex:durableId="230BEBD0" w16cex:dateUtc="2024-11-15T16:46:00Z"/>
  <w16cex:commentExtensible w16cex:durableId="2A52787B" w16cex:dateUtc="2024-07-29T19:22:00Z"/>
  <w16cex:commentExtensible w16cex:durableId="628BB3AC" w16cex:dateUtc="2024-11-15T16:47:00Z"/>
  <w16cex:commentExtensible w16cex:durableId="4B09CE0C" w16cex:dateUtc="2025-06-10T14:19:00Z"/>
  <w16cex:commentExtensible w16cex:durableId="7B43591D" w16cex:dateUtc="2025-06-10T14:17:00Z"/>
  <w16cex:commentExtensible w16cex:durableId="7103CB1B" w16cex:dateUtc="2025-06-10T14:20:00Z"/>
  <w16cex:commentExtensible w16cex:durableId="0F85B490" w16cex:dateUtc="2025-06-10T14:20:00Z"/>
  <w16cex:commentExtensible w16cex:durableId="11E309A2" w16cex:dateUtc="2025-06-10T14:20:00Z"/>
  <w16cex:commentExtensible w16cex:durableId="45D028FC" w16cex:dateUtc="2025-06-10T14:21:00Z"/>
  <w16cex:commentExtensible w16cex:durableId="482B307E" w16cex:dateUtc="2025-06-10T14:22:00Z"/>
  <w16cex:commentExtensible w16cex:durableId="40ABD709" w16cex:dateUtc="2025-06-10T14:22:00Z"/>
  <w16cex:commentExtensible w16cex:durableId="57FAF453" w16cex:dateUtc="2025-06-10T14:23:00Z"/>
  <w16cex:commentExtensible w16cex:durableId="4D7875E5" w16cex:dateUtc="2025-06-10T14:26:00Z"/>
  <w16cex:commentExtensible w16cex:durableId="5EDD6178" w16cex:dateUtc="2025-06-10T14:26:00Z"/>
  <w16cex:commentExtensible w16cex:durableId="2A8BF3A0" w16cex:dateUtc="2024-09-11T09:46:00Z"/>
  <w16cex:commentExtensible w16cex:durableId="740CEDAF" w16cex:dateUtc="2025-06-10T14:32:00Z"/>
  <w16cex:commentExtensible w16cex:durableId="5ED8202A" w16cex:dateUtc="2025-06-10T14:31:00Z"/>
  <w16cex:commentExtensible w16cex:durableId="2A5279F3" w16cex:dateUtc="2024-07-29T19:28:00Z"/>
  <w16cex:commentExtensible w16cex:durableId="20B9B76A" w16cex:dateUtc="2025-06-10T14:34:00Z"/>
  <w16cex:commentExtensible w16cex:durableId="5EEBAA8D" w16cex:dateUtc="2025-06-10T14:34:00Z"/>
  <w16cex:commentExtensible w16cex:durableId="7C2842AE" w16cex:dateUtc="2025-06-10T14:36:00Z"/>
  <w16cex:commentExtensible w16cex:durableId="156F4F39" w16cex:dateUtc="2025-06-10T14:36:00Z"/>
  <w16cex:commentExtensible w16cex:durableId="65815717" w16cex:dateUtc="2025-06-10T14:37:00Z"/>
  <w16cex:commentExtensible w16cex:durableId="0650D7FD" w16cex:dateUtc="2025-06-10T14:38:00Z"/>
  <w16cex:commentExtensible w16cex:durableId="43592DEC" w16cex:dateUtc="2025-06-10T14:46:00Z"/>
  <w16cex:commentExtensible w16cex:durableId="26BEC147" w16cex:dateUtc="2025-06-10T14:49:00Z"/>
  <w16cex:commentExtensible w16cex:durableId="75B719E6" w16cex:dateUtc="2025-06-10T14:39:00Z"/>
  <w16cex:commentExtensible w16cex:durableId="0D172071" w16cex:dateUtc="2025-06-10T14:47:00Z"/>
  <w16cex:commentExtensible w16cex:durableId="5074E160" w16cex:dateUtc="2025-06-10T14:48:00Z"/>
  <w16cex:commentExtensible w16cex:durableId="18068C88" w16cex:dateUtc="2025-06-10T14:49:00Z"/>
  <w16cex:commentExtensible w16cex:durableId="40CBED77" w16cex:dateUtc="2025-06-10T14:50:00Z"/>
  <w16cex:commentExtensible w16cex:durableId="5E660C71" w16cex:dateUtc="2025-06-10T14:51:00Z"/>
  <w16cex:commentExtensible w16cex:durableId="0E8EC603" w16cex:dateUtc="2025-06-10T14:53:00Z"/>
  <w16cex:commentExtensible w16cex:durableId="7A5EB8D3" w16cex:dateUtc="2025-06-10T14:53:00Z"/>
  <w16cex:commentExtensible w16cex:durableId="76DF5933" w16cex:dateUtc="2025-06-10T14:54:00Z"/>
  <w16cex:commentExtensible w16cex:durableId="354D4363" w16cex:dateUtc="2025-06-10T14:58:00Z"/>
  <w16cex:commentExtensible w16cex:durableId="5767CA1C" w16cex:dateUtc="2025-06-10T14:56:00Z"/>
  <w16cex:commentExtensible w16cex:durableId="7F7E29F5" w16cex:dateUtc="2025-06-10T14:56:00Z"/>
  <w16cex:commentExtensible w16cex:durableId="066D2BDA" w16cex:dateUtc="2025-06-10T16:00:00Z"/>
  <w16cex:commentExtensible w16cex:durableId="448D1265" w16cex:dateUtc="2025-06-10T16:01:00Z"/>
  <w16cex:commentExtensible w16cex:durableId="0BAD9611" w16cex:dateUtc="2024-09-19T10:43:00Z"/>
  <w16cex:commentExtensible w16cex:durableId="5569A500" w16cex:dateUtc="2024-11-17T16:14:00Z"/>
  <w16cex:commentExtensible w16cex:durableId="2A527D16" w16cex:dateUtc="2024-07-29T19:41:00Z"/>
  <w16cex:commentExtensible w16cex:durableId="65E6140B" w16cex:dateUtc="2024-11-17T16:20:00Z"/>
  <w16cex:commentExtensible w16cex:durableId="2A527D9D" w16cex:dateUtc="2024-07-29T19:44:00Z"/>
  <w16cex:commentExtensible w16cex:durableId="32451A79" w16cex:dateUtc="2024-10-03T11:25:00Z"/>
  <w16cex:commentExtensible w16cex:durableId="1A5CD4D2" w16cex:dateUtc="2024-11-17T16:29:00Z"/>
  <w16cex:commentExtensible w16cex:durableId="2A527DFF" w16cex:dateUtc="2024-07-29T19:45:00Z"/>
  <w16cex:commentExtensible w16cex:durableId="7B07FF36" w16cex:dateUtc="2024-11-18T09:25:00Z"/>
  <w16cex:commentExtensible w16cex:durableId="6270D0BB" w16cex:dateUtc="2024-12-16T12:14:00Z"/>
  <w16cex:commentExtensible w16cex:durableId="3592501C" w16cex:dateUtc="2024-11-25T21:21:00Z"/>
  <w16cex:commentExtensible w16cex:durableId="70BD9F48" w16cex:dateUtc="2024-12-16T11:41:00Z"/>
  <w16cex:commentExtensible w16cex:durableId="0C7DEF26" w16cex:dateUtc="2024-08-12T11:13:00Z"/>
  <w16cex:commentExtensible w16cex:durableId="698B86DB" w16cex:dateUtc="2024-11-18T09:37:00Z"/>
  <w16cex:commentExtensible w16cex:durableId="54E6FC08" w16cex:dateUtc="2024-07-15T08:01:00Z"/>
  <w16cex:commentExtensible w16cex:durableId="2DDA34E6" w16cex:dateUtc="2024-07-31T14:25:00Z"/>
  <w16cex:commentExtensible w16cex:durableId="1A505229" w16cex:dateUtc="2024-11-18T09:43:00Z"/>
  <w16cex:commentExtensible w16cex:durableId="2A8C0086" w16cex:dateUtc="2024-09-11T10:41:00Z"/>
  <w16cex:commentExtensible w16cex:durableId="02FBC62D" w16cex:dateUtc="2024-11-18T09:44:00Z"/>
  <w16cex:commentExtensible w16cex:durableId="2A896E61" w16cex:dateUtc="2024-09-09T11:53:00Z"/>
  <w16cex:commentExtensible w16cex:durableId="39BFA541" w16cex:dateUtc="2024-11-18T09:57:00Z"/>
  <w16cex:commentExtensible w16cex:durableId="2A5281CD" w16cex:dateUtc="2024-07-29T20:02:00Z"/>
  <w16cex:commentExtensible w16cex:durableId="1BF5FC1C" w16cex:dateUtc="2024-10-03T11:27:00Z"/>
  <w16cex:commentExtensible w16cex:durableId="09F866EF" w16cex:dateUtc="2024-08-12T11:17:00Z"/>
  <w16cex:commentExtensible w16cex:durableId="5E021A5E" w16cex:dateUtc="2024-11-18T10:10:00Z"/>
  <w16cex:commentExtensible w16cex:durableId="2A5282D5" w16cex:dateUtc="2024-07-29T20:06:00Z"/>
  <w16cex:commentExtensible w16cex:durableId="7B05B7C7" w16cex:dateUtc="2024-11-18T10:35:00Z"/>
  <w16cex:commentExtensible w16cex:durableId="2A528366" w16cex:dateUtc="2024-07-29T20:08:00Z"/>
  <w16cex:commentExtensible w16cex:durableId="1C9873B1" w16cex:dateUtc="2024-11-18T10:41:00Z"/>
  <w16cex:commentExtensible w16cex:durableId="51BFA3A7" w16cex:dateUtc="2024-12-16T13:56:00Z"/>
  <w16cex:commentExtensible w16cex:durableId="2A5283BE" w16cex:dateUtc="2024-07-29T20:10:00Z"/>
  <w16cex:commentExtensible w16cex:durableId="5EFEA0E5" w16cex:dateUtc="2024-11-18T10:47:00Z"/>
  <w16cex:commentExtensible w16cex:durableId="2A528476" w16cex:dateUtc="2024-07-29T20:13:00Z"/>
  <w16cex:commentExtensible w16cex:durableId="7C7BFB02" w16cex:dateUtc="2024-11-18T10:49:00Z"/>
  <w16cex:commentExtensible w16cex:durableId="43801306" w16cex:dateUtc="2024-12-16T14:47:00Z"/>
  <w16cex:commentExtensible w16cex:durableId="20DE96D6" w16cex:dateUtc="2025-06-10T14:42:00Z"/>
  <w16cex:commentExtensible w16cex:durableId="35175718" w16cex:dateUtc="2024-08-09T16:19:00Z"/>
  <w16cex:commentExtensible w16cex:durableId="19A26F57" w16cex:dateUtc="2024-11-18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549D23" w16cid:durableId="697A8BEA"/>
  <w16cid:commentId w16cid:paraId="294930D1" w16cid:durableId="475098CC"/>
  <w16cid:commentId w16cid:paraId="69832D0C" w16cid:durableId="3BF369E8"/>
  <w16cid:commentId w16cid:paraId="2F64D19C" w16cid:durableId="31CF74FB"/>
  <w16cid:commentId w16cid:paraId="0A2E7414" w16cid:durableId="08EB49BF"/>
  <w16cid:commentId w16cid:paraId="30302A25" w16cid:durableId="10DBA9D9"/>
  <w16cid:commentId w16cid:paraId="5BC4B11A" w16cid:durableId="48E818B9"/>
  <w16cid:commentId w16cid:paraId="053FEEFC" w16cid:durableId="58CDFB79"/>
  <w16cid:commentId w16cid:paraId="320CEFF4" w16cid:durableId="2CD4C0DC"/>
  <w16cid:commentId w16cid:paraId="672D610A" w16cid:durableId="39C09195"/>
  <w16cid:commentId w16cid:paraId="00826A26" w16cid:durableId="7F83EE53"/>
  <w16cid:commentId w16cid:paraId="17CCE783" w16cid:durableId="2A819A44"/>
  <w16cid:commentId w16cid:paraId="2ADA4B28" w16cid:durableId="5670400B"/>
  <w16cid:commentId w16cid:paraId="5C1F5532" w16cid:durableId="7791C934"/>
  <w16cid:commentId w16cid:paraId="0FFDF55C" w16cid:durableId="0697DC6C"/>
  <w16cid:commentId w16cid:paraId="30025B84" w16cid:durableId="04FA4E05"/>
  <w16cid:commentId w16cid:paraId="1C3839F2" w16cid:durableId="6679A5DA"/>
  <w16cid:commentId w16cid:paraId="76CD9692" w16cid:durableId="15B856A2"/>
  <w16cid:commentId w16cid:paraId="25A8A067" w16cid:durableId="674D8C66"/>
  <w16cid:commentId w16cid:paraId="06D56459" w16cid:durableId="6C27F0FB"/>
  <w16cid:commentId w16cid:paraId="534E8C22" w16cid:durableId="26BEF5C1"/>
  <w16cid:commentId w16cid:paraId="39E421DF" w16cid:durableId="264ACB62"/>
  <w16cid:commentId w16cid:paraId="349F8DD4" w16cid:durableId="132B14A7"/>
  <w16cid:commentId w16cid:paraId="4715DEAB" w16cid:durableId="3C65068A"/>
  <w16cid:commentId w16cid:paraId="38272471" w16cid:durableId="0BD634E7"/>
  <w16cid:commentId w16cid:paraId="1386DCCD" w16cid:durableId="21F0A4F0"/>
  <w16cid:commentId w16cid:paraId="741A69B4" w16cid:durableId="3EB0DC0B"/>
  <w16cid:commentId w16cid:paraId="70E47867" w16cid:durableId="51FCC10C"/>
  <w16cid:commentId w16cid:paraId="55F8D5C0" w16cid:durableId="37032F41"/>
  <w16cid:commentId w16cid:paraId="6807EFE0" w16cid:durableId="542743E1"/>
  <w16cid:commentId w16cid:paraId="623AEA2B" w16cid:durableId="7BD641DA"/>
  <w16cid:commentId w16cid:paraId="6DD38F5A" w16cid:durableId="14784BEC"/>
  <w16cid:commentId w16cid:paraId="6EA51036" w16cid:durableId="2A819B11"/>
  <w16cid:commentId w16cid:paraId="4D6BE439" w16cid:durableId="33EF067D"/>
  <w16cid:commentId w16cid:paraId="05A1C274" w16cid:durableId="13A63EE4"/>
  <w16cid:commentId w16cid:paraId="57B36342" w16cid:durableId="274EF24F"/>
  <w16cid:commentId w16cid:paraId="53C8CF72" w16cid:durableId="258EE508"/>
  <w16cid:commentId w16cid:paraId="1B343C7C" w16cid:durableId="60B50A5D"/>
  <w16cid:commentId w16cid:paraId="5F4B6AD4" w16cid:durableId="5CF9B079"/>
  <w16cid:commentId w16cid:paraId="266DDD88" w16cid:durableId="6BBE320E"/>
  <w16cid:commentId w16cid:paraId="4D886B5B" w16cid:durableId="3F3E19B3"/>
  <w16cid:commentId w16cid:paraId="1AD11163" w16cid:durableId="750F9445"/>
  <w16cid:commentId w16cid:paraId="1D4E7B79" w16cid:durableId="52FD9EB4"/>
  <w16cid:commentId w16cid:paraId="39EE5326" w16cid:durableId="5D9BB718"/>
  <w16cid:commentId w16cid:paraId="47E8FB73" w16cid:durableId="2A52752E"/>
  <w16cid:commentId w16cid:paraId="50035181" w16cid:durableId="2A534943"/>
  <w16cid:commentId w16cid:paraId="713F381F" w16cid:durableId="030288B0"/>
  <w16cid:commentId w16cid:paraId="09D0A647" w16cid:durableId="16212933"/>
  <w16cid:commentId w16cid:paraId="4D9C9D04" w16cid:durableId="19230543"/>
  <w16cid:commentId w16cid:paraId="329BA66F" w16cid:durableId="0C1F1EF8"/>
  <w16cid:commentId w16cid:paraId="2158E590" w16cid:durableId="2A01859C"/>
  <w16cid:commentId w16cid:paraId="6A6B9928" w16cid:durableId="6B1B90DC"/>
  <w16cid:commentId w16cid:paraId="3CDF7730" w16cid:durableId="2217B6BE"/>
  <w16cid:commentId w16cid:paraId="5B95857E" w16cid:durableId="542A896F"/>
  <w16cid:commentId w16cid:paraId="47679244" w16cid:durableId="62CD6808"/>
  <w16cid:commentId w16cid:paraId="6775048A" w16cid:durableId="594DFCCE"/>
  <w16cid:commentId w16cid:paraId="3FC01A80" w16cid:durableId="6D0D41E9"/>
  <w16cid:commentId w16cid:paraId="6263D5FF" w16cid:durableId="41A8D3B6"/>
  <w16cid:commentId w16cid:paraId="2B15907F" w16cid:durableId="53EA2A15"/>
  <w16cid:commentId w16cid:paraId="1DE54E39" w16cid:durableId="67B36CC7"/>
  <w16cid:commentId w16cid:paraId="00F697F9" w16cid:durableId="38769480"/>
  <w16cid:commentId w16cid:paraId="0F30CA38" w16cid:durableId="04D233C8"/>
  <w16cid:commentId w16cid:paraId="5DCA7C41" w16cid:durableId="31B575C7"/>
  <w16cid:commentId w16cid:paraId="17D51AA2" w16cid:durableId="227696E8"/>
  <w16cid:commentId w16cid:paraId="1841EFB7" w16cid:durableId="2A52764C"/>
  <w16cid:commentId w16cid:paraId="349600E5" w16cid:durableId="3407B284"/>
  <w16cid:commentId w16cid:paraId="30F2E9D2" w16cid:durableId="3543D654"/>
  <w16cid:commentId w16cid:paraId="11FAE6BB" w16cid:durableId="2E70BBB3"/>
  <w16cid:commentId w16cid:paraId="35C05E75" w16cid:durableId="65202433"/>
  <w16cid:commentId w16cid:paraId="5E234008" w16cid:durableId="2A52772B"/>
  <w16cid:commentId w16cid:paraId="095C6B52" w16cid:durableId="5D6FC5C2"/>
  <w16cid:commentId w16cid:paraId="7FE6BE2D" w16cid:durableId="18231691"/>
  <w16cid:commentId w16cid:paraId="7FE5B32C" w16cid:durableId="13CA90E0"/>
  <w16cid:commentId w16cid:paraId="5D16FBC5" w16cid:durableId="23D9F8AA"/>
  <w16cid:commentId w16cid:paraId="55C59AEB" w16cid:durableId="7D18408E"/>
  <w16cid:commentId w16cid:paraId="217A1A0C" w16cid:durableId="05B3B6B4"/>
  <w16cid:commentId w16cid:paraId="6A4A3130" w16cid:durableId="1BFDC86C"/>
  <w16cid:commentId w16cid:paraId="04A43C30" w16cid:durableId="39A7524E"/>
  <w16cid:commentId w16cid:paraId="49B9A2A9" w16cid:durableId="74A4BE11"/>
  <w16cid:commentId w16cid:paraId="00701E51" w16cid:durableId="3A3E757E"/>
  <w16cid:commentId w16cid:paraId="332C4777" w16cid:durableId="3A3C8521"/>
  <w16cid:commentId w16cid:paraId="505CF9BD" w16cid:durableId="0B919475"/>
  <w16cid:commentId w16cid:paraId="19E59956" w16cid:durableId="230BEBD0"/>
  <w16cid:commentId w16cid:paraId="18382B45" w16cid:durableId="2A52787B"/>
  <w16cid:commentId w16cid:paraId="3DE0C44B" w16cid:durableId="628BB3AC"/>
  <w16cid:commentId w16cid:paraId="405F1F4D" w16cid:durableId="4B09CE0C"/>
  <w16cid:commentId w16cid:paraId="23F30FE1" w16cid:durableId="7B43591D"/>
  <w16cid:commentId w16cid:paraId="39A67827" w16cid:durableId="7103CB1B"/>
  <w16cid:commentId w16cid:paraId="6B848C85" w16cid:durableId="0F85B490"/>
  <w16cid:commentId w16cid:paraId="2898A202" w16cid:durableId="11E309A2"/>
  <w16cid:commentId w16cid:paraId="431055D4" w16cid:durableId="45D028FC"/>
  <w16cid:commentId w16cid:paraId="7AB15F4C" w16cid:durableId="482B307E"/>
  <w16cid:commentId w16cid:paraId="1C9D386C" w16cid:durableId="40ABD709"/>
  <w16cid:commentId w16cid:paraId="673106DF" w16cid:durableId="57FAF453"/>
  <w16cid:commentId w16cid:paraId="28802B1A" w16cid:durableId="4D7875E5"/>
  <w16cid:commentId w16cid:paraId="3B330D2B" w16cid:durableId="5EDD6178"/>
  <w16cid:commentId w16cid:paraId="0AAE5F44" w16cid:durableId="2A8BF3A0"/>
  <w16cid:commentId w16cid:paraId="3589C0B1" w16cid:durableId="740CEDAF"/>
  <w16cid:commentId w16cid:paraId="51F43647" w16cid:durableId="5ED8202A"/>
  <w16cid:commentId w16cid:paraId="59D24FFF" w16cid:durableId="2A5279F3"/>
  <w16cid:commentId w16cid:paraId="7B93EBEA" w16cid:durableId="20B9B76A"/>
  <w16cid:commentId w16cid:paraId="44F86B01" w16cid:durableId="5EEBAA8D"/>
  <w16cid:commentId w16cid:paraId="10FB05B4" w16cid:durableId="7C2842AE"/>
  <w16cid:commentId w16cid:paraId="26606691" w16cid:durableId="156F4F39"/>
  <w16cid:commentId w16cid:paraId="71F2571A" w16cid:durableId="65815717"/>
  <w16cid:commentId w16cid:paraId="3A9C55FC" w16cid:durableId="0650D7FD"/>
  <w16cid:commentId w16cid:paraId="3B545588" w16cid:durableId="43592DEC"/>
  <w16cid:commentId w16cid:paraId="5D8B775E" w16cid:durableId="26BEC147"/>
  <w16cid:commentId w16cid:paraId="46F3D2CD" w16cid:durableId="75B719E6"/>
  <w16cid:commentId w16cid:paraId="4F24B73D" w16cid:durableId="0D172071"/>
  <w16cid:commentId w16cid:paraId="2138D606" w16cid:durableId="5074E160"/>
  <w16cid:commentId w16cid:paraId="6CEC3973" w16cid:durableId="18068C88"/>
  <w16cid:commentId w16cid:paraId="131D4B00" w16cid:durableId="40CBED77"/>
  <w16cid:commentId w16cid:paraId="3DD6DD37" w16cid:durableId="5E660C71"/>
  <w16cid:commentId w16cid:paraId="372BCCE3" w16cid:durableId="0E8EC603"/>
  <w16cid:commentId w16cid:paraId="4317ECD1" w16cid:durableId="7A5EB8D3"/>
  <w16cid:commentId w16cid:paraId="16508FCA" w16cid:durableId="76DF5933"/>
  <w16cid:commentId w16cid:paraId="695AEC03" w16cid:durableId="354D4363"/>
  <w16cid:commentId w16cid:paraId="5E4614BE" w16cid:durableId="5767CA1C"/>
  <w16cid:commentId w16cid:paraId="73AFD826" w16cid:durableId="7F7E29F5"/>
  <w16cid:commentId w16cid:paraId="11A86D52" w16cid:durableId="066D2BDA"/>
  <w16cid:commentId w16cid:paraId="081EFC18" w16cid:durableId="448D1265"/>
  <w16cid:commentId w16cid:paraId="6217053B" w16cid:durableId="0BAD9611"/>
  <w16cid:commentId w16cid:paraId="283097DB" w16cid:durableId="5569A500"/>
  <w16cid:commentId w16cid:paraId="15025724" w16cid:durableId="2A527D16"/>
  <w16cid:commentId w16cid:paraId="15D5B20F" w16cid:durableId="65E6140B"/>
  <w16cid:commentId w16cid:paraId="421CA2D8" w16cid:durableId="2A527D9D"/>
  <w16cid:commentId w16cid:paraId="5FA0178D" w16cid:durableId="32451A79"/>
  <w16cid:commentId w16cid:paraId="1BB46952" w16cid:durableId="1A5CD4D2"/>
  <w16cid:commentId w16cid:paraId="7339343F" w16cid:durableId="2A527DFF"/>
  <w16cid:commentId w16cid:paraId="74963D55" w16cid:durableId="7B07FF36"/>
  <w16cid:commentId w16cid:paraId="3E520670" w16cid:durableId="6270D0BB"/>
  <w16cid:commentId w16cid:paraId="0D1602F9" w16cid:durableId="3592501C"/>
  <w16cid:commentId w16cid:paraId="36BB80B1" w16cid:durableId="70BD9F48"/>
  <w16cid:commentId w16cid:paraId="42BBEE2C" w16cid:durableId="0C7DEF26"/>
  <w16cid:commentId w16cid:paraId="3EACF769" w16cid:durableId="698B86DB"/>
  <w16cid:commentId w16cid:paraId="0C9C406E" w16cid:durableId="54E6FC08"/>
  <w16cid:commentId w16cid:paraId="616061CC" w16cid:durableId="2DDA34E6"/>
  <w16cid:commentId w16cid:paraId="4994C4E5" w16cid:durableId="1A505229"/>
  <w16cid:commentId w16cid:paraId="6B5273B5" w16cid:durableId="2A8C0086"/>
  <w16cid:commentId w16cid:paraId="552DE3E2" w16cid:durableId="02FBC62D"/>
  <w16cid:commentId w16cid:paraId="09C521DB" w16cid:durableId="2A896E61"/>
  <w16cid:commentId w16cid:paraId="6AB091FE" w16cid:durableId="39BFA541"/>
  <w16cid:commentId w16cid:paraId="12DDA966" w16cid:durableId="2A5281CD"/>
  <w16cid:commentId w16cid:paraId="5CB865A6" w16cid:durableId="1BF5FC1C"/>
  <w16cid:commentId w16cid:paraId="292088F8" w16cid:durableId="09F866EF"/>
  <w16cid:commentId w16cid:paraId="603348A4" w16cid:durableId="5E021A5E"/>
  <w16cid:commentId w16cid:paraId="07874C56" w16cid:durableId="2A5282D5"/>
  <w16cid:commentId w16cid:paraId="6C8839D5" w16cid:durableId="7B05B7C7"/>
  <w16cid:commentId w16cid:paraId="411FA23B" w16cid:durableId="2A528366"/>
  <w16cid:commentId w16cid:paraId="03729C55" w16cid:durableId="1C9873B1"/>
  <w16cid:commentId w16cid:paraId="7A65E326" w16cid:durableId="51BFA3A7"/>
  <w16cid:commentId w16cid:paraId="5EE414DC" w16cid:durableId="2A5283BE"/>
  <w16cid:commentId w16cid:paraId="6F012DA9" w16cid:durableId="5EFEA0E5"/>
  <w16cid:commentId w16cid:paraId="1B41A242" w16cid:durableId="2A528476"/>
  <w16cid:commentId w16cid:paraId="3FFA8D2D" w16cid:durableId="7C7BFB02"/>
  <w16cid:commentId w16cid:paraId="03A16B79" w16cid:durableId="43801306"/>
  <w16cid:commentId w16cid:paraId="2428EEB6" w16cid:durableId="20DE96D6"/>
  <w16cid:commentId w16cid:paraId="7C31FFE6" w16cid:durableId="35175718"/>
  <w16cid:commentId w16cid:paraId="25330840" w16cid:durableId="19A26F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CFE09" w14:textId="77777777" w:rsidR="00B64EFE" w:rsidRDefault="00B64EFE" w:rsidP="005C64C6">
      <w:pPr>
        <w:spacing w:after="0" w:line="240" w:lineRule="auto"/>
      </w:pPr>
      <w:r>
        <w:separator/>
      </w:r>
    </w:p>
  </w:endnote>
  <w:endnote w:type="continuationSeparator" w:id="0">
    <w:p w14:paraId="061932E6" w14:textId="77777777" w:rsidR="00B64EFE" w:rsidRDefault="00B64EFE" w:rsidP="005C6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휴먼명조">
    <w:altName w:val="Malgun Gothic"/>
    <w:panose1 w:val="00000000000000000000"/>
    <w:charset w:val="81"/>
    <w:family w:val="roman"/>
    <w:notTrueType/>
    <w:pitch w:val="default"/>
    <w:sig w:usb0="00000001" w:usb1="09060000" w:usb2="00000010" w:usb3="00000000" w:csb0="00080000" w:csb1="00000000"/>
  </w:font>
  <w:font w:name="Raleway">
    <w:panose1 w:val="020B0503030101060003"/>
    <w:charset w:val="00"/>
    <w:family w:val="swiss"/>
    <w:pitch w:val="variable"/>
    <w:sig w:usb0="A00002FF" w:usb1="5000205B" w:usb2="00000000" w:usb3="00000000" w:csb0="00000097" w:csb1="00000000"/>
  </w:font>
  <w:font w:name="Raleway Medium">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9976436"/>
      <w:docPartObj>
        <w:docPartGallery w:val="Page Numbers (Bottom of Page)"/>
        <w:docPartUnique/>
      </w:docPartObj>
    </w:sdtPr>
    <w:sdtEndPr>
      <w:rPr>
        <w:noProof/>
      </w:rPr>
    </w:sdtEndPr>
    <w:sdtContent>
      <w:p w14:paraId="2890BE29" w14:textId="4067E3FA" w:rsidR="005C64C6" w:rsidRDefault="005C64C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ADFFA9" w14:textId="77777777" w:rsidR="005C64C6" w:rsidRDefault="005C6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73722" w14:textId="77777777" w:rsidR="00B64EFE" w:rsidRDefault="00B64EFE" w:rsidP="005C64C6">
      <w:pPr>
        <w:spacing w:after="0" w:line="240" w:lineRule="auto"/>
      </w:pPr>
      <w:r>
        <w:separator/>
      </w:r>
    </w:p>
  </w:footnote>
  <w:footnote w:type="continuationSeparator" w:id="0">
    <w:p w14:paraId="3A635A36" w14:textId="77777777" w:rsidR="00B64EFE" w:rsidRDefault="00B64EFE" w:rsidP="005C64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71EC8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13B09"/>
    <w:multiLevelType w:val="hybridMultilevel"/>
    <w:tmpl w:val="15D84D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CB657A"/>
    <w:multiLevelType w:val="hybridMultilevel"/>
    <w:tmpl w:val="2634E5FA"/>
    <w:lvl w:ilvl="0" w:tplc="C990570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C25ED2"/>
    <w:multiLevelType w:val="multilevel"/>
    <w:tmpl w:val="EA568490"/>
    <w:lvl w:ilvl="0">
      <w:start w:val="3"/>
      <w:numFmt w:val="decimal"/>
      <w:lvlText w:val="%1"/>
      <w:lvlJc w:val="left"/>
      <w:pPr>
        <w:ind w:left="414" w:hanging="41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8C0A80"/>
    <w:multiLevelType w:val="hybridMultilevel"/>
    <w:tmpl w:val="DE46C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705595"/>
    <w:multiLevelType w:val="hybridMultilevel"/>
    <w:tmpl w:val="137619D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0C583C92"/>
    <w:multiLevelType w:val="multilevel"/>
    <w:tmpl w:val="E3FE1676"/>
    <w:lvl w:ilvl="0">
      <w:start w:val="4"/>
      <w:numFmt w:val="decimal"/>
      <w:lvlText w:val="%1"/>
      <w:lvlJc w:val="left"/>
      <w:pPr>
        <w:ind w:left="414" w:hanging="41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7705D7"/>
    <w:multiLevelType w:val="multilevel"/>
    <w:tmpl w:val="85B03B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08E4C2A"/>
    <w:multiLevelType w:val="multilevel"/>
    <w:tmpl w:val="178CAA9E"/>
    <w:lvl w:ilvl="0">
      <w:start w:val="1"/>
      <w:numFmt w:val="decimal"/>
      <w:lvlText w:val="%1."/>
      <w:lvlJc w:val="left"/>
      <w:pPr>
        <w:ind w:left="360" w:hanging="360"/>
      </w:pPr>
      <w:rPr>
        <w:rFonts w:hint="default"/>
      </w:rPr>
    </w:lvl>
    <w:lvl w:ilvl="1">
      <w:start w:val="1"/>
      <w:numFmt w:val="decimal"/>
      <w:isLgl/>
      <w:lvlText w:val="%1.%2"/>
      <w:lvlJc w:val="left"/>
      <w:pPr>
        <w:ind w:left="474" w:hanging="47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A176A8"/>
    <w:multiLevelType w:val="multilevel"/>
    <w:tmpl w:val="40F6B276"/>
    <w:lvl w:ilvl="0">
      <w:start w:val="3"/>
      <w:numFmt w:val="decimal"/>
      <w:lvlText w:val="%1"/>
      <w:lvlJc w:val="left"/>
      <w:pPr>
        <w:ind w:left="414" w:hanging="414"/>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2C11C2F"/>
    <w:multiLevelType w:val="multilevel"/>
    <w:tmpl w:val="C574A2B0"/>
    <w:lvl w:ilvl="0">
      <w:start w:val="6"/>
      <w:numFmt w:val="decimal"/>
      <w:lvlText w:val="%1"/>
      <w:lvlJc w:val="left"/>
      <w:pPr>
        <w:ind w:left="414" w:hanging="414"/>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E8C0CCA"/>
    <w:multiLevelType w:val="hybridMultilevel"/>
    <w:tmpl w:val="E91C9384"/>
    <w:lvl w:ilvl="0" w:tplc="D7429BAA">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0464DF9"/>
    <w:multiLevelType w:val="multilevel"/>
    <w:tmpl w:val="60226914"/>
    <w:lvl w:ilvl="0">
      <w:start w:val="1"/>
      <w:numFmt w:val="decimal"/>
      <w:lvlText w:val="%1."/>
      <w:lvlJc w:val="left"/>
      <w:pPr>
        <w:ind w:left="414" w:hanging="414"/>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5A96CE3"/>
    <w:multiLevelType w:val="hybridMultilevel"/>
    <w:tmpl w:val="3CF6025C"/>
    <w:lvl w:ilvl="0" w:tplc="D7429BAA">
      <w:start w:val="1"/>
      <w:numFmt w:val="lowerRoman"/>
      <w:lvlText w:val="%1)"/>
      <w:lvlJc w:val="left"/>
      <w:pPr>
        <w:ind w:left="360" w:hanging="360"/>
      </w:pPr>
      <w:rPr>
        <w:rFonts w:hint="default"/>
      </w:rPr>
    </w:lvl>
    <w:lvl w:ilvl="1" w:tplc="02408BB4">
      <w:start w:val="1"/>
      <w:numFmt w:val="lowerLetter"/>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9E577BD"/>
    <w:multiLevelType w:val="hybridMultilevel"/>
    <w:tmpl w:val="A37A0884"/>
    <w:lvl w:ilvl="0" w:tplc="57FA9F1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641D5"/>
    <w:multiLevelType w:val="hybridMultilevel"/>
    <w:tmpl w:val="6FF819D0"/>
    <w:lvl w:ilvl="0" w:tplc="D7429BAA">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05C680A"/>
    <w:multiLevelType w:val="hybridMultilevel"/>
    <w:tmpl w:val="301644AE"/>
    <w:lvl w:ilvl="0" w:tplc="D7429BAA">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1345996"/>
    <w:multiLevelType w:val="hybridMultilevel"/>
    <w:tmpl w:val="5060047A"/>
    <w:lvl w:ilvl="0" w:tplc="D7429BAA">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9885CAB"/>
    <w:multiLevelType w:val="multilevel"/>
    <w:tmpl w:val="21029A42"/>
    <w:lvl w:ilvl="0">
      <w:start w:val="1"/>
      <w:numFmt w:val="decimal"/>
      <w:lvlText w:val="%1."/>
      <w:lvlJc w:val="left"/>
      <w:pPr>
        <w:ind w:left="360" w:hanging="360"/>
      </w:pPr>
      <w:rPr>
        <w:rFonts w:hint="default"/>
      </w:rPr>
    </w:lvl>
    <w:lvl w:ilvl="1">
      <w:start w:val="2"/>
      <w:numFmt w:val="decimal"/>
      <w:isLgl/>
      <w:lvlText w:val="%1.%2"/>
      <w:lvlJc w:val="left"/>
      <w:pPr>
        <w:ind w:left="474" w:hanging="47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97F5699"/>
    <w:multiLevelType w:val="hybridMultilevel"/>
    <w:tmpl w:val="FD2E6726"/>
    <w:lvl w:ilvl="0" w:tplc="D7429BAA">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D8C2E56"/>
    <w:multiLevelType w:val="hybridMultilevel"/>
    <w:tmpl w:val="D7D0FC42"/>
    <w:lvl w:ilvl="0" w:tplc="D7429BAA">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A62087"/>
    <w:multiLevelType w:val="hybridMultilevel"/>
    <w:tmpl w:val="2670D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0D6563"/>
    <w:multiLevelType w:val="hybridMultilevel"/>
    <w:tmpl w:val="9F003640"/>
    <w:lvl w:ilvl="0" w:tplc="D7429BAA">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99572A8"/>
    <w:multiLevelType w:val="hybridMultilevel"/>
    <w:tmpl w:val="B9380D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373318"/>
    <w:multiLevelType w:val="multilevel"/>
    <w:tmpl w:val="DCDEB1F6"/>
    <w:lvl w:ilvl="0">
      <w:start w:val="5"/>
      <w:numFmt w:val="decimal"/>
      <w:lvlText w:val="%1"/>
      <w:lvlJc w:val="left"/>
      <w:pPr>
        <w:ind w:left="414" w:hanging="414"/>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1350138"/>
    <w:multiLevelType w:val="hybridMultilevel"/>
    <w:tmpl w:val="CFBC0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2A4687"/>
    <w:multiLevelType w:val="hybridMultilevel"/>
    <w:tmpl w:val="E56269E4"/>
    <w:lvl w:ilvl="0" w:tplc="D7429BAA">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93C791E"/>
    <w:multiLevelType w:val="hybridMultilevel"/>
    <w:tmpl w:val="00065934"/>
    <w:lvl w:ilvl="0" w:tplc="D7429BAA">
      <w:start w:val="1"/>
      <w:numFmt w:val="lowerRoman"/>
      <w:lvlText w:val="%1)"/>
      <w:lvlJc w:val="left"/>
      <w:pPr>
        <w:ind w:left="720" w:hanging="360"/>
      </w:pPr>
      <w:rPr>
        <w:rFonts w:hint="default"/>
      </w:rPr>
    </w:lvl>
    <w:lvl w:ilvl="1" w:tplc="FFFFFFFF">
      <w:numFmt w:val="bullet"/>
      <w:lvlText w:val="•"/>
      <w:lvlJc w:val="left"/>
      <w:pPr>
        <w:ind w:left="1800" w:hanging="720"/>
      </w:pPr>
      <w:rPr>
        <w:rFonts w:ascii="Microsoft Sans Serif" w:eastAsiaTheme="minorEastAsia" w:hAnsi="Microsoft Sans Serif" w:cs="Microsoft Sans Serif"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CA306D1"/>
    <w:multiLevelType w:val="multilevel"/>
    <w:tmpl w:val="60226914"/>
    <w:lvl w:ilvl="0">
      <w:start w:val="1"/>
      <w:numFmt w:val="decimal"/>
      <w:lvlText w:val="%1."/>
      <w:lvlJc w:val="left"/>
      <w:pPr>
        <w:ind w:left="414" w:hanging="414"/>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1947DD3"/>
    <w:multiLevelType w:val="hybridMultilevel"/>
    <w:tmpl w:val="C4CA341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28527A2"/>
    <w:multiLevelType w:val="multilevel"/>
    <w:tmpl w:val="53AC5318"/>
    <w:lvl w:ilvl="0">
      <w:start w:val="2"/>
      <w:numFmt w:val="decimal"/>
      <w:lvlText w:val="(%1"/>
      <w:lvlJc w:val="left"/>
      <w:pPr>
        <w:ind w:left="492" w:hanging="492"/>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A25263D"/>
    <w:multiLevelType w:val="hybridMultilevel"/>
    <w:tmpl w:val="7536FA0C"/>
    <w:lvl w:ilvl="0" w:tplc="57FA9F1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E20504"/>
    <w:multiLevelType w:val="multilevel"/>
    <w:tmpl w:val="28804116"/>
    <w:lvl w:ilvl="0">
      <w:start w:val="7"/>
      <w:numFmt w:val="decimal"/>
      <w:lvlText w:val="%1"/>
      <w:lvlJc w:val="left"/>
      <w:pPr>
        <w:ind w:left="414" w:hanging="41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E1E246B"/>
    <w:multiLevelType w:val="hybridMultilevel"/>
    <w:tmpl w:val="C888BBF2"/>
    <w:lvl w:ilvl="0" w:tplc="D7429BAA">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0046643">
    <w:abstractNumId w:val="18"/>
  </w:num>
  <w:num w:numId="2" w16cid:durableId="537936663">
    <w:abstractNumId w:val="33"/>
  </w:num>
  <w:num w:numId="3" w16cid:durableId="859242731">
    <w:abstractNumId w:val="0"/>
  </w:num>
  <w:num w:numId="4" w16cid:durableId="735473168">
    <w:abstractNumId w:val="13"/>
  </w:num>
  <w:num w:numId="5" w16cid:durableId="774640014">
    <w:abstractNumId w:val="15"/>
  </w:num>
  <w:num w:numId="6" w16cid:durableId="985623067">
    <w:abstractNumId w:val="19"/>
  </w:num>
  <w:num w:numId="7" w16cid:durableId="279649058">
    <w:abstractNumId w:val="8"/>
  </w:num>
  <w:num w:numId="8" w16cid:durableId="2097897792">
    <w:abstractNumId w:val="17"/>
  </w:num>
  <w:num w:numId="9" w16cid:durableId="1439061280">
    <w:abstractNumId w:val="10"/>
  </w:num>
  <w:num w:numId="10" w16cid:durableId="1316182538">
    <w:abstractNumId w:val="20"/>
  </w:num>
  <w:num w:numId="11" w16cid:durableId="794981960">
    <w:abstractNumId w:val="32"/>
  </w:num>
  <w:num w:numId="12" w16cid:durableId="1305695454">
    <w:abstractNumId w:val="5"/>
  </w:num>
  <w:num w:numId="13" w16cid:durableId="1610429472">
    <w:abstractNumId w:val="26"/>
  </w:num>
  <w:num w:numId="14" w16cid:durableId="1213693119">
    <w:abstractNumId w:val="27"/>
  </w:num>
  <w:num w:numId="15" w16cid:durableId="142047215">
    <w:abstractNumId w:val="22"/>
  </w:num>
  <w:num w:numId="16" w16cid:durableId="1200437901">
    <w:abstractNumId w:val="11"/>
  </w:num>
  <w:num w:numId="17" w16cid:durableId="553665037">
    <w:abstractNumId w:val="16"/>
  </w:num>
  <w:num w:numId="18" w16cid:durableId="1771461604">
    <w:abstractNumId w:val="7"/>
  </w:num>
  <w:num w:numId="19" w16cid:durableId="5028630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9593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12065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148268">
    <w:abstractNumId w:val="6"/>
  </w:num>
  <w:num w:numId="23" w16cid:durableId="369652688">
    <w:abstractNumId w:val="21"/>
  </w:num>
  <w:num w:numId="24" w16cid:durableId="2121102279">
    <w:abstractNumId w:val="23"/>
  </w:num>
  <w:num w:numId="25" w16cid:durableId="1182209014">
    <w:abstractNumId w:val="29"/>
  </w:num>
  <w:num w:numId="26" w16cid:durableId="190923214">
    <w:abstractNumId w:val="3"/>
  </w:num>
  <w:num w:numId="27" w16cid:durableId="1473250589">
    <w:abstractNumId w:val="24"/>
  </w:num>
  <w:num w:numId="28" w16cid:durableId="1053429306">
    <w:abstractNumId w:val="31"/>
  </w:num>
  <w:num w:numId="29" w16cid:durableId="817501005">
    <w:abstractNumId w:val="14"/>
  </w:num>
  <w:num w:numId="30" w16cid:durableId="620454400">
    <w:abstractNumId w:val="30"/>
  </w:num>
  <w:num w:numId="31" w16cid:durableId="39205737">
    <w:abstractNumId w:val="2"/>
  </w:num>
  <w:num w:numId="32" w16cid:durableId="110326494">
    <w:abstractNumId w:val="12"/>
  </w:num>
  <w:num w:numId="33" w16cid:durableId="365565472">
    <w:abstractNumId w:val="9"/>
  </w:num>
  <w:num w:numId="34" w16cid:durableId="696471253">
    <w:abstractNumId w:val="1"/>
  </w:num>
  <w:num w:numId="35" w16cid:durableId="2122528794">
    <w:abstractNumId w:val="28"/>
  </w:num>
  <w:num w:numId="36" w16cid:durableId="321084788">
    <w:abstractNumId w:val="4"/>
  </w:num>
  <w:num w:numId="37" w16cid:durableId="1008212552">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reighton, Alan (Northern Powergrid)">
    <w15:presenceInfo w15:providerId="AD" w15:userId="S::Alan.Creighton@northernpowergrid.com::255eb25e-e221-41cd-b20f-ccd106ec3c87"/>
  </w15:person>
  <w15:person w15:author="Claire Goult (NESO)">
    <w15:presenceInfo w15:providerId="AD" w15:userId="S::Claire.Goult@uk.nationalgrid.com::16614453-ffb8-4a9f-ae14-f8ddad472eea"/>
  </w15:person>
  <w15:person w15:author="Martin Carpenter">
    <w15:presenceInfo w15:providerId="AD" w15:userId="S::Martin.Carpenter@uk.nationalgrid.com::7362964f-6473-4786-b90a-d7e0f3c3e5f6"/>
  </w15:person>
  <w15:person w15:author="Karan Oommen">
    <w15:presenceInfo w15:providerId="AD" w15:userId="S::karan.oommen@threepwoodconsulting.com::e566c7c1-7a80-465d-b974-ebd597c6be69"/>
  </w15:person>
  <w15:person w15:author="Kevin Butter">
    <w15:presenceInfo w15:providerId="Windows Live" w15:userId="db5122fa9c2f4905"/>
  </w15:person>
  <w15:person w15:author="Holton, Allan">
    <w15:presenceInfo w15:providerId="AD" w15:userId="S::Allan.Holton@spenergynetworks.co.uk::15507560-d8ad-4681-b00a-ef2d211db865"/>
  </w15:person>
  <w15:person w15:author="McTaggart, Craig">
    <w15:presenceInfo w15:providerId="AD" w15:userId="S::Craig.Mctaggart@spenergynetworks.co.uk::8b06950d-b5d7-4acd-a1fa-3f3e6c9cfa01"/>
  </w15:person>
  <w15:person w15:author="SHARP, CALLUM">
    <w15:presenceInfo w15:providerId="AD" w15:userId="S::csharp@spenergynetworks.co.uk::60bf226b-cddd-42fb-8913-d911d934a1aa"/>
  </w15:person>
  <w15:person w15:author="King, Philip (X322955)">
    <w15:presenceInfo w15:providerId="AD" w15:userId="S::pking@spenergynetworks.co.uk::25776ecb-bb1c-4990-919a-2a622dfca834"/>
  </w15:person>
  <w15:person w15:author="Vincent, Graeme">
    <w15:presenceInfo w15:providerId="AD" w15:userId="S::graeme.vincent@spenergynetworks.co.uk::62ddcf1c-ec39-4ac9-9842-4c526c7fcb82"/>
  </w15:person>
  <w15:person w15:author="Koehler, Fabian M">
    <w15:presenceInfo w15:providerId="AD" w15:userId="S::Fabian.M.Koehler@sse.com::b02a1b25-74ec-440f-9cdc-49a5b61f82d2"/>
  </w15:person>
  <w15:person w15:author="Berry, Frank (Circuits Manager)">
    <w15:presenceInfo w15:providerId="AD" w15:userId="S::frank.berry@spenergynetworks.co.uk::700c5ac8-f80b-4890-9126-ca893fae6d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9EB"/>
    <w:rsid w:val="00014A9C"/>
    <w:rsid w:val="000200EC"/>
    <w:rsid w:val="00033646"/>
    <w:rsid w:val="0003666E"/>
    <w:rsid w:val="0004637E"/>
    <w:rsid w:val="00051C55"/>
    <w:rsid w:val="000632B5"/>
    <w:rsid w:val="000727DF"/>
    <w:rsid w:val="00073E5C"/>
    <w:rsid w:val="00090F69"/>
    <w:rsid w:val="000C0856"/>
    <w:rsid w:val="000D3E84"/>
    <w:rsid w:val="000D57E9"/>
    <w:rsid w:val="000E0446"/>
    <w:rsid w:val="000E22A0"/>
    <w:rsid w:val="00112C4B"/>
    <w:rsid w:val="00126E3F"/>
    <w:rsid w:val="001533D9"/>
    <w:rsid w:val="00153E91"/>
    <w:rsid w:val="001558ED"/>
    <w:rsid w:val="00165DB4"/>
    <w:rsid w:val="0017008B"/>
    <w:rsid w:val="0017464C"/>
    <w:rsid w:val="00186467"/>
    <w:rsid w:val="00191BA2"/>
    <w:rsid w:val="001B4767"/>
    <w:rsid w:val="001C3295"/>
    <w:rsid w:val="001D471C"/>
    <w:rsid w:val="001D6784"/>
    <w:rsid w:val="001E524C"/>
    <w:rsid w:val="001E7FFB"/>
    <w:rsid w:val="002010A8"/>
    <w:rsid w:val="00206E9B"/>
    <w:rsid w:val="00207AB9"/>
    <w:rsid w:val="00226B42"/>
    <w:rsid w:val="002331B5"/>
    <w:rsid w:val="002502C8"/>
    <w:rsid w:val="00265D1E"/>
    <w:rsid w:val="0027576B"/>
    <w:rsid w:val="002839C2"/>
    <w:rsid w:val="00290B68"/>
    <w:rsid w:val="002B67B9"/>
    <w:rsid w:val="002D2572"/>
    <w:rsid w:val="002E185E"/>
    <w:rsid w:val="002E25F8"/>
    <w:rsid w:val="002E36AE"/>
    <w:rsid w:val="002F2AA6"/>
    <w:rsid w:val="00311588"/>
    <w:rsid w:val="0033355D"/>
    <w:rsid w:val="00352B31"/>
    <w:rsid w:val="003749B1"/>
    <w:rsid w:val="00375588"/>
    <w:rsid w:val="00387C3B"/>
    <w:rsid w:val="003966B1"/>
    <w:rsid w:val="003A7B52"/>
    <w:rsid w:val="003B1795"/>
    <w:rsid w:val="003C798F"/>
    <w:rsid w:val="003D05BF"/>
    <w:rsid w:val="003D17AB"/>
    <w:rsid w:val="003F0516"/>
    <w:rsid w:val="003F2312"/>
    <w:rsid w:val="0042661C"/>
    <w:rsid w:val="00426C88"/>
    <w:rsid w:val="00426D67"/>
    <w:rsid w:val="004368EE"/>
    <w:rsid w:val="00446205"/>
    <w:rsid w:val="00446EF2"/>
    <w:rsid w:val="00457165"/>
    <w:rsid w:val="00457960"/>
    <w:rsid w:val="00464C25"/>
    <w:rsid w:val="00464E9F"/>
    <w:rsid w:val="00494F20"/>
    <w:rsid w:val="00496210"/>
    <w:rsid w:val="004D727A"/>
    <w:rsid w:val="004F67E6"/>
    <w:rsid w:val="00507864"/>
    <w:rsid w:val="00530EF4"/>
    <w:rsid w:val="00534238"/>
    <w:rsid w:val="00542AE0"/>
    <w:rsid w:val="005458D3"/>
    <w:rsid w:val="00547260"/>
    <w:rsid w:val="00580B9B"/>
    <w:rsid w:val="0058733B"/>
    <w:rsid w:val="00597373"/>
    <w:rsid w:val="005A1531"/>
    <w:rsid w:val="005A18F2"/>
    <w:rsid w:val="005B3C44"/>
    <w:rsid w:val="005C55B2"/>
    <w:rsid w:val="005C64C6"/>
    <w:rsid w:val="005C798C"/>
    <w:rsid w:val="005D7D29"/>
    <w:rsid w:val="005E0650"/>
    <w:rsid w:val="005E1C26"/>
    <w:rsid w:val="005E2FDA"/>
    <w:rsid w:val="005E70B7"/>
    <w:rsid w:val="00617706"/>
    <w:rsid w:val="0062110A"/>
    <w:rsid w:val="00634B10"/>
    <w:rsid w:val="00634EC9"/>
    <w:rsid w:val="00635CE1"/>
    <w:rsid w:val="006438EA"/>
    <w:rsid w:val="006510D3"/>
    <w:rsid w:val="006609F5"/>
    <w:rsid w:val="0066673F"/>
    <w:rsid w:val="006716AB"/>
    <w:rsid w:val="00674D23"/>
    <w:rsid w:val="00690A79"/>
    <w:rsid w:val="006A356E"/>
    <w:rsid w:val="006D643B"/>
    <w:rsid w:val="006E4E1F"/>
    <w:rsid w:val="006F3AA3"/>
    <w:rsid w:val="006F3C75"/>
    <w:rsid w:val="006F64FD"/>
    <w:rsid w:val="007000F7"/>
    <w:rsid w:val="00701750"/>
    <w:rsid w:val="00704D76"/>
    <w:rsid w:val="007217D0"/>
    <w:rsid w:val="007235C1"/>
    <w:rsid w:val="00732F62"/>
    <w:rsid w:val="00741255"/>
    <w:rsid w:val="007469EB"/>
    <w:rsid w:val="007477B3"/>
    <w:rsid w:val="00751FD3"/>
    <w:rsid w:val="0077204A"/>
    <w:rsid w:val="00787377"/>
    <w:rsid w:val="00787ED5"/>
    <w:rsid w:val="00794AD5"/>
    <w:rsid w:val="00795B80"/>
    <w:rsid w:val="007B7528"/>
    <w:rsid w:val="007D2085"/>
    <w:rsid w:val="007D7DDC"/>
    <w:rsid w:val="007F2080"/>
    <w:rsid w:val="00807F0C"/>
    <w:rsid w:val="008116A2"/>
    <w:rsid w:val="0081477F"/>
    <w:rsid w:val="00823405"/>
    <w:rsid w:val="00830B4E"/>
    <w:rsid w:val="008347B6"/>
    <w:rsid w:val="008401E7"/>
    <w:rsid w:val="00846DD3"/>
    <w:rsid w:val="008476F8"/>
    <w:rsid w:val="008646C5"/>
    <w:rsid w:val="00867E14"/>
    <w:rsid w:val="00873BEE"/>
    <w:rsid w:val="00883BA8"/>
    <w:rsid w:val="00886118"/>
    <w:rsid w:val="008A6231"/>
    <w:rsid w:val="008C373D"/>
    <w:rsid w:val="008D09CD"/>
    <w:rsid w:val="008E09A7"/>
    <w:rsid w:val="00900783"/>
    <w:rsid w:val="00904A50"/>
    <w:rsid w:val="009112DA"/>
    <w:rsid w:val="00912ED8"/>
    <w:rsid w:val="00917083"/>
    <w:rsid w:val="009214FC"/>
    <w:rsid w:val="0093018F"/>
    <w:rsid w:val="00932C5B"/>
    <w:rsid w:val="00945A30"/>
    <w:rsid w:val="00962A2A"/>
    <w:rsid w:val="0097236F"/>
    <w:rsid w:val="00981152"/>
    <w:rsid w:val="00987C8A"/>
    <w:rsid w:val="009957EC"/>
    <w:rsid w:val="009A29E4"/>
    <w:rsid w:val="009A67E4"/>
    <w:rsid w:val="009A7CFC"/>
    <w:rsid w:val="009D17FD"/>
    <w:rsid w:val="009D2479"/>
    <w:rsid w:val="009D2E1C"/>
    <w:rsid w:val="009D473E"/>
    <w:rsid w:val="009D47EE"/>
    <w:rsid w:val="009E5C9E"/>
    <w:rsid w:val="009E77A9"/>
    <w:rsid w:val="009F4A78"/>
    <w:rsid w:val="00A03773"/>
    <w:rsid w:val="00A0641D"/>
    <w:rsid w:val="00A078FC"/>
    <w:rsid w:val="00A158F1"/>
    <w:rsid w:val="00A16A7A"/>
    <w:rsid w:val="00A30337"/>
    <w:rsid w:val="00A35FEB"/>
    <w:rsid w:val="00A5207F"/>
    <w:rsid w:val="00A6004C"/>
    <w:rsid w:val="00A6166B"/>
    <w:rsid w:val="00A616DE"/>
    <w:rsid w:val="00A93AAF"/>
    <w:rsid w:val="00A9409E"/>
    <w:rsid w:val="00AA7395"/>
    <w:rsid w:val="00AB5EBA"/>
    <w:rsid w:val="00AC2D03"/>
    <w:rsid w:val="00AF3B07"/>
    <w:rsid w:val="00B0360A"/>
    <w:rsid w:val="00B134C8"/>
    <w:rsid w:val="00B206A5"/>
    <w:rsid w:val="00B2120F"/>
    <w:rsid w:val="00B231EF"/>
    <w:rsid w:val="00B26E61"/>
    <w:rsid w:val="00B36E36"/>
    <w:rsid w:val="00B4646C"/>
    <w:rsid w:val="00B517CF"/>
    <w:rsid w:val="00B5260E"/>
    <w:rsid w:val="00B64EFE"/>
    <w:rsid w:val="00B80F94"/>
    <w:rsid w:val="00B9359C"/>
    <w:rsid w:val="00B97B3D"/>
    <w:rsid w:val="00BB103E"/>
    <w:rsid w:val="00BC0F05"/>
    <w:rsid w:val="00BC7327"/>
    <w:rsid w:val="00BE6848"/>
    <w:rsid w:val="00BF5F90"/>
    <w:rsid w:val="00C05B9E"/>
    <w:rsid w:val="00C17D3C"/>
    <w:rsid w:val="00C2365D"/>
    <w:rsid w:val="00C3069A"/>
    <w:rsid w:val="00C31C04"/>
    <w:rsid w:val="00C33911"/>
    <w:rsid w:val="00C4447E"/>
    <w:rsid w:val="00C46431"/>
    <w:rsid w:val="00C51F0A"/>
    <w:rsid w:val="00C62130"/>
    <w:rsid w:val="00C7701C"/>
    <w:rsid w:val="00C82B88"/>
    <w:rsid w:val="00C92D2F"/>
    <w:rsid w:val="00CA79B5"/>
    <w:rsid w:val="00CB02B7"/>
    <w:rsid w:val="00CB3C18"/>
    <w:rsid w:val="00CC211D"/>
    <w:rsid w:val="00CC6775"/>
    <w:rsid w:val="00CD172C"/>
    <w:rsid w:val="00CE3D68"/>
    <w:rsid w:val="00D10CD5"/>
    <w:rsid w:val="00D23185"/>
    <w:rsid w:val="00D36B7E"/>
    <w:rsid w:val="00D42B2A"/>
    <w:rsid w:val="00D5581D"/>
    <w:rsid w:val="00D61B7B"/>
    <w:rsid w:val="00D64F1D"/>
    <w:rsid w:val="00D70036"/>
    <w:rsid w:val="00D76317"/>
    <w:rsid w:val="00D85F59"/>
    <w:rsid w:val="00DA1000"/>
    <w:rsid w:val="00DA465E"/>
    <w:rsid w:val="00DB49B8"/>
    <w:rsid w:val="00DC716E"/>
    <w:rsid w:val="00DE7385"/>
    <w:rsid w:val="00DF7ADC"/>
    <w:rsid w:val="00DF7AF3"/>
    <w:rsid w:val="00E002B9"/>
    <w:rsid w:val="00E129C4"/>
    <w:rsid w:val="00E15EC8"/>
    <w:rsid w:val="00E249C7"/>
    <w:rsid w:val="00E24FAB"/>
    <w:rsid w:val="00E3314E"/>
    <w:rsid w:val="00E341B3"/>
    <w:rsid w:val="00E36423"/>
    <w:rsid w:val="00E36EC8"/>
    <w:rsid w:val="00E6700C"/>
    <w:rsid w:val="00E73F7C"/>
    <w:rsid w:val="00E8381C"/>
    <w:rsid w:val="00E97FAF"/>
    <w:rsid w:val="00EB6F95"/>
    <w:rsid w:val="00EB7174"/>
    <w:rsid w:val="00F231EF"/>
    <w:rsid w:val="00F27216"/>
    <w:rsid w:val="00F31DAB"/>
    <w:rsid w:val="00F3235F"/>
    <w:rsid w:val="00F40C8B"/>
    <w:rsid w:val="00F41F5F"/>
    <w:rsid w:val="00F44B75"/>
    <w:rsid w:val="00F51A5B"/>
    <w:rsid w:val="00F665A1"/>
    <w:rsid w:val="00F90429"/>
    <w:rsid w:val="00F911BC"/>
    <w:rsid w:val="00F921A7"/>
    <w:rsid w:val="00F96EF4"/>
    <w:rsid w:val="00FA4F3B"/>
    <w:rsid w:val="00FB5933"/>
    <w:rsid w:val="00FD0613"/>
    <w:rsid w:val="00FF08DB"/>
    <w:rsid w:val="00FF5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B0BF38C"/>
  <w15:chartTrackingRefBased/>
  <w15:docId w15:val="{3B4CADFD-638F-4717-8657-D52D8A30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7AB"/>
  </w:style>
  <w:style w:type="paragraph" w:styleId="Heading1">
    <w:name w:val="heading 1"/>
    <w:basedOn w:val="Normal"/>
    <w:next w:val="Normal"/>
    <w:link w:val="Heading1Char"/>
    <w:uiPriority w:val="9"/>
    <w:qFormat/>
    <w:rsid w:val="007469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469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469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469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69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69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69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69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69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9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469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469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469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69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69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69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69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69EB"/>
    <w:rPr>
      <w:rFonts w:eastAsiaTheme="majorEastAsia" w:cstheme="majorBidi"/>
      <w:color w:val="272727" w:themeColor="text1" w:themeTint="D8"/>
    </w:rPr>
  </w:style>
  <w:style w:type="paragraph" w:styleId="Title">
    <w:name w:val="Title"/>
    <w:basedOn w:val="Normal"/>
    <w:next w:val="Normal"/>
    <w:link w:val="TitleChar"/>
    <w:uiPriority w:val="10"/>
    <w:qFormat/>
    <w:rsid w:val="007469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69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69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69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69EB"/>
    <w:pPr>
      <w:spacing w:before="160"/>
      <w:jc w:val="center"/>
    </w:pPr>
    <w:rPr>
      <w:i/>
      <w:iCs/>
      <w:color w:val="404040" w:themeColor="text1" w:themeTint="BF"/>
    </w:rPr>
  </w:style>
  <w:style w:type="character" w:customStyle="1" w:styleId="QuoteChar">
    <w:name w:val="Quote Char"/>
    <w:basedOn w:val="DefaultParagraphFont"/>
    <w:link w:val="Quote"/>
    <w:uiPriority w:val="29"/>
    <w:rsid w:val="007469EB"/>
    <w:rPr>
      <w:i/>
      <w:iCs/>
      <w:color w:val="404040" w:themeColor="text1" w:themeTint="BF"/>
    </w:rPr>
  </w:style>
  <w:style w:type="paragraph" w:styleId="ListParagraph">
    <w:name w:val="List Paragraph"/>
    <w:basedOn w:val="Normal"/>
    <w:uiPriority w:val="34"/>
    <w:qFormat/>
    <w:rsid w:val="007469EB"/>
    <w:pPr>
      <w:ind w:left="720"/>
      <w:contextualSpacing/>
    </w:pPr>
  </w:style>
  <w:style w:type="character" w:styleId="IntenseEmphasis">
    <w:name w:val="Intense Emphasis"/>
    <w:basedOn w:val="DefaultParagraphFont"/>
    <w:uiPriority w:val="21"/>
    <w:qFormat/>
    <w:rsid w:val="007469EB"/>
    <w:rPr>
      <w:i/>
      <w:iCs/>
      <w:color w:val="0F4761" w:themeColor="accent1" w:themeShade="BF"/>
    </w:rPr>
  </w:style>
  <w:style w:type="paragraph" w:styleId="IntenseQuote">
    <w:name w:val="Intense Quote"/>
    <w:basedOn w:val="Normal"/>
    <w:next w:val="Normal"/>
    <w:link w:val="IntenseQuoteChar"/>
    <w:uiPriority w:val="30"/>
    <w:qFormat/>
    <w:rsid w:val="007469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69EB"/>
    <w:rPr>
      <w:i/>
      <w:iCs/>
      <w:color w:val="0F4761" w:themeColor="accent1" w:themeShade="BF"/>
    </w:rPr>
  </w:style>
  <w:style w:type="character" w:styleId="IntenseReference">
    <w:name w:val="Intense Reference"/>
    <w:basedOn w:val="DefaultParagraphFont"/>
    <w:uiPriority w:val="32"/>
    <w:qFormat/>
    <w:rsid w:val="007469EB"/>
    <w:rPr>
      <w:b/>
      <w:bCs/>
      <w:smallCaps/>
      <w:color w:val="0F4761" w:themeColor="accent1" w:themeShade="BF"/>
      <w:spacing w:val="5"/>
    </w:rPr>
  </w:style>
  <w:style w:type="character" w:styleId="CommentReference">
    <w:name w:val="annotation reference"/>
    <w:basedOn w:val="DefaultParagraphFont"/>
    <w:semiHidden/>
    <w:rsid w:val="007469EB"/>
    <w:rPr>
      <w:sz w:val="16"/>
      <w:szCs w:val="16"/>
    </w:rPr>
  </w:style>
  <w:style w:type="paragraph" w:styleId="CommentText">
    <w:name w:val="annotation text"/>
    <w:basedOn w:val="Normal"/>
    <w:link w:val="CommentTextChar"/>
    <w:semiHidden/>
    <w:rsid w:val="007469EB"/>
    <w:pPr>
      <w:spacing w:after="120" w:line="276" w:lineRule="auto"/>
    </w:pPr>
    <w:rPr>
      <w:rFonts w:ascii="Microsoft Sans Serif" w:eastAsiaTheme="minorEastAsia" w:hAnsi="Microsoft Sans Serif"/>
      <w:color w:val="000000" w:themeColor="text1"/>
      <w:kern w:val="0"/>
      <w:szCs w:val="20"/>
      <w14:ligatures w14:val="none"/>
    </w:rPr>
  </w:style>
  <w:style w:type="character" w:customStyle="1" w:styleId="CommentTextChar">
    <w:name w:val="Comment Text Char"/>
    <w:basedOn w:val="DefaultParagraphFont"/>
    <w:link w:val="CommentText"/>
    <w:semiHidden/>
    <w:rsid w:val="007469EB"/>
    <w:rPr>
      <w:rFonts w:ascii="Microsoft Sans Serif" w:eastAsiaTheme="minorEastAsia" w:hAnsi="Microsoft Sans Serif"/>
      <w:color w:val="000000" w:themeColor="text1"/>
      <w:kern w:val="0"/>
      <w:szCs w:val="20"/>
      <w14:ligatures w14:val="none"/>
    </w:rPr>
  </w:style>
  <w:style w:type="paragraph" w:styleId="Revision">
    <w:name w:val="Revision"/>
    <w:hidden/>
    <w:uiPriority w:val="99"/>
    <w:semiHidden/>
    <w:rsid w:val="00C46431"/>
    <w:pPr>
      <w:spacing w:after="0" w:line="240" w:lineRule="auto"/>
    </w:pPr>
  </w:style>
  <w:style w:type="paragraph" w:customStyle="1" w:styleId="ListBullet1">
    <w:name w:val="List Bullet1"/>
    <w:basedOn w:val="ListBullet"/>
    <w:link w:val="ListBULLETChar"/>
    <w:qFormat/>
    <w:rsid w:val="00AB5EBA"/>
    <w:pPr>
      <w:spacing w:before="120"/>
      <w:contextualSpacing w:val="0"/>
    </w:pPr>
    <w:rPr>
      <w:rFonts w:cs="Microsoft Sans Serif"/>
    </w:rPr>
  </w:style>
  <w:style w:type="character" w:customStyle="1" w:styleId="ListBULLETChar">
    <w:name w:val="List BULLET Char"/>
    <w:basedOn w:val="DefaultParagraphFont"/>
    <w:link w:val="ListBullet1"/>
    <w:rsid w:val="00AB5EBA"/>
    <w:rPr>
      <w:rFonts w:ascii="Microsoft Sans Serif" w:eastAsiaTheme="minorEastAsia" w:hAnsi="Microsoft Sans Serif" w:cs="Microsoft Sans Serif"/>
      <w:color w:val="000000" w:themeColor="text1"/>
      <w:kern w:val="0"/>
      <w:szCs w:val="20"/>
      <w14:ligatures w14:val="none"/>
    </w:rPr>
  </w:style>
  <w:style w:type="paragraph" w:styleId="ListBullet">
    <w:name w:val="List Bullet"/>
    <w:basedOn w:val="Normal"/>
    <w:uiPriority w:val="99"/>
    <w:unhideWhenUsed/>
    <w:rsid w:val="00AB5EBA"/>
    <w:pPr>
      <w:numPr>
        <w:numId w:val="3"/>
      </w:numPr>
      <w:spacing w:after="120" w:line="276" w:lineRule="auto"/>
      <w:contextualSpacing/>
    </w:pPr>
    <w:rPr>
      <w:rFonts w:ascii="Microsoft Sans Serif" w:eastAsiaTheme="minorEastAsia" w:hAnsi="Microsoft Sans Serif"/>
      <w:color w:val="000000" w:themeColor="text1"/>
      <w:kern w:val="0"/>
      <w:szCs w:val="20"/>
      <w14:ligatures w14:val="none"/>
    </w:rPr>
  </w:style>
  <w:style w:type="paragraph" w:customStyle="1" w:styleId="PARAGRAPH">
    <w:name w:val="PARAGRAPH"/>
    <w:link w:val="PARAGRAPHChar"/>
    <w:qFormat/>
    <w:rsid w:val="00751FD3"/>
    <w:pPr>
      <w:snapToGrid w:val="0"/>
      <w:spacing w:before="100" w:after="200" w:line="240" w:lineRule="auto"/>
      <w:jc w:val="both"/>
    </w:pPr>
    <w:rPr>
      <w:rFonts w:ascii="Arial" w:eastAsia="Times New Roman" w:hAnsi="Arial" w:cs="Times New Roman"/>
      <w:kern w:val="0"/>
      <w:szCs w:val="20"/>
      <w:lang w:eastAsia="zh-CN"/>
      <w14:ligatures w14:val="none"/>
    </w:rPr>
  </w:style>
  <w:style w:type="character" w:customStyle="1" w:styleId="PARAGRAPHChar">
    <w:name w:val="PARAGRAPH Char"/>
    <w:link w:val="PARAGRAPH"/>
    <w:rsid w:val="00751FD3"/>
    <w:rPr>
      <w:rFonts w:ascii="Arial" w:eastAsia="Times New Roman" w:hAnsi="Arial" w:cs="Times New Roman"/>
      <w:kern w:val="0"/>
      <w:szCs w:val="20"/>
      <w:lang w:eastAsia="zh-CN"/>
      <w14:ligatures w14:val="none"/>
    </w:rPr>
  </w:style>
  <w:style w:type="character" w:customStyle="1" w:styleId="ui-provider">
    <w:name w:val="ui-provider"/>
    <w:basedOn w:val="DefaultParagraphFont"/>
    <w:rsid w:val="00DE7385"/>
  </w:style>
  <w:style w:type="paragraph" w:customStyle="1" w:styleId="NOTE">
    <w:name w:val="NOTE"/>
    <w:basedOn w:val="Normal"/>
    <w:link w:val="NOTEChar"/>
    <w:qFormat/>
    <w:rsid w:val="00DE7385"/>
    <w:pPr>
      <w:spacing w:before="100" w:after="100" w:line="276" w:lineRule="auto"/>
    </w:pPr>
    <w:rPr>
      <w:rFonts w:ascii="Microsoft Sans Serif" w:eastAsiaTheme="minorEastAsia" w:hAnsi="Microsoft Sans Serif"/>
      <w:color w:val="000000" w:themeColor="text1"/>
      <w:kern w:val="0"/>
      <w:sz w:val="18"/>
      <w:szCs w:val="20"/>
      <w14:ligatures w14:val="none"/>
    </w:rPr>
  </w:style>
  <w:style w:type="character" w:customStyle="1" w:styleId="NOTEChar">
    <w:name w:val="NOTE Char"/>
    <w:basedOn w:val="DefaultParagraphFont"/>
    <w:link w:val="NOTE"/>
    <w:rsid w:val="00DE7385"/>
    <w:rPr>
      <w:rFonts w:ascii="Microsoft Sans Serif" w:eastAsiaTheme="minorEastAsia" w:hAnsi="Microsoft Sans Serif"/>
      <w:color w:val="000000" w:themeColor="text1"/>
      <w:kern w:val="0"/>
      <w:sz w:val="18"/>
      <w:szCs w:val="20"/>
      <w14:ligatures w14:val="none"/>
    </w:rPr>
  </w:style>
  <w:style w:type="paragraph" w:customStyle="1" w:styleId="TableHeading">
    <w:name w:val="Table Heading"/>
    <w:basedOn w:val="Normal"/>
    <w:link w:val="TableHeadingChar"/>
    <w:qFormat/>
    <w:rsid w:val="00DE7385"/>
    <w:pPr>
      <w:spacing w:after="120" w:line="276" w:lineRule="auto"/>
    </w:pPr>
    <w:rPr>
      <w:rFonts w:ascii="Microsoft Sans Serif" w:eastAsiaTheme="minorEastAsia" w:hAnsi="Microsoft Sans Serif"/>
      <w:color w:val="FFFFFF" w:themeColor="background1"/>
      <w:kern w:val="0"/>
      <w:szCs w:val="20"/>
      <w14:ligatures w14:val="none"/>
    </w:rPr>
  </w:style>
  <w:style w:type="character" w:customStyle="1" w:styleId="TableHeadingChar">
    <w:name w:val="Table Heading Char"/>
    <w:basedOn w:val="DefaultParagraphFont"/>
    <w:link w:val="TableHeading"/>
    <w:rsid w:val="00DE7385"/>
    <w:rPr>
      <w:rFonts w:ascii="Microsoft Sans Serif" w:eastAsiaTheme="minorEastAsia" w:hAnsi="Microsoft Sans Serif"/>
      <w:color w:val="FFFFFF" w:themeColor="background1"/>
      <w:kern w:val="0"/>
      <w:szCs w:val="20"/>
      <w14:ligatures w14:val="none"/>
    </w:rPr>
  </w:style>
  <w:style w:type="paragraph" w:customStyle="1" w:styleId="Tabletext">
    <w:name w:val="Table text"/>
    <w:basedOn w:val="Normal"/>
    <w:qFormat/>
    <w:rsid w:val="00DE7385"/>
    <w:pPr>
      <w:tabs>
        <w:tab w:val="left" w:pos="1134"/>
      </w:tabs>
      <w:spacing w:after="120" w:line="240" w:lineRule="auto"/>
    </w:pPr>
    <w:rPr>
      <w:rFonts w:ascii="Microsoft Sans Serif" w:eastAsia="휴먼명조" w:hAnsi="Microsoft Sans Serif"/>
      <w:color w:val="000000" w:themeColor="text1"/>
      <w:kern w:val="0"/>
      <w:szCs w:val="20"/>
      <w:lang w:eastAsia="en-GB"/>
      <w14:ligatures w14:val="none"/>
    </w:rPr>
  </w:style>
  <w:style w:type="paragraph" w:customStyle="1" w:styleId="Table">
    <w:name w:val="Table #"/>
    <w:basedOn w:val="Normal"/>
    <w:next w:val="Normal"/>
    <w:qFormat/>
    <w:rsid w:val="00DE7385"/>
    <w:pPr>
      <w:spacing w:after="120" w:line="276" w:lineRule="auto"/>
      <w:jc w:val="center"/>
    </w:pPr>
    <w:rPr>
      <w:rFonts w:ascii="Microsoft Sans Serif" w:eastAsiaTheme="minorEastAsia" w:hAnsi="Microsoft Sans Serif"/>
      <w:b/>
      <w:color w:val="000000" w:themeColor="text1"/>
      <w:kern w:val="0"/>
      <w:szCs w:val="24"/>
      <w14:ligatures w14:val="none"/>
    </w:rPr>
  </w:style>
  <w:style w:type="paragraph" w:styleId="Caption">
    <w:name w:val="caption"/>
    <w:basedOn w:val="Normal"/>
    <w:next w:val="Normal"/>
    <w:uiPriority w:val="35"/>
    <w:unhideWhenUsed/>
    <w:qFormat/>
    <w:rsid w:val="005E70B7"/>
    <w:pPr>
      <w:spacing w:after="200" w:line="276" w:lineRule="auto"/>
      <w:jc w:val="center"/>
    </w:pPr>
    <w:rPr>
      <w:rFonts w:ascii="Microsoft Sans Serif" w:eastAsiaTheme="minorEastAsia" w:hAnsi="Microsoft Sans Serif"/>
      <w:b/>
      <w:bCs/>
      <w:kern w:val="0"/>
      <w:szCs w:val="18"/>
      <w14:ligatures w14:val="none"/>
    </w:rPr>
  </w:style>
  <w:style w:type="table" w:styleId="TableGrid">
    <w:name w:val="Table Grid"/>
    <w:basedOn w:val="TableNormal"/>
    <w:rsid w:val="00D5581D"/>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
    <w:basedOn w:val="Normal"/>
    <w:next w:val="TableofFigures"/>
    <w:link w:val="FigureChar"/>
    <w:rsid w:val="000D57E9"/>
    <w:pPr>
      <w:spacing w:after="120" w:line="276" w:lineRule="auto"/>
      <w:jc w:val="center"/>
    </w:pPr>
    <w:rPr>
      <w:rFonts w:ascii="Microsoft Sans Serif" w:eastAsiaTheme="minorEastAsia" w:hAnsi="Microsoft Sans Serif"/>
      <w:b/>
      <w:color w:val="0D0D0D" w:themeColor="text1" w:themeTint="F2"/>
      <w:kern w:val="0"/>
      <w:szCs w:val="24"/>
      <w14:ligatures w14:val="none"/>
    </w:rPr>
  </w:style>
  <w:style w:type="table" w:customStyle="1" w:styleId="ListTable4-Accent11">
    <w:name w:val="List Table 4 - Accent 11"/>
    <w:basedOn w:val="TableNormal"/>
    <w:uiPriority w:val="49"/>
    <w:rsid w:val="000D57E9"/>
    <w:pPr>
      <w:spacing w:after="0" w:line="240" w:lineRule="auto"/>
      <w:jc w:val="center"/>
    </w:pPr>
    <w:rPr>
      <w:rFonts w:ascii="Raleway" w:eastAsiaTheme="minorEastAsia" w:hAnsi="Raleway"/>
      <w:kern w:val="0"/>
      <w:sz w:val="20"/>
      <w:szCs w:val="20"/>
      <w14:ligatures w14:val="none"/>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tblBorders>
    </w:tblPr>
    <w:tcPr>
      <w:vAlign w:val="center"/>
    </w:tcPr>
    <w:tblStylePr w:type="firstRow">
      <w:rPr>
        <w:rFonts w:ascii="Raleway Medium" w:hAnsi="Raleway Medium"/>
        <w:b/>
        <w:bCs/>
        <w:i w:val="0"/>
        <w:caps w:val="0"/>
        <w:smallCaps w:val="0"/>
        <w:strike w:val="0"/>
        <w:dstrike w:val="0"/>
        <w:vanish w:val="0"/>
        <w:color w:val="FEFFFF"/>
        <w:sz w:val="22"/>
        <w:vertAlign w:val="baseline"/>
      </w:rPr>
      <w:tblPr/>
      <w:tcPr>
        <w:shd w:val="clear" w:color="auto" w:fill="0A2F41" w:themeFill="accent1" w:themeFillShade="80"/>
      </w:tcPr>
    </w:tblStylePr>
    <w:tblStylePr w:type="lastRow">
      <w:tblPr/>
      <w:tcPr>
        <w:tcBorders>
          <w:top w:val="double" w:sz="4" w:space="0" w:color="45B0E1" w:themeColor="accent1" w:themeTint="99"/>
        </w:tcBorders>
      </w:tcPr>
    </w:tblStylePr>
    <w:tblStylePr w:type="firstCol">
      <w:rPr>
        <w:rFonts w:ascii="Raleway" w:hAnsi="Raleway"/>
        <w:b w:val="0"/>
        <w:bCs/>
        <w:color w:val="00B0F0"/>
        <w:sz w:val="22"/>
      </w:rPr>
    </w:tblStylePr>
    <w:tblStylePr w:type="lastCol">
      <w:rPr>
        <w:b/>
        <w:bCs/>
      </w:rPr>
    </w:tblStylePr>
    <w:tblStylePr w:type="band1Vert">
      <w:rPr>
        <w:color w:val="000000" w:themeColor="text1"/>
      </w:rPr>
      <w:tblPr/>
      <w:tcPr>
        <w:shd w:val="clear" w:color="auto" w:fill="C1E4F5" w:themeFill="accent1" w:themeFillTint="33"/>
      </w:tcPr>
    </w:tblStylePr>
    <w:tblStylePr w:type="band2Vert">
      <w:rPr>
        <w:color w:val="000000" w:themeColor="text1"/>
      </w:rPr>
    </w:tblStylePr>
    <w:tblStylePr w:type="band1Horz">
      <w:rPr>
        <w:color w:val="000000" w:themeColor="text1"/>
      </w:rPr>
      <w:tblPr/>
      <w:tcPr>
        <w:shd w:val="clear" w:color="auto" w:fill="C1E4F5" w:themeFill="accent1" w:themeFillTint="33"/>
      </w:tcPr>
    </w:tblStylePr>
    <w:tblStylePr w:type="band2Horz">
      <w:rPr>
        <w:color w:val="000000" w:themeColor="text1"/>
      </w:rPr>
    </w:tblStylePr>
  </w:style>
  <w:style w:type="character" w:customStyle="1" w:styleId="FigureChar">
    <w:name w:val="Figure # Char"/>
    <w:basedOn w:val="DefaultParagraphFont"/>
    <w:link w:val="Figure"/>
    <w:rsid w:val="000D57E9"/>
    <w:rPr>
      <w:rFonts w:ascii="Microsoft Sans Serif" w:eastAsiaTheme="minorEastAsia" w:hAnsi="Microsoft Sans Serif"/>
      <w:b/>
      <w:color w:val="0D0D0D" w:themeColor="text1" w:themeTint="F2"/>
      <w:kern w:val="0"/>
      <w:szCs w:val="24"/>
      <w14:ligatures w14:val="none"/>
    </w:rPr>
  </w:style>
  <w:style w:type="paragraph" w:customStyle="1" w:styleId="pf0">
    <w:name w:val="pf0"/>
    <w:basedOn w:val="Normal"/>
    <w:rsid w:val="000D57E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customStyle="1" w:styleId="TableGrid21">
    <w:name w:val="Table Grid21"/>
    <w:basedOn w:val="TableNormal"/>
    <w:next w:val="TableGrid"/>
    <w:uiPriority w:val="59"/>
    <w:rsid w:val="000D57E9"/>
    <w:pPr>
      <w:spacing w:after="0" w:line="240" w:lineRule="auto"/>
    </w:pPr>
    <w:rPr>
      <w:rFonts w:ascii="Times New Roman" w:eastAsia="Times New Roman" w:hAnsi="Times New Roman" w:cs="Times New Roman"/>
      <w:kern w:val="0"/>
      <w:sz w:val="20"/>
      <w:szCs w:val="20"/>
      <w:lang w:val="es-ES" w:eastAsia="es-E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bleofFigures">
    <w:name w:val="table of figures"/>
    <w:basedOn w:val="Normal"/>
    <w:next w:val="Normal"/>
    <w:uiPriority w:val="99"/>
    <w:unhideWhenUsed/>
    <w:rsid w:val="000D57E9"/>
    <w:pPr>
      <w:spacing w:after="0"/>
    </w:pPr>
  </w:style>
  <w:style w:type="character" w:styleId="Hyperlink">
    <w:name w:val="Hyperlink"/>
    <w:basedOn w:val="DefaultParagraphFont"/>
    <w:uiPriority w:val="99"/>
    <w:unhideWhenUsed/>
    <w:rsid w:val="00CC6775"/>
    <w:rPr>
      <w:color w:val="467886" w:themeColor="hyperlink"/>
      <w:u w:val="single"/>
    </w:rPr>
  </w:style>
  <w:style w:type="paragraph" w:styleId="TOCHeading">
    <w:name w:val="TOC Heading"/>
    <w:basedOn w:val="Heading1"/>
    <w:next w:val="Normal"/>
    <w:uiPriority w:val="39"/>
    <w:unhideWhenUsed/>
    <w:qFormat/>
    <w:rsid w:val="00CC6775"/>
    <w:pPr>
      <w:spacing w:before="240" w:after="0"/>
      <w:outlineLvl w:val="9"/>
    </w:pPr>
    <w:rPr>
      <w:kern w:val="0"/>
      <w:sz w:val="32"/>
      <w:szCs w:val="32"/>
      <w:lang w:val="en-US"/>
      <w14:ligatures w14:val="none"/>
    </w:rPr>
  </w:style>
  <w:style w:type="paragraph" w:styleId="TOC1">
    <w:name w:val="toc 1"/>
    <w:basedOn w:val="Normal"/>
    <w:next w:val="Normal"/>
    <w:autoRedefine/>
    <w:uiPriority w:val="39"/>
    <w:unhideWhenUsed/>
    <w:rsid w:val="00CC6775"/>
    <w:pPr>
      <w:spacing w:after="100"/>
    </w:pPr>
  </w:style>
  <w:style w:type="paragraph" w:styleId="TOC2">
    <w:name w:val="toc 2"/>
    <w:basedOn w:val="Normal"/>
    <w:next w:val="Normal"/>
    <w:autoRedefine/>
    <w:uiPriority w:val="39"/>
    <w:unhideWhenUsed/>
    <w:rsid w:val="00CC6775"/>
    <w:pPr>
      <w:spacing w:after="100"/>
      <w:ind w:left="220"/>
    </w:pPr>
  </w:style>
  <w:style w:type="paragraph" w:styleId="TOC3">
    <w:name w:val="toc 3"/>
    <w:basedOn w:val="Normal"/>
    <w:next w:val="Normal"/>
    <w:autoRedefine/>
    <w:uiPriority w:val="39"/>
    <w:unhideWhenUsed/>
    <w:rsid w:val="00CC6775"/>
    <w:pPr>
      <w:spacing w:after="100"/>
      <w:ind w:left="440"/>
    </w:pPr>
  </w:style>
  <w:style w:type="paragraph" w:styleId="TOC4">
    <w:name w:val="toc 4"/>
    <w:basedOn w:val="Normal"/>
    <w:next w:val="Normal"/>
    <w:autoRedefine/>
    <w:uiPriority w:val="39"/>
    <w:unhideWhenUsed/>
    <w:rsid w:val="00CC6775"/>
    <w:pPr>
      <w:spacing w:after="100" w:line="278" w:lineRule="auto"/>
      <w:ind w:left="720"/>
    </w:pPr>
    <w:rPr>
      <w:rFonts w:eastAsiaTheme="minorEastAsia"/>
      <w:sz w:val="24"/>
      <w:szCs w:val="24"/>
      <w:lang w:eastAsia="en-GB"/>
    </w:rPr>
  </w:style>
  <w:style w:type="paragraph" w:styleId="TOC5">
    <w:name w:val="toc 5"/>
    <w:basedOn w:val="Normal"/>
    <w:next w:val="Normal"/>
    <w:autoRedefine/>
    <w:uiPriority w:val="39"/>
    <w:unhideWhenUsed/>
    <w:rsid w:val="00CC6775"/>
    <w:pPr>
      <w:spacing w:after="100" w:line="278" w:lineRule="auto"/>
      <w:ind w:left="960"/>
    </w:pPr>
    <w:rPr>
      <w:rFonts w:eastAsiaTheme="minorEastAsia"/>
      <w:sz w:val="24"/>
      <w:szCs w:val="24"/>
      <w:lang w:eastAsia="en-GB"/>
    </w:rPr>
  </w:style>
  <w:style w:type="paragraph" w:styleId="TOC6">
    <w:name w:val="toc 6"/>
    <w:basedOn w:val="Normal"/>
    <w:next w:val="Normal"/>
    <w:autoRedefine/>
    <w:uiPriority w:val="39"/>
    <w:unhideWhenUsed/>
    <w:rsid w:val="00CC6775"/>
    <w:pPr>
      <w:spacing w:after="100" w:line="278" w:lineRule="auto"/>
      <w:ind w:left="1200"/>
    </w:pPr>
    <w:rPr>
      <w:rFonts w:eastAsiaTheme="minorEastAsia"/>
      <w:sz w:val="24"/>
      <w:szCs w:val="24"/>
      <w:lang w:eastAsia="en-GB"/>
    </w:rPr>
  </w:style>
  <w:style w:type="paragraph" w:styleId="TOC7">
    <w:name w:val="toc 7"/>
    <w:basedOn w:val="Normal"/>
    <w:next w:val="Normal"/>
    <w:autoRedefine/>
    <w:uiPriority w:val="39"/>
    <w:unhideWhenUsed/>
    <w:rsid w:val="00CC6775"/>
    <w:pPr>
      <w:spacing w:after="100" w:line="278" w:lineRule="auto"/>
      <w:ind w:left="1440"/>
    </w:pPr>
    <w:rPr>
      <w:rFonts w:eastAsiaTheme="minorEastAsia"/>
      <w:sz w:val="24"/>
      <w:szCs w:val="24"/>
      <w:lang w:eastAsia="en-GB"/>
    </w:rPr>
  </w:style>
  <w:style w:type="paragraph" w:styleId="TOC8">
    <w:name w:val="toc 8"/>
    <w:basedOn w:val="Normal"/>
    <w:next w:val="Normal"/>
    <w:autoRedefine/>
    <w:uiPriority w:val="39"/>
    <w:unhideWhenUsed/>
    <w:rsid w:val="00CC6775"/>
    <w:pPr>
      <w:spacing w:after="100" w:line="278" w:lineRule="auto"/>
      <w:ind w:left="1680"/>
    </w:pPr>
    <w:rPr>
      <w:rFonts w:eastAsiaTheme="minorEastAsia"/>
      <w:sz w:val="24"/>
      <w:szCs w:val="24"/>
      <w:lang w:eastAsia="en-GB"/>
    </w:rPr>
  </w:style>
  <w:style w:type="paragraph" w:styleId="TOC9">
    <w:name w:val="toc 9"/>
    <w:basedOn w:val="Normal"/>
    <w:next w:val="Normal"/>
    <w:autoRedefine/>
    <w:uiPriority w:val="39"/>
    <w:unhideWhenUsed/>
    <w:rsid w:val="00CC6775"/>
    <w:pPr>
      <w:spacing w:after="100" w:line="278" w:lineRule="auto"/>
      <w:ind w:left="1920"/>
    </w:pPr>
    <w:rPr>
      <w:rFonts w:eastAsiaTheme="minorEastAsia"/>
      <w:sz w:val="24"/>
      <w:szCs w:val="24"/>
      <w:lang w:eastAsia="en-GB"/>
    </w:rPr>
  </w:style>
  <w:style w:type="character" w:styleId="UnresolvedMention">
    <w:name w:val="Unresolved Mention"/>
    <w:basedOn w:val="DefaultParagraphFont"/>
    <w:uiPriority w:val="99"/>
    <w:semiHidden/>
    <w:unhideWhenUsed/>
    <w:rsid w:val="00CC6775"/>
    <w:rPr>
      <w:color w:val="605E5C"/>
      <w:shd w:val="clear" w:color="auto" w:fill="E1DFDD"/>
    </w:rPr>
  </w:style>
  <w:style w:type="paragraph" w:styleId="Header">
    <w:name w:val="header"/>
    <w:basedOn w:val="Normal"/>
    <w:link w:val="HeaderChar"/>
    <w:uiPriority w:val="99"/>
    <w:unhideWhenUsed/>
    <w:rsid w:val="005C64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64C6"/>
  </w:style>
  <w:style w:type="paragraph" w:styleId="Footer">
    <w:name w:val="footer"/>
    <w:basedOn w:val="Normal"/>
    <w:link w:val="FooterChar"/>
    <w:uiPriority w:val="99"/>
    <w:unhideWhenUsed/>
    <w:rsid w:val="005C64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64C6"/>
  </w:style>
  <w:style w:type="paragraph" w:styleId="CommentSubject">
    <w:name w:val="annotation subject"/>
    <w:basedOn w:val="CommentText"/>
    <w:next w:val="CommentText"/>
    <w:link w:val="CommentSubjectChar"/>
    <w:uiPriority w:val="99"/>
    <w:semiHidden/>
    <w:unhideWhenUsed/>
    <w:rsid w:val="00B231EF"/>
    <w:pPr>
      <w:spacing w:after="160" w:line="240" w:lineRule="auto"/>
    </w:pPr>
    <w:rPr>
      <w:rFonts w:asciiTheme="minorHAnsi" w:eastAsiaTheme="minorHAnsi" w:hAnsiTheme="minorHAnsi"/>
      <w:b/>
      <w:bCs/>
      <w:color w:val="auto"/>
      <w:kern w:val="2"/>
      <w:sz w:val="20"/>
      <w14:ligatures w14:val="standardContextual"/>
    </w:rPr>
  </w:style>
  <w:style w:type="character" w:customStyle="1" w:styleId="CommentSubjectChar">
    <w:name w:val="Comment Subject Char"/>
    <w:basedOn w:val="CommentTextChar"/>
    <w:link w:val="CommentSubject"/>
    <w:uiPriority w:val="99"/>
    <w:semiHidden/>
    <w:rsid w:val="00B231EF"/>
    <w:rPr>
      <w:rFonts w:ascii="Microsoft Sans Serif" w:eastAsiaTheme="minorEastAsia" w:hAnsi="Microsoft Sans Serif"/>
      <w:b/>
      <w:bCs/>
      <w:color w:val="000000" w:themeColor="text1"/>
      <w:kern w:val="0"/>
      <w:sz w:val="20"/>
      <w:szCs w:val="20"/>
      <w14:ligatures w14:val="none"/>
    </w:rPr>
  </w:style>
  <w:style w:type="paragraph" w:customStyle="1" w:styleId="ContentsHeader">
    <w:name w:val="Contents Header"/>
    <w:basedOn w:val="Normal"/>
    <w:link w:val="ContentsHeaderChar"/>
    <w:qFormat/>
    <w:rsid w:val="00580B9B"/>
    <w:pPr>
      <w:spacing w:before="120" w:after="120" w:line="276" w:lineRule="auto"/>
    </w:pPr>
    <w:rPr>
      <w:rFonts w:ascii="Microsoft Sans Serif" w:eastAsiaTheme="minorEastAsia" w:hAnsi="Microsoft Sans Serif" w:cs="Microsoft Sans Serif"/>
      <w:b/>
      <w:color w:val="4F6228"/>
      <w:kern w:val="28"/>
      <w:sz w:val="24"/>
      <w:szCs w:val="36"/>
      <w:lang w:val="en-US"/>
      <w14:ligatures w14:val="none"/>
    </w:rPr>
  </w:style>
  <w:style w:type="character" w:customStyle="1" w:styleId="ContentsHeaderChar">
    <w:name w:val="Contents Header Char"/>
    <w:basedOn w:val="DefaultParagraphFont"/>
    <w:link w:val="ContentsHeader"/>
    <w:rsid w:val="00580B9B"/>
    <w:rPr>
      <w:rFonts w:ascii="Microsoft Sans Serif" w:eastAsiaTheme="minorEastAsia" w:hAnsi="Microsoft Sans Serif" w:cs="Microsoft Sans Serif"/>
      <w:b/>
      <w:color w:val="4F6228"/>
      <w:kern w:val="28"/>
      <w:sz w:val="24"/>
      <w:szCs w:val="36"/>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57b3f7c74e33148c95ccae528949ce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d47e21700acacd803ee018aef079d8f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B82EF-C7E5-462A-B365-751DE508BFC5}">
  <ds:schemaRefs>
    <ds:schemaRef ds:uri="97b6fe81-1556-4112-94ca-31043ca39b71"/>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cadce026-d35b-4a62-a2ee-1436bb44fb55"/>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7B671305-2C20-4CDD-AF6B-A614CA799B6B}">
  <ds:schemaRefs>
    <ds:schemaRef ds:uri="http://schemas.microsoft.com/sharepoint/v3/contenttype/forms"/>
  </ds:schemaRefs>
</ds:datastoreItem>
</file>

<file path=customXml/itemProps3.xml><?xml version="1.0" encoding="utf-8"?>
<ds:datastoreItem xmlns:ds="http://schemas.openxmlformats.org/officeDocument/2006/customXml" ds:itemID="{38B85B98-1C1D-4C50-B716-ED2024011622}"/>
</file>

<file path=customXml/itemProps4.xml><?xml version="1.0" encoding="utf-8"?>
<ds:datastoreItem xmlns:ds="http://schemas.openxmlformats.org/officeDocument/2006/customXml" ds:itemID="{C3696AAF-82BF-49B7-B99C-EB1AA431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36</Pages>
  <Words>11927</Words>
  <Characters>67990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Karan Oommen</dc:creator>
  <cp:keywords/>
  <dc:description/>
  <cp:lastModifiedBy>Creighton, Alan (Northern Powergrid)</cp:lastModifiedBy>
  <cp:revision>5</cp:revision>
  <cp:lastPrinted>2025-05-21T10:40:00Z</cp:lastPrinted>
  <dcterms:created xsi:type="dcterms:W3CDTF">2025-06-10T13:06:00Z</dcterms:created>
  <dcterms:modified xsi:type="dcterms:W3CDTF">2025-06-10T16:56:00Z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bdab50-b622-4a89-b2f3-2dc9b27fe77a_Enabled">
    <vt:lpwstr>true</vt:lpwstr>
  </property>
  <property fmtid="{D5CDD505-2E9C-101B-9397-08002B2CF9AE}" pid="3" name="MSIP_Label_4bbdab50-b622-4a89-b2f3-2dc9b27fe77a_SetDate">
    <vt:lpwstr>2024-12-08T17:56:45Z</vt:lpwstr>
  </property>
  <property fmtid="{D5CDD505-2E9C-101B-9397-08002B2CF9AE}" pid="4" name="MSIP_Label_4bbdab50-b622-4a89-b2f3-2dc9b27fe77a_Method">
    <vt:lpwstr>Privileged</vt:lpwstr>
  </property>
  <property fmtid="{D5CDD505-2E9C-101B-9397-08002B2CF9AE}" pid="5" name="MSIP_Label_4bbdab50-b622-4a89-b2f3-2dc9b27fe77a_Name">
    <vt:lpwstr>4bbdab50-b622-4a89-b2f3-2dc9b27fe77a</vt:lpwstr>
  </property>
  <property fmtid="{D5CDD505-2E9C-101B-9397-08002B2CF9AE}" pid="6" name="MSIP_Label_4bbdab50-b622-4a89-b2f3-2dc9b27fe77a_SiteId">
    <vt:lpwstr>953b0f83-1ce6-45c3-82c9-1d847e372339</vt:lpwstr>
  </property>
  <property fmtid="{D5CDD505-2E9C-101B-9397-08002B2CF9AE}" pid="7" name="MSIP_Label_4bbdab50-b622-4a89-b2f3-2dc9b27fe77a_ActionId">
    <vt:lpwstr>491b2025-f2e1-4b38-af63-dfd8f49056d1</vt:lpwstr>
  </property>
  <property fmtid="{D5CDD505-2E9C-101B-9397-08002B2CF9AE}" pid="8" name="MSIP_Label_4bbdab50-b622-4a89-b2f3-2dc9b27fe77a_ContentBits">
    <vt:lpwstr>0</vt:lpwstr>
  </property>
  <property fmtid="{D5CDD505-2E9C-101B-9397-08002B2CF9AE}" pid="9" name="ContentTypeId">
    <vt:lpwstr>0x0101000B60FA14D799924BADC265839397913B</vt:lpwstr>
  </property>
  <property fmtid="{D5CDD505-2E9C-101B-9397-08002B2CF9AE}" pid="10" name="MediaServiceImageTags">
    <vt:lpwstr/>
  </property>
  <property fmtid="{D5CDD505-2E9C-101B-9397-08002B2CF9AE}" pid="11" name="Order">
    <vt:r8>6579500</vt:r8>
  </property>
</Properties>
</file>